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4A42" w14:textId="77777777" w:rsidR="00CB4174" w:rsidRPr="00DE1F41" w:rsidRDefault="00895D8B" w:rsidP="00E06270">
      <w:pPr>
        <w:pStyle w:val="Nagwek"/>
        <w:spacing w:before="120" w:after="120" w:line="271" w:lineRule="auto"/>
        <w:rPr>
          <w:rFonts w:ascii="Myriad Pro" w:hAnsi="Myriad Pro" w:cs="Arial"/>
          <w:lang w:val="pl-PL"/>
        </w:rPr>
      </w:pPr>
      <w:r w:rsidRPr="00DE1F41">
        <w:rPr>
          <w:rFonts w:ascii="Myriad Pro" w:hAnsi="Myriad Pro" w:cs="Arial"/>
          <w:lang w:val="pl-PL"/>
        </w:rPr>
        <w:t xml:space="preserve"> </w:t>
      </w:r>
    </w:p>
    <w:p w14:paraId="1F3A8CA3" w14:textId="77777777" w:rsidR="00335ABE" w:rsidRPr="00DE1F41" w:rsidRDefault="00335ABE" w:rsidP="00E06270">
      <w:pPr>
        <w:pStyle w:val="Nagwek"/>
        <w:spacing w:before="120" w:after="120" w:line="271" w:lineRule="auto"/>
        <w:rPr>
          <w:rFonts w:ascii="Myriad Pro" w:hAnsi="Myriad Pro" w:cs="Arial"/>
          <w:lang w:val="pl-PL"/>
        </w:rPr>
      </w:pPr>
    </w:p>
    <w:p w14:paraId="243207B5" w14:textId="77777777" w:rsidR="00335ABE" w:rsidRPr="00DE1F41" w:rsidRDefault="00335ABE" w:rsidP="00E06270">
      <w:pPr>
        <w:pStyle w:val="Nagwek"/>
        <w:spacing w:before="120" w:after="120" w:line="271" w:lineRule="auto"/>
        <w:rPr>
          <w:rFonts w:ascii="Myriad Pro" w:hAnsi="Myriad Pro" w:cs="Arial"/>
          <w:lang w:val="pl-PL"/>
        </w:rPr>
      </w:pPr>
    </w:p>
    <w:p w14:paraId="2E5E70F7" w14:textId="77777777" w:rsidR="00335ABE" w:rsidRPr="00DE1F41" w:rsidRDefault="00335ABE" w:rsidP="00E06270">
      <w:pPr>
        <w:pStyle w:val="Nagwek"/>
        <w:spacing w:before="120" w:after="120" w:line="271" w:lineRule="auto"/>
        <w:rPr>
          <w:rFonts w:ascii="Myriad Pro" w:hAnsi="Myriad Pro" w:cs="Arial"/>
          <w:lang w:val="pl-PL"/>
        </w:rPr>
      </w:pPr>
    </w:p>
    <w:p w14:paraId="78206EC5" w14:textId="77777777" w:rsidR="00335ABE" w:rsidRPr="00DE1F41" w:rsidRDefault="00335ABE" w:rsidP="00E06270">
      <w:pPr>
        <w:pStyle w:val="Nagwek"/>
        <w:spacing w:before="120" w:after="120" w:line="271" w:lineRule="auto"/>
        <w:rPr>
          <w:rFonts w:ascii="Myriad Pro" w:hAnsi="Myriad Pro" w:cs="Arial"/>
          <w:lang w:val="pl-PL"/>
        </w:rPr>
      </w:pPr>
    </w:p>
    <w:p w14:paraId="0F4680DE" w14:textId="77777777" w:rsidR="00335ABE" w:rsidRPr="00DE1F41" w:rsidRDefault="00335ABE" w:rsidP="00E06270">
      <w:pPr>
        <w:pStyle w:val="Nagwek"/>
        <w:spacing w:before="120" w:after="120" w:line="271" w:lineRule="auto"/>
        <w:rPr>
          <w:rFonts w:ascii="Myriad Pro" w:hAnsi="Myriad Pro" w:cs="Arial"/>
          <w:lang w:val="pl-PL"/>
        </w:rPr>
      </w:pPr>
    </w:p>
    <w:p w14:paraId="1ECA7D85" w14:textId="77777777" w:rsidR="00F15790" w:rsidRPr="00DE1F41" w:rsidRDefault="00F15790" w:rsidP="00E06270">
      <w:pPr>
        <w:spacing w:before="120" w:after="120" w:line="271" w:lineRule="auto"/>
        <w:rPr>
          <w:rFonts w:ascii="Myriad Pro" w:hAnsi="Myriad Pro" w:cs="Open Sans"/>
          <w:b/>
          <w:color w:val="11306E"/>
          <w:sz w:val="20"/>
          <w:szCs w:val="20"/>
        </w:rPr>
      </w:pPr>
    </w:p>
    <w:p w14:paraId="593E2BFC" w14:textId="77777777" w:rsidR="00F15790" w:rsidRPr="00DE1F41" w:rsidRDefault="00F15790" w:rsidP="00E06270">
      <w:pPr>
        <w:spacing w:before="120" w:after="120" w:line="271" w:lineRule="auto"/>
        <w:rPr>
          <w:rFonts w:ascii="Myriad Pro" w:hAnsi="Myriad Pro" w:cs="Open Sans"/>
          <w:b/>
          <w:color w:val="11306E"/>
          <w:sz w:val="20"/>
          <w:szCs w:val="20"/>
        </w:rPr>
      </w:pPr>
    </w:p>
    <w:p w14:paraId="412A4620" w14:textId="77777777" w:rsidR="00F15790" w:rsidRPr="00DE1F41" w:rsidRDefault="00F15790" w:rsidP="00E06270">
      <w:pPr>
        <w:spacing w:before="120" w:after="120" w:line="271" w:lineRule="auto"/>
        <w:rPr>
          <w:rFonts w:ascii="Myriad Pro" w:hAnsi="Myriad Pro" w:cs="Open Sans"/>
          <w:b/>
          <w:color w:val="11306E"/>
          <w:sz w:val="20"/>
          <w:szCs w:val="20"/>
        </w:rPr>
      </w:pPr>
    </w:p>
    <w:p w14:paraId="0DD122D4" w14:textId="77777777" w:rsidR="00F15790" w:rsidRPr="00DE1F41" w:rsidRDefault="00F15790" w:rsidP="00E06270">
      <w:pPr>
        <w:spacing w:before="120" w:after="120" w:line="271" w:lineRule="auto"/>
        <w:rPr>
          <w:rFonts w:ascii="Myriad Pro" w:hAnsi="Myriad Pro" w:cs="Open Sans"/>
          <w:b/>
          <w:color w:val="11306E"/>
          <w:sz w:val="20"/>
          <w:szCs w:val="20"/>
        </w:rPr>
      </w:pPr>
    </w:p>
    <w:p w14:paraId="2B31D364" w14:textId="77777777" w:rsidR="00F15790" w:rsidRPr="00DE1F41" w:rsidRDefault="00F15790" w:rsidP="00E06270">
      <w:pPr>
        <w:spacing w:before="120" w:after="120" w:line="271" w:lineRule="auto"/>
        <w:rPr>
          <w:rFonts w:ascii="Myriad Pro" w:hAnsi="Myriad Pro" w:cs="Open Sans"/>
          <w:b/>
          <w:color w:val="11306E"/>
          <w:sz w:val="20"/>
          <w:szCs w:val="20"/>
        </w:rPr>
      </w:pPr>
    </w:p>
    <w:p w14:paraId="1DFBF1FF" w14:textId="77777777" w:rsidR="00F15790" w:rsidRPr="00DE1F41" w:rsidRDefault="00F15790" w:rsidP="00E06270">
      <w:pPr>
        <w:pStyle w:val="Nagwek7"/>
        <w:spacing w:before="120" w:after="120" w:line="271" w:lineRule="auto"/>
        <w:rPr>
          <w:rFonts w:ascii="Myriad Pro" w:hAnsi="Myriad Pro" w:cs="Open Sans"/>
          <w:color w:val="auto"/>
          <w:sz w:val="20"/>
          <w:szCs w:val="20"/>
        </w:rPr>
      </w:pPr>
    </w:p>
    <w:p w14:paraId="22C63CC1" w14:textId="77777777" w:rsidR="00134308" w:rsidRDefault="00134308" w:rsidP="00E06270">
      <w:pPr>
        <w:spacing w:before="120" w:after="120" w:line="271" w:lineRule="auto"/>
        <w:rPr>
          <w:rFonts w:ascii="Myriad Pro" w:hAnsi="Myriad Pro" w:cs="Open Sans"/>
          <w:b/>
          <w:color w:val="11306E"/>
          <w:sz w:val="24"/>
          <w:szCs w:val="20"/>
        </w:rPr>
      </w:pPr>
    </w:p>
    <w:p w14:paraId="657F7E87" w14:textId="70B9CBA4" w:rsidR="00335ABE" w:rsidRPr="00DE1F41" w:rsidRDefault="00335ABE" w:rsidP="00E06270">
      <w:pPr>
        <w:spacing w:before="120" w:after="120" w:line="271" w:lineRule="auto"/>
        <w:rPr>
          <w:rFonts w:ascii="Myriad Pro" w:hAnsi="Myriad Pro" w:cs="Open Sans"/>
          <w:b/>
          <w:sz w:val="24"/>
          <w:szCs w:val="20"/>
        </w:rPr>
      </w:pPr>
      <w:r w:rsidRPr="00DE1F41">
        <w:rPr>
          <w:rFonts w:ascii="Myriad Pro" w:hAnsi="Myriad Pro" w:cs="Open Sans"/>
          <w:b/>
          <w:color w:val="11306E"/>
          <w:sz w:val="24"/>
          <w:szCs w:val="20"/>
        </w:rPr>
        <w:t>INSTRUKCJ</w:t>
      </w:r>
      <w:r w:rsidR="006C4D2A" w:rsidRPr="00DE1F41">
        <w:rPr>
          <w:rFonts w:ascii="Myriad Pro" w:hAnsi="Myriad Pro" w:cs="Open Sans"/>
          <w:b/>
          <w:color w:val="11306E"/>
          <w:sz w:val="24"/>
          <w:szCs w:val="20"/>
        </w:rPr>
        <w:t>A</w:t>
      </w:r>
    </w:p>
    <w:p w14:paraId="6725F867" w14:textId="5998B198" w:rsidR="000462FD" w:rsidRPr="00DE1F41" w:rsidRDefault="00335ABE" w:rsidP="00E06270">
      <w:pPr>
        <w:pStyle w:val="Nagwek7"/>
        <w:spacing w:before="120" w:after="120" w:line="271" w:lineRule="auto"/>
        <w:rPr>
          <w:rFonts w:ascii="Myriad Pro" w:hAnsi="Myriad Pro" w:cs="Open Sans"/>
          <w:b/>
          <w:i w:val="0"/>
          <w:color w:val="2F5496" w:themeColor="accent1" w:themeShade="BF"/>
          <w:sz w:val="24"/>
          <w:szCs w:val="20"/>
        </w:rPr>
      </w:pPr>
      <w:r w:rsidRPr="00DE1F41">
        <w:rPr>
          <w:rFonts w:ascii="Myriad Pro" w:hAnsi="Myriad Pro" w:cs="Open Sans"/>
          <w:b/>
          <w:i w:val="0"/>
          <w:color w:val="2F5496" w:themeColor="accent1" w:themeShade="BF"/>
          <w:sz w:val="24"/>
          <w:szCs w:val="20"/>
        </w:rPr>
        <w:t>wypełniania wni</w:t>
      </w:r>
      <w:r w:rsidR="000462FD" w:rsidRPr="00DE1F41">
        <w:rPr>
          <w:rFonts w:ascii="Myriad Pro" w:hAnsi="Myriad Pro" w:cs="Open Sans"/>
          <w:b/>
          <w:i w:val="0"/>
          <w:color w:val="2F5496" w:themeColor="accent1" w:themeShade="BF"/>
          <w:sz w:val="24"/>
          <w:szCs w:val="20"/>
        </w:rPr>
        <w:t xml:space="preserve">osku o </w:t>
      </w:r>
      <w:r w:rsidR="00B853AA" w:rsidRPr="00DE1F41">
        <w:rPr>
          <w:rFonts w:ascii="Myriad Pro" w:hAnsi="Myriad Pro" w:cs="Open Sans"/>
          <w:b/>
          <w:i w:val="0"/>
          <w:color w:val="2F5496" w:themeColor="accent1" w:themeShade="BF"/>
          <w:sz w:val="24"/>
          <w:szCs w:val="20"/>
        </w:rPr>
        <w:t>wsparcie</w:t>
      </w:r>
      <w:r w:rsidR="000462FD" w:rsidRPr="00DE1F41">
        <w:rPr>
          <w:rFonts w:ascii="Myriad Pro" w:hAnsi="Myriad Pro" w:cs="Open Sans"/>
          <w:b/>
          <w:i w:val="0"/>
          <w:color w:val="2F5496" w:themeColor="accent1" w:themeShade="BF"/>
          <w:sz w:val="24"/>
          <w:szCs w:val="20"/>
        </w:rPr>
        <w:t xml:space="preserve"> projektu w ramach</w:t>
      </w:r>
    </w:p>
    <w:p w14:paraId="36B76ED2" w14:textId="77777777" w:rsidR="000462FD" w:rsidRPr="00DE1F41" w:rsidRDefault="00335ABE" w:rsidP="00E06270">
      <w:pPr>
        <w:pStyle w:val="Nagwek7"/>
        <w:spacing w:before="120" w:after="120" w:line="271" w:lineRule="auto"/>
        <w:rPr>
          <w:rFonts w:ascii="Myriad Pro" w:hAnsi="Myriad Pro" w:cs="Open Sans"/>
          <w:i w:val="0"/>
          <w:color w:val="2F5496" w:themeColor="accent1" w:themeShade="BF"/>
          <w:sz w:val="24"/>
          <w:szCs w:val="20"/>
        </w:rPr>
      </w:pPr>
      <w:r w:rsidRPr="00DE1F41">
        <w:rPr>
          <w:rFonts w:ascii="Myriad Pro" w:hAnsi="Myriad Pro" w:cs="Open Sans"/>
          <w:i w:val="0"/>
          <w:color w:val="2F5496" w:themeColor="accent1" w:themeShade="BF"/>
          <w:sz w:val="24"/>
          <w:szCs w:val="20"/>
        </w:rPr>
        <w:t>PROGRAMU FUNDUSZE EUROPEJSKIE DLA POMORZA ZACHODNIEGO</w:t>
      </w:r>
      <w:r w:rsidR="000462FD" w:rsidRPr="00DE1F41">
        <w:rPr>
          <w:rFonts w:ascii="Myriad Pro" w:hAnsi="Myriad Pro" w:cs="Open Sans"/>
          <w:i w:val="0"/>
          <w:color w:val="2F5496" w:themeColor="accent1" w:themeShade="BF"/>
          <w:sz w:val="24"/>
          <w:szCs w:val="20"/>
        </w:rPr>
        <w:t xml:space="preserve"> </w:t>
      </w:r>
      <w:r w:rsidRPr="00DE1F41">
        <w:rPr>
          <w:rFonts w:ascii="Myriad Pro" w:hAnsi="Myriad Pro" w:cs="Open Sans"/>
          <w:i w:val="0"/>
          <w:color w:val="2F5496" w:themeColor="accent1" w:themeShade="BF"/>
          <w:sz w:val="24"/>
          <w:szCs w:val="20"/>
        </w:rPr>
        <w:t xml:space="preserve">2021-2027 </w:t>
      </w:r>
    </w:p>
    <w:p w14:paraId="00A481E9" w14:textId="77777777" w:rsidR="00335ABE" w:rsidRPr="00DE1F41" w:rsidRDefault="00335ABE" w:rsidP="00E06270">
      <w:pPr>
        <w:spacing w:before="120" w:after="120" w:line="271" w:lineRule="auto"/>
        <w:rPr>
          <w:rFonts w:ascii="Myriad Pro" w:hAnsi="Myriad Pro" w:cs="Open Sans"/>
          <w:color w:val="2F5496" w:themeColor="accent1" w:themeShade="BF"/>
          <w:sz w:val="24"/>
          <w:szCs w:val="20"/>
        </w:rPr>
      </w:pPr>
    </w:p>
    <w:p w14:paraId="188B20C9" w14:textId="77777777" w:rsidR="00B853AA" w:rsidRPr="00DE1F41" w:rsidRDefault="00B853AA" w:rsidP="00B853AA">
      <w:pPr>
        <w:spacing w:line="276" w:lineRule="auto"/>
        <w:ind w:right="26"/>
        <w:rPr>
          <w:rFonts w:ascii="Myriad Pro" w:hAnsi="Myriad Pro" w:cstheme="minorHAnsi"/>
          <w:color w:val="2F5496" w:themeColor="accent1" w:themeShade="BF"/>
          <w:sz w:val="24"/>
          <w:szCs w:val="20"/>
        </w:rPr>
      </w:pPr>
      <w:r w:rsidRPr="00DE1F41">
        <w:rPr>
          <w:rFonts w:ascii="Myriad Pro" w:hAnsi="Myriad Pro" w:cstheme="minorHAnsi"/>
          <w:color w:val="2F5496" w:themeColor="accent1" w:themeShade="BF"/>
          <w:sz w:val="24"/>
          <w:szCs w:val="20"/>
        </w:rPr>
        <w:t>Priorytet 6: Fundusze Europejskie na rzecz aktywnego Pomorza Zachodniego</w:t>
      </w:r>
    </w:p>
    <w:p w14:paraId="2C757678" w14:textId="77777777" w:rsidR="00B853AA" w:rsidRPr="00DE1F41" w:rsidRDefault="00B853AA" w:rsidP="00B853AA">
      <w:pPr>
        <w:spacing w:line="276" w:lineRule="auto"/>
        <w:rPr>
          <w:rFonts w:ascii="Myriad Pro" w:hAnsi="Myriad Pro" w:cstheme="minorHAnsi"/>
          <w:color w:val="2F5496" w:themeColor="accent1" w:themeShade="BF"/>
          <w:sz w:val="24"/>
          <w:szCs w:val="20"/>
        </w:rPr>
      </w:pPr>
    </w:p>
    <w:p w14:paraId="314E9CF5" w14:textId="77777777" w:rsidR="00B853AA" w:rsidRPr="00DE1F41" w:rsidRDefault="00B853AA" w:rsidP="00B853AA">
      <w:pPr>
        <w:spacing w:line="276" w:lineRule="auto"/>
        <w:ind w:left="567" w:right="26"/>
        <w:rPr>
          <w:rFonts w:ascii="Myriad Pro" w:hAnsi="Myriad Pro" w:cstheme="minorHAnsi"/>
          <w:color w:val="2F5496" w:themeColor="accent1" w:themeShade="BF"/>
          <w:sz w:val="24"/>
          <w:szCs w:val="20"/>
        </w:rPr>
      </w:pPr>
      <w:r w:rsidRPr="00DE1F41">
        <w:rPr>
          <w:rFonts w:ascii="Myriad Pro" w:hAnsi="Myriad Pro" w:cstheme="minorHAnsi"/>
          <w:color w:val="2F5496" w:themeColor="accent1" w:themeShade="BF"/>
          <w:sz w:val="24"/>
          <w:szCs w:val="20"/>
        </w:rPr>
        <w:tab/>
      </w:r>
    </w:p>
    <w:p w14:paraId="2FE821CC" w14:textId="77777777" w:rsidR="00B853AA" w:rsidRPr="00DE1F41" w:rsidRDefault="00B853AA" w:rsidP="00B853AA">
      <w:pPr>
        <w:spacing w:line="276" w:lineRule="auto"/>
        <w:rPr>
          <w:rFonts w:ascii="Myriad Pro" w:hAnsi="Myriad Pro" w:cstheme="minorHAnsi"/>
          <w:color w:val="2F5496" w:themeColor="accent1" w:themeShade="BF"/>
          <w:sz w:val="24"/>
          <w:szCs w:val="20"/>
        </w:rPr>
      </w:pPr>
      <w:r w:rsidRPr="00DE1F41">
        <w:rPr>
          <w:rFonts w:ascii="Myriad Pro" w:hAnsi="Myriad Pro" w:cstheme="minorHAnsi"/>
          <w:color w:val="2F5496" w:themeColor="accent1" w:themeShade="BF"/>
          <w:sz w:val="24"/>
          <w:szCs w:val="20"/>
        </w:rPr>
        <w:t>Działanie: 6.14 AKTYWNA INTEGRACJA NA OBSZARACH OBJĘTYCH LOKALNĄ STRATEGIĄ ROZWOJU</w:t>
      </w:r>
    </w:p>
    <w:p w14:paraId="296ECFDD" w14:textId="1AE23E24" w:rsidR="00335ABE" w:rsidRPr="00DE1F41" w:rsidRDefault="0075422F" w:rsidP="00E06270">
      <w:pPr>
        <w:spacing w:before="120" w:after="120" w:line="271" w:lineRule="auto"/>
        <w:rPr>
          <w:rFonts w:ascii="Myriad Pro" w:hAnsi="Myriad Pro" w:cs="Open Sans"/>
          <w:b/>
          <w:color w:val="2F5496" w:themeColor="accent1" w:themeShade="BF"/>
          <w:sz w:val="20"/>
          <w:szCs w:val="20"/>
        </w:rPr>
      </w:pPr>
      <w:r w:rsidRPr="00DE1F41">
        <w:rPr>
          <w:rFonts w:ascii="Myriad Pro" w:hAnsi="Myriad Pro" w:cs="Open Sans"/>
          <w:b/>
          <w:color w:val="2F5496" w:themeColor="accent1" w:themeShade="BF"/>
          <w:sz w:val="20"/>
          <w:szCs w:val="20"/>
        </w:rPr>
        <w:t xml:space="preserve"> </w:t>
      </w:r>
      <w:r w:rsidR="001976AE" w:rsidRPr="00DE1F41">
        <w:rPr>
          <w:rFonts w:ascii="Myriad Pro" w:hAnsi="Myriad Pro" w:cs="Open Sans"/>
          <w:b/>
          <w:color w:val="2F5496" w:themeColor="accent1" w:themeShade="BF"/>
          <w:sz w:val="20"/>
          <w:szCs w:val="20"/>
        </w:rPr>
        <w:t xml:space="preserve"> </w:t>
      </w:r>
    </w:p>
    <w:p w14:paraId="69464B68" w14:textId="51879460" w:rsidR="00335ABE" w:rsidRPr="00DE1F41" w:rsidRDefault="00335ABE" w:rsidP="00E06270">
      <w:pPr>
        <w:pStyle w:val="Nagwek"/>
        <w:spacing w:before="120" w:after="120" w:line="271" w:lineRule="auto"/>
        <w:rPr>
          <w:rFonts w:ascii="Myriad Pro" w:hAnsi="Myriad Pro" w:cs="Arial"/>
          <w:lang w:val="pl-PL"/>
        </w:rPr>
      </w:pPr>
    </w:p>
    <w:p w14:paraId="595405CF" w14:textId="076FB55D" w:rsidR="00B853AA" w:rsidRPr="00DE1F41" w:rsidRDefault="00B853AA" w:rsidP="00E06270">
      <w:pPr>
        <w:pStyle w:val="Nagwek"/>
        <w:spacing w:before="120" w:after="120" w:line="271" w:lineRule="auto"/>
        <w:rPr>
          <w:rFonts w:ascii="Myriad Pro" w:hAnsi="Myriad Pro" w:cs="Arial"/>
          <w:lang w:val="pl-PL"/>
        </w:rPr>
      </w:pPr>
    </w:p>
    <w:p w14:paraId="638D581F" w14:textId="407A84F6" w:rsidR="00B853AA" w:rsidRPr="00DE1F41" w:rsidRDefault="00B853AA" w:rsidP="00E06270">
      <w:pPr>
        <w:pStyle w:val="Nagwek"/>
        <w:spacing w:before="120" w:after="120" w:line="271" w:lineRule="auto"/>
        <w:rPr>
          <w:rFonts w:ascii="Myriad Pro" w:hAnsi="Myriad Pro" w:cs="Arial"/>
          <w:lang w:val="pl-PL"/>
        </w:rPr>
      </w:pPr>
    </w:p>
    <w:p w14:paraId="374BBA31" w14:textId="6F32C80F" w:rsidR="00B853AA" w:rsidRPr="00DE1F41" w:rsidRDefault="00B853AA" w:rsidP="00E06270">
      <w:pPr>
        <w:pStyle w:val="Nagwek"/>
        <w:spacing w:before="120" w:after="120" w:line="271" w:lineRule="auto"/>
        <w:rPr>
          <w:rFonts w:ascii="Myriad Pro" w:hAnsi="Myriad Pro" w:cs="Arial"/>
          <w:lang w:val="pl-PL"/>
        </w:rPr>
      </w:pPr>
    </w:p>
    <w:p w14:paraId="0A31D4A0" w14:textId="34B6A444" w:rsidR="00B853AA" w:rsidRPr="00DE1F41" w:rsidRDefault="00B853AA" w:rsidP="00E06270">
      <w:pPr>
        <w:pStyle w:val="Nagwek"/>
        <w:spacing w:before="120" w:after="120" w:line="271" w:lineRule="auto"/>
        <w:rPr>
          <w:rFonts w:ascii="Myriad Pro" w:hAnsi="Myriad Pro" w:cs="Arial"/>
          <w:lang w:val="pl-PL"/>
        </w:rPr>
      </w:pPr>
    </w:p>
    <w:p w14:paraId="5DC889A3" w14:textId="7155103F" w:rsidR="00B853AA" w:rsidRPr="00DE1F41" w:rsidRDefault="00B853AA" w:rsidP="00E06270">
      <w:pPr>
        <w:pStyle w:val="Nagwek"/>
        <w:spacing w:before="120" w:after="120" w:line="271" w:lineRule="auto"/>
        <w:rPr>
          <w:rFonts w:ascii="Myriad Pro" w:hAnsi="Myriad Pro" w:cs="Arial"/>
          <w:lang w:val="pl-PL"/>
        </w:rPr>
      </w:pPr>
    </w:p>
    <w:p w14:paraId="675D3F83" w14:textId="77777777" w:rsidR="00B853AA" w:rsidRPr="00DE1F41" w:rsidRDefault="00B853AA" w:rsidP="00E06270">
      <w:pPr>
        <w:pStyle w:val="Nagwek"/>
        <w:spacing w:before="120" w:after="120" w:line="271" w:lineRule="auto"/>
        <w:rPr>
          <w:rFonts w:ascii="Myriad Pro" w:hAnsi="Myriad Pro" w:cs="Arial"/>
          <w:lang w:val="pl-PL"/>
        </w:rPr>
      </w:pPr>
    </w:p>
    <w:p w14:paraId="48C7BFB4" w14:textId="19342C59" w:rsidR="00335ABE" w:rsidRPr="00DE1F41" w:rsidRDefault="00335ABE" w:rsidP="00E06270">
      <w:pPr>
        <w:pStyle w:val="Nagwek"/>
        <w:spacing w:before="120" w:after="120" w:line="271" w:lineRule="auto"/>
        <w:rPr>
          <w:rFonts w:ascii="Myriad Pro" w:hAnsi="Myriad Pro" w:cs="Arial"/>
          <w:lang w:val="pl-PL"/>
        </w:rPr>
      </w:pPr>
    </w:p>
    <w:p w14:paraId="01961758" w14:textId="2063ED8C" w:rsidR="003D7BA7" w:rsidRDefault="003D7BA7" w:rsidP="00E06270">
      <w:pPr>
        <w:pStyle w:val="Nagwek"/>
        <w:spacing w:before="120" w:after="120" w:line="271" w:lineRule="auto"/>
        <w:rPr>
          <w:rFonts w:ascii="Myriad Pro" w:hAnsi="Myriad Pro" w:cs="Arial"/>
          <w:lang w:val="pl-PL"/>
        </w:rPr>
      </w:pPr>
    </w:p>
    <w:p w14:paraId="349CE1F0" w14:textId="01947202" w:rsidR="00D93451" w:rsidRDefault="00D93451" w:rsidP="00E06270">
      <w:pPr>
        <w:pStyle w:val="Nagwek"/>
        <w:spacing w:before="120" w:after="120" w:line="271" w:lineRule="auto"/>
        <w:rPr>
          <w:rFonts w:ascii="Myriad Pro" w:hAnsi="Myriad Pro" w:cs="Arial"/>
          <w:lang w:val="pl-PL"/>
        </w:rPr>
      </w:pPr>
    </w:p>
    <w:p w14:paraId="36E66495" w14:textId="3FAD8843" w:rsidR="00D93451" w:rsidRDefault="00D93451" w:rsidP="00E06270">
      <w:pPr>
        <w:pStyle w:val="Nagwek"/>
        <w:spacing w:before="120" w:after="120" w:line="271" w:lineRule="auto"/>
        <w:rPr>
          <w:rFonts w:ascii="Myriad Pro" w:hAnsi="Myriad Pro" w:cs="Arial"/>
          <w:lang w:val="pl-PL"/>
        </w:rPr>
      </w:pPr>
    </w:p>
    <w:p w14:paraId="7F51595D" w14:textId="6EDE3B9E" w:rsidR="00D93451" w:rsidRDefault="00D93451" w:rsidP="00E06270">
      <w:pPr>
        <w:pStyle w:val="Nagwek"/>
        <w:spacing w:before="120" w:after="120" w:line="271" w:lineRule="auto"/>
        <w:rPr>
          <w:rFonts w:ascii="Myriad Pro" w:hAnsi="Myriad Pro" w:cs="Arial"/>
          <w:lang w:val="pl-PL"/>
        </w:rPr>
      </w:pPr>
    </w:p>
    <w:p w14:paraId="5EA21FE5" w14:textId="77777777" w:rsidR="00D93451" w:rsidRPr="00DE1F41" w:rsidRDefault="00D93451" w:rsidP="00E06270">
      <w:pPr>
        <w:pStyle w:val="Nagwek"/>
        <w:spacing w:before="120" w:after="120" w:line="271" w:lineRule="auto"/>
        <w:rPr>
          <w:rFonts w:ascii="Myriad Pro" w:hAnsi="Myriad Pro" w:cs="Arial"/>
          <w:lang w:val="pl-PL"/>
        </w:rPr>
      </w:pPr>
    </w:p>
    <w:p w14:paraId="03B6B9D2" w14:textId="04193BB8" w:rsidR="003D7BA7" w:rsidRDefault="003D7BA7" w:rsidP="00E06270">
      <w:pPr>
        <w:pStyle w:val="Nagwek"/>
        <w:spacing w:before="120" w:after="120" w:line="271" w:lineRule="auto"/>
        <w:rPr>
          <w:rFonts w:ascii="Myriad Pro" w:hAnsi="Myriad Pro" w:cs="Arial"/>
          <w:lang w:val="pl-PL"/>
        </w:rPr>
      </w:pPr>
    </w:p>
    <w:p w14:paraId="5714AE0D" w14:textId="77777777" w:rsidR="00DE1F41" w:rsidRPr="00DE1F41" w:rsidRDefault="00DE1F41" w:rsidP="00E06270">
      <w:pPr>
        <w:pStyle w:val="Nagwek"/>
        <w:spacing w:before="120" w:after="120" w:line="271" w:lineRule="auto"/>
        <w:rPr>
          <w:rFonts w:ascii="Myriad Pro" w:hAnsi="Myriad Pro" w:cs="Arial"/>
          <w:lang w:val="pl-PL"/>
        </w:rPr>
      </w:pPr>
    </w:p>
    <w:p w14:paraId="32123DF3" w14:textId="77777777" w:rsidR="00335ABE" w:rsidRPr="00DE1F41" w:rsidRDefault="00335ABE" w:rsidP="00E06270">
      <w:pPr>
        <w:pStyle w:val="Nagwek"/>
        <w:spacing w:before="120" w:after="120" w:line="271" w:lineRule="auto"/>
        <w:rPr>
          <w:rFonts w:ascii="Myriad Pro" w:hAnsi="Myriad Pro" w:cs="Arial"/>
          <w:lang w:val="pl-PL"/>
        </w:rPr>
      </w:pPr>
    </w:p>
    <w:sdt>
      <w:sdtPr>
        <w:rPr>
          <w:rFonts w:ascii="Myriad Pro" w:eastAsiaTheme="minorHAnsi" w:hAnsi="Myriad Pro" w:cs="Arial"/>
          <w:color w:val="auto"/>
          <w:sz w:val="20"/>
          <w:szCs w:val="20"/>
          <w:lang w:eastAsia="en-US"/>
        </w:rPr>
        <w:id w:val="1598746857"/>
        <w:docPartObj>
          <w:docPartGallery w:val="Table of Contents"/>
          <w:docPartUnique/>
        </w:docPartObj>
      </w:sdtPr>
      <w:sdtEndPr>
        <w:rPr>
          <w:bCs/>
        </w:rPr>
      </w:sdtEndPr>
      <w:sdtContent>
        <w:sdt>
          <w:sdtPr>
            <w:rPr>
              <w:rFonts w:ascii="Myriad Pro" w:eastAsiaTheme="minorHAnsi" w:hAnsi="Myriad Pro" w:cs="Arial"/>
              <w:color w:val="auto"/>
              <w:sz w:val="20"/>
              <w:szCs w:val="20"/>
              <w:lang w:eastAsia="en-US"/>
            </w:rPr>
            <w:id w:val="1179084828"/>
            <w:docPartObj>
              <w:docPartGallery w:val="Table of Contents"/>
              <w:docPartUnique/>
            </w:docPartObj>
          </w:sdtPr>
          <w:sdtEndPr>
            <w:rPr>
              <w:rFonts w:eastAsiaTheme="majorEastAsia" w:cstheme="majorBidi"/>
              <w:color w:val="2F5496" w:themeColor="accent1" w:themeShade="BF"/>
              <w:lang w:eastAsia="pl-PL"/>
            </w:rPr>
          </w:sdtEndPr>
          <w:sdtContent>
            <w:p w14:paraId="553BA7A3" w14:textId="7375AD08" w:rsidR="00DB7B04" w:rsidRPr="00AC36C5" w:rsidRDefault="00927003" w:rsidP="00ED7BD3">
              <w:pPr>
                <w:pStyle w:val="Nagwekspisutreci"/>
                <w:spacing w:before="120" w:after="120" w:line="271" w:lineRule="auto"/>
                <w:rPr>
                  <w:rFonts w:ascii="Myriad Pro" w:eastAsiaTheme="minorHAnsi" w:hAnsi="Myriad Pro" w:cs="Arial"/>
                  <w:color w:val="auto"/>
                  <w:sz w:val="20"/>
                  <w:szCs w:val="20"/>
                  <w:lang w:eastAsia="en-US"/>
                </w:rPr>
              </w:pPr>
              <w:r w:rsidRPr="0062741D">
                <w:rPr>
                  <w:rFonts w:ascii="Myriad Pro" w:hAnsi="Myriad Pro" w:cs="Arial"/>
                  <w:color w:val="auto"/>
                  <w:sz w:val="20"/>
                  <w:szCs w:val="20"/>
                </w:rPr>
                <w:t>Spis treści</w:t>
              </w:r>
              <w:r w:rsidR="00AC36C5">
                <w:rPr>
                  <w:rFonts w:ascii="Myriad Pro" w:hAnsi="Myriad Pro" w:cs="Arial"/>
                  <w:color w:val="auto"/>
                  <w:sz w:val="20"/>
                  <w:szCs w:val="20"/>
                </w:rPr>
                <w:t>:</w:t>
              </w:r>
            </w:p>
          </w:sdtContent>
        </w:sdt>
        <w:p w14:paraId="31C3A188" w14:textId="2B175626" w:rsidR="00AC36C5" w:rsidRPr="0062741D" w:rsidRDefault="00DB7B04">
          <w:pPr>
            <w:pStyle w:val="Spistreci1"/>
            <w:rPr>
              <w:rFonts w:ascii="Myriad Pro" w:eastAsiaTheme="minorEastAsia" w:hAnsi="Myriad Pro"/>
              <w:noProof/>
              <w:sz w:val="20"/>
              <w:szCs w:val="20"/>
              <w:lang w:eastAsia="pl-PL"/>
            </w:rPr>
          </w:pPr>
          <w:r w:rsidRPr="00AC36C5">
            <w:rPr>
              <w:rFonts w:ascii="Myriad Pro" w:hAnsi="Myriad Pro" w:cs="Arial"/>
              <w:sz w:val="20"/>
              <w:szCs w:val="20"/>
            </w:rPr>
            <w:fldChar w:fldCharType="begin"/>
          </w:r>
          <w:r w:rsidR="00927003" w:rsidRPr="00AC36C5">
            <w:rPr>
              <w:rFonts w:ascii="Myriad Pro" w:hAnsi="Myriad Pro" w:cs="Arial"/>
              <w:sz w:val="20"/>
              <w:szCs w:val="20"/>
            </w:rPr>
            <w:instrText xml:space="preserve"> TOC \o "1-3" \h \z \u </w:instrText>
          </w:r>
          <w:r w:rsidRPr="00AC36C5">
            <w:rPr>
              <w:rFonts w:ascii="Myriad Pro" w:hAnsi="Myriad Pro" w:cs="Arial"/>
              <w:sz w:val="20"/>
              <w:szCs w:val="20"/>
            </w:rPr>
            <w:fldChar w:fldCharType="separate"/>
          </w:r>
          <w:hyperlink w:anchor="_Toc191555409" w:history="1">
            <w:r w:rsidR="00AC36C5" w:rsidRPr="0062741D">
              <w:rPr>
                <w:rStyle w:val="Hipercze"/>
                <w:rFonts w:ascii="Myriad Pro" w:hAnsi="Myriad Pro" w:cs="Arial"/>
                <w:noProof/>
                <w:sz w:val="20"/>
                <w:szCs w:val="20"/>
              </w:rPr>
              <w:t>Słownik pojęć i wykaz skrótów: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_Toc191555409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3</w:t>
            </w:r>
            <w:r w:rsidR="00AC36C5" w:rsidRPr="0062741D">
              <w:rPr>
                <w:rFonts w:ascii="Myriad Pro" w:hAnsi="Myriad Pro"/>
                <w:noProof/>
                <w:webHidden/>
                <w:sz w:val="20"/>
                <w:szCs w:val="20"/>
              </w:rPr>
              <w:fldChar w:fldCharType="end"/>
            </w:r>
          </w:hyperlink>
        </w:p>
        <w:p w14:paraId="39189E8C" w14:textId="5815FDA0" w:rsidR="00AC36C5" w:rsidRPr="0062741D" w:rsidRDefault="00E067B0">
          <w:pPr>
            <w:pStyle w:val="Spistreci1"/>
            <w:rPr>
              <w:rFonts w:ascii="Myriad Pro" w:eastAsiaTheme="minorEastAsia" w:hAnsi="Myriad Pro"/>
              <w:noProof/>
              <w:sz w:val="20"/>
              <w:szCs w:val="20"/>
              <w:lang w:eastAsia="pl-PL"/>
            </w:rPr>
          </w:pPr>
          <w:hyperlink w:anchor="_Toc191555410" w:history="1">
            <w:r w:rsidR="00AC36C5" w:rsidRPr="0062741D">
              <w:rPr>
                <w:rStyle w:val="Hipercze"/>
                <w:rFonts w:ascii="Myriad Pro" w:hAnsi="Myriad Pro" w:cs="Arial"/>
                <w:noProof/>
                <w:sz w:val="20"/>
                <w:szCs w:val="20"/>
              </w:rPr>
              <w:t>Przygotowanie do rozpoczęcia pracy w systemie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_Toc191555410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5</w:t>
            </w:r>
            <w:r w:rsidR="00AC36C5" w:rsidRPr="0062741D">
              <w:rPr>
                <w:rFonts w:ascii="Myriad Pro" w:hAnsi="Myriad Pro"/>
                <w:noProof/>
                <w:webHidden/>
                <w:sz w:val="20"/>
                <w:szCs w:val="20"/>
              </w:rPr>
              <w:fldChar w:fldCharType="end"/>
            </w:r>
          </w:hyperlink>
        </w:p>
        <w:p w14:paraId="008726EC" w14:textId="1B1E714C" w:rsidR="00AC36C5" w:rsidRPr="0062741D" w:rsidRDefault="00E067B0">
          <w:pPr>
            <w:pStyle w:val="Spistreci1"/>
            <w:rPr>
              <w:rFonts w:ascii="Myriad Pro" w:eastAsiaTheme="minorEastAsia" w:hAnsi="Myriad Pro"/>
              <w:noProof/>
              <w:sz w:val="20"/>
              <w:szCs w:val="20"/>
              <w:lang w:eastAsia="pl-PL"/>
            </w:rPr>
          </w:pPr>
          <w:hyperlink w:anchor="_Toc191555411" w:history="1">
            <w:r w:rsidR="00AC36C5" w:rsidRPr="0062741D">
              <w:rPr>
                <w:rStyle w:val="Hipercze"/>
                <w:rFonts w:ascii="Myriad Pro" w:hAnsi="Myriad Pro" w:cs="Arial"/>
                <w:noProof/>
                <w:sz w:val="20"/>
                <w:szCs w:val="20"/>
              </w:rPr>
              <w:t>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Informacje o projekcie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_Toc191555411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6</w:t>
            </w:r>
            <w:r w:rsidR="00AC36C5" w:rsidRPr="0062741D">
              <w:rPr>
                <w:rFonts w:ascii="Myriad Pro" w:hAnsi="Myriad Pro"/>
                <w:noProof/>
                <w:webHidden/>
                <w:sz w:val="20"/>
                <w:szCs w:val="20"/>
              </w:rPr>
              <w:fldChar w:fldCharType="end"/>
            </w:r>
          </w:hyperlink>
        </w:p>
        <w:p w14:paraId="5BECD8D7" w14:textId="19B66FDB" w:rsidR="00AC36C5" w:rsidRPr="0062741D" w:rsidRDefault="00E067B0">
          <w:pPr>
            <w:pStyle w:val="Spistreci1"/>
            <w:rPr>
              <w:rFonts w:ascii="Myriad Pro" w:eastAsiaTheme="minorEastAsia" w:hAnsi="Myriad Pro"/>
              <w:noProof/>
              <w:sz w:val="20"/>
              <w:szCs w:val="20"/>
              <w:lang w:eastAsia="pl-PL"/>
            </w:rPr>
          </w:pPr>
          <w:hyperlink w:anchor="_Toc191555412" w:history="1">
            <w:r w:rsidR="00AC36C5" w:rsidRPr="0062741D">
              <w:rPr>
                <w:rStyle w:val="Hipercze"/>
                <w:rFonts w:ascii="Myriad Pro" w:hAnsi="Myriad Pro" w:cs="Arial"/>
                <w:noProof/>
                <w:sz w:val="20"/>
                <w:szCs w:val="20"/>
              </w:rPr>
              <w:t>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Wnioskodawca i realizatorzy</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_Toc191555412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8</w:t>
            </w:r>
            <w:r w:rsidR="00AC36C5" w:rsidRPr="0062741D">
              <w:rPr>
                <w:rFonts w:ascii="Myriad Pro" w:hAnsi="Myriad Pro"/>
                <w:noProof/>
                <w:webHidden/>
                <w:sz w:val="20"/>
                <w:szCs w:val="20"/>
              </w:rPr>
              <w:fldChar w:fldCharType="end"/>
            </w:r>
          </w:hyperlink>
        </w:p>
        <w:p w14:paraId="28479749" w14:textId="704E82DE" w:rsidR="00AC36C5" w:rsidRPr="0062741D" w:rsidRDefault="00E067B0">
          <w:pPr>
            <w:pStyle w:val="Spistreci1"/>
            <w:rPr>
              <w:rFonts w:ascii="Myriad Pro" w:eastAsiaTheme="minorEastAsia" w:hAnsi="Myriad Pro"/>
              <w:noProof/>
              <w:sz w:val="20"/>
              <w:szCs w:val="20"/>
              <w:lang w:eastAsia="pl-PL"/>
            </w:rPr>
          </w:pPr>
          <w:hyperlink w:anchor="_Toc191555413" w:history="1">
            <w:r w:rsidR="00AC36C5" w:rsidRPr="0062741D">
              <w:rPr>
                <w:rStyle w:val="Hipercze"/>
                <w:rFonts w:ascii="Myriad Pro" w:hAnsi="Myriad Pro" w:cs="Arial"/>
                <w:noProof/>
                <w:sz w:val="20"/>
                <w:szCs w:val="20"/>
              </w:rPr>
              <w:t>III.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Wskaźniki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_Toc191555413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8</w:t>
            </w:r>
            <w:r w:rsidR="00AC36C5" w:rsidRPr="0062741D">
              <w:rPr>
                <w:rFonts w:ascii="Myriad Pro" w:hAnsi="Myriad Pro"/>
                <w:noProof/>
                <w:webHidden/>
                <w:sz w:val="20"/>
                <w:szCs w:val="20"/>
              </w:rPr>
              <w:fldChar w:fldCharType="end"/>
            </w:r>
          </w:hyperlink>
        </w:p>
        <w:p w14:paraId="5D838F07" w14:textId="76F22E22" w:rsidR="00AC36C5" w:rsidRPr="0062741D" w:rsidRDefault="00E067B0">
          <w:pPr>
            <w:pStyle w:val="Spistreci1"/>
            <w:rPr>
              <w:rFonts w:ascii="Myriad Pro" w:eastAsiaTheme="minorEastAsia" w:hAnsi="Myriad Pro"/>
              <w:noProof/>
              <w:sz w:val="20"/>
              <w:szCs w:val="20"/>
              <w:lang w:eastAsia="pl-PL"/>
            </w:rPr>
          </w:pPr>
          <w:hyperlink w:anchor="_Toc191555414" w:history="1">
            <w:r w:rsidR="00AC36C5" w:rsidRPr="0062741D">
              <w:rPr>
                <w:rStyle w:val="Hipercze"/>
                <w:rFonts w:ascii="Myriad Pro" w:hAnsi="Myriad Pro" w:cs="Arial"/>
                <w:noProof/>
                <w:sz w:val="20"/>
                <w:szCs w:val="20"/>
              </w:rPr>
              <w:t>IV.</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Zadania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_Toc191555414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10</w:t>
            </w:r>
            <w:r w:rsidR="00AC36C5" w:rsidRPr="0062741D">
              <w:rPr>
                <w:rFonts w:ascii="Myriad Pro" w:hAnsi="Myriad Pro"/>
                <w:noProof/>
                <w:webHidden/>
                <w:sz w:val="20"/>
                <w:szCs w:val="20"/>
              </w:rPr>
              <w:fldChar w:fldCharType="end"/>
            </w:r>
          </w:hyperlink>
        </w:p>
        <w:p w14:paraId="1B12F2A3" w14:textId="22A8CC07" w:rsidR="00AC36C5" w:rsidRPr="0062741D" w:rsidRDefault="00E067B0">
          <w:pPr>
            <w:pStyle w:val="Spistreci1"/>
            <w:rPr>
              <w:rFonts w:ascii="Myriad Pro" w:eastAsiaTheme="minorEastAsia" w:hAnsi="Myriad Pro"/>
              <w:noProof/>
              <w:sz w:val="20"/>
              <w:szCs w:val="20"/>
              <w:lang w:eastAsia="pl-PL"/>
            </w:rPr>
          </w:pPr>
          <w:hyperlink w:anchor="_Toc191555415" w:history="1">
            <w:r w:rsidR="00AC36C5" w:rsidRPr="0062741D">
              <w:rPr>
                <w:rStyle w:val="Hipercze"/>
                <w:rFonts w:ascii="Myriad Pro" w:hAnsi="Myriad Pro" w:cs="Arial"/>
                <w:noProof/>
                <w:sz w:val="20"/>
                <w:szCs w:val="20"/>
              </w:rPr>
              <w:t>V.</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Budżet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_Toc191555415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12</w:t>
            </w:r>
            <w:r w:rsidR="00AC36C5" w:rsidRPr="0062741D">
              <w:rPr>
                <w:rFonts w:ascii="Myriad Pro" w:hAnsi="Myriad Pro"/>
                <w:noProof/>
                <w:webHidden/>
                <w:sz w:val="20"/>
                <w:szCs w:val="20"/>
              </w:rPr>
              <w:fldChar w:fldCharType="end"/>
            </w:r>
          </w:hyperlink>
        </w:p>
        <w:p w14:paraId="40F30AB1" w14:textId="046E0972" w:rsidR="00AC36C5" w:rsidRPr="0062741D" w:rsidRDefault="00E067B0">
          <w:pPr>
            <w:pStyle w:val="Spistreci1"/>
            <w:rPr>
              <w:rFonts w:ascii="Myriad Pro" w:eastAsiaTheme="minorEastAsia" w:hAnsi="Myriad Pro"/>
              <w:noProof/>
              <w:sz w:val="20"/>
              <w:szCs w:val="20"/>
              <w:lang w:eastAsia="pl-PL"/>
            </w:rPr>
          </w:pPr>
          <w:hyperlink w:anchor="_Toc191555416" w:history="1">
            <w:r w:rsidR="00AC36C5" w:rsidRPr="0062741D">
              <w:rPr>
                <w:rStyle w:val="Hipercze"/>
                <w:rFonts w:ascii="Myriad Pro" w:hAnsi="Myriad Pro" w:cs="Arial"/>
                <w:noProof/>
                <w:sz w:val="20"/>
                <w:szCs w:val="20"/>
              </w:rPr>
              <w:t>VI.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Podsumowanie budżetu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_Toc191555416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15</w:t>
            </w:r>
            <w:r w:rsidR="00AC36C5" w:rsidRPr="0062741D">
              <w:rPr>
                <w:rFonts w:ascii="Myriad Pro" w:hAnsi="Myriad Pro"/>
                <w:noProof/>
                <w:webHidden/>
                <w:sz w:val="20"/>
                <w:szCs w:val="20"/>
              </w:rPr>
              <w:fldChar w:fldCharType="end"/>
            </w:r>
          </w:hyperlink>
        </w:p>
        <w:p w14:paraId="46EDF9F9" w14:textId="50ABFF20" w:rsidR="00AC36C5" w:rsidRPr="0062741D" w:rsidRDefault="00E067B0">
          <w:pPr>
            <w:pStyle w:val="Spistreci1"/>
            <w:rPr>
              <w:rFonts w:ascii="Myriad Pro" w:eastAsiaTheme="minorEastAsia" w:hAnsi="Myriad Pro"/>
              <w:noProof/>
              <w:sz w:val="20"/>
              <w:szCs w:val="20"/>
              <w:lang w:eastAsia="pl-PL"/>
            </w:rPr>
          </w:pPr>
          <w:hyperlink w:anchor="_Toc191555417" w:history="1">
            <w:r w:rsidR="00AC36C5" w:rsidRPr="0062741D">
              <w:rPr>
                <w:rStyle w:val="Hipercze"/>
                <w:rFonts w:ascii="Myriad Pro" w:hAnsi="Myriad Pro" w:cs="Arial"/>
                <w:noProof/>
                <w:sz w:val="20"/>
                <w:szCs w:val="20"/>
              </w:rPr>
              <w:t>VII.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Źródła finansowania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_Toc191555417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15</w:t>
            </w:r>
            <w:r w:rsidR="00AC36C5" w:rsidRPr="0062741D">
              <w:rPr>
                <w:rFonts w:ascii="Myriad Pro" w:hAnsi="Myriad Pro"/>
                <w:noProof/>
                <w:webHidden/>
                <w:sz w:val="20"/>
                <w:szCs w:val="20"/>
              </w:rPr>
              <w:fldChar w:fldCharType="end"/>
            </w:r>
          </w:hyperlink>
        </w:p>
        <w:p w14:paraId="329B9ED9" w14:textId="24A6D422" w:rsidR="00AC36C5" w:rsidRPr="0062741D" w:rsidRDefault="00E067B0">
          <w:pPr>
            <w:pStyle w:val="Spistreci1"/>
            <w:rPr>
              <w:rFonts w:ascii="Myriad Pro" w:eastAsiaTheme="minorEastAsia" w:hAnsi="Myriad Pro"/>
              <w:noProof/>
              <w:sz w:val="20"/>
              <w:szCs w:val="20"/>
              <w:lang w:eastAsia="pl-PL"/>
            </w:rPr>
          </w:pPr>
          <w:hyperlink w:anchor="_Toc191555418" w:history="1">
            <w:r w:rsidR="00AC36C5" w:rsidRPr="0062741D">
              <w:rPr>
                <w:rStyle w:val="Hipercze"/>
                <w:rFonts w:ascii="Myriad Pro" w:hAnsi="Myriad Pro" w:cs="Arial"/>
                <w:noProof/>
                <w:sz w:val="20"/>
                <w:szCs w:val="20"/>
              </w:rPr>
              <w:t>VIII.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Uzasadnienia wydatków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_Toc191555418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16</w:t>
            </w:r>
            <w:r w:rsidR="00AC36C5" w:rsidRPr="0062741D">
              <w:rPr>
                <w:rFonts w:ascii="Myriad Pro" w:hAnsi="Myriad Pro"/>
                <w:noProof/>
                <w:webHidden/>
                <w:sz w:val="20"/>
                <w:szCs w:val="20"/>
              </w:rPr>
              <w:fldChar w:fldCharType="end"/>
            </w:r>
          </w:hyperlink>
        </w:p>
        <w:p w14:paraId="1729B90F" w14:textId="369B57C5" w:rsidR="00AC36C5" w:rsidRPr="0062741D" w:rsidRDefault="00E067B0">
          <w:pPr>
            <w:pStyle w:val="Spistreci1"/>
            <w:rPr>
              <w:rFonts w:ascii="Myriad Pro" w:eastAsiaTheme="minorEastAsia" w:hAnsi="Myriad Pro"/>
              <w:noProof/>
              <w:sz w:val="20"/>
              <w:szCs w:val="20"/>
              <w:lang w:eastAsia="pl-PL"/>
            </w:rPr>
          </w:pPr>
          <w:hyperlink w:anchor="_Toc191555419" w:history="1">
            <w:r w:rsidR="00AC36C5" w:rsidRPr="0062741D">
              <w:rPr>
                <w:rStyle w:val="Hipercze"/>
                <w:rFonts w:ascii="Myriad Pro" w:hAnsi="Myriad Pro" w:cs="Arial"/>
                <w:noProof/>
                <w:sz w:val="20"/>
                <w:szCs w:val="20"/>
              </w:rPr>
              <w:t>IX.</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Potencjał do realizacji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_Toc191555419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17</w:t>
            </w:r>
            <w:r w:rsidR="00AC36C5" w:rsidRPr="0062741D">
              <w:rPr>
                <w:rFonts w:ascii="Myriad Pro" w:hAnsi="Myriad Pro"/>
                <w:noProof/>
                <w:webHidden/>
                <w:sz w:val="20"/>
                <w:szCs w:val="20"/>
              </w:rPr>
              <w:fldChar w:fldCharType="end"/>
            </w:r>
          </w:hyperlink>
        </w:p>
        <w:p w14:paraId="36AD4034" w14:textId="390FD902" w:rsidR="00AC36C5" w:rsidRPr="0062741D" w:rsidRDefault="00E067B0">
          <w:pPr>
            <w:pStyle w:val="Spistreci1"/>
            <w:rPr>
              <w:rFonts w:ascii="Myriad Pro" w:eastAsiaTheme="minorEastAsia" w:hAnsi="Myriad Pro"/>
              <w:noProof/>
              <w:sz w:val="20"/>
              <w:szCs w:val="20"/>
              <w:lang w:eastAsia="pl-PL"/>
            </w:rPr>
          </w:pPr>
          <w:hyperlink w:anchor="_Toc191555420" w:history="1">
            <w:r w:rsidR="00AC36C5" w:rsidRPr="0062741D">
              <w:rPr>
                <w:rStyle w:val="Hipercze"/>
                <w:rFonts w:ascii="Myriad Pro" w:hAnsi="Myriad Pro" w:cs="Arial"/>
                <w:noProof/>
                <w:sz w:val="20"/>
                <w:szCs w:val="20"/>
              </w:rPr>
              <w:t>X.</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Dodatkowe informacje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_Toc191555420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2F84D6DF" w14:textId="4B58F99F" w:rsidR="00AC36C5" w:rsidRPr="0062741D" w:rsidRDefault="00E067B0">
          <w:pPr>
            <w:pStyle w:val="Spistreci2"/>
            <w:rPr>
              <w:rFonts w:ascii="Myriad Pro" w:eastAsiaTheme="minorEastAsia" w:hAnsi="Myriad Pro"/>
              <w:noProof/>
              <w:sz w:val="20"/>
              <w:szCs w:val="20"/>
              <w:lang w:eastAsia="pl-PL"/>
            </w:rPr>
          </w:pPr>
          <w:hyperlink w:anchor="_Toc191555421" w:history="1">
            <w:r w:rsidR="00AC36C5" w:rsidRPr="0062741D">
              <w:rPr>
                <w:rStyle w:val="Hipercze"/>
                <w:rFonts w:ascii="Myriad Pro" w:eastAsia="Calibri" w:hAnsi="Myriad Pro" w:cs="Arial"/>
                <w:noProof/>
                <w:sz w:val="20"/>
                <w:szCs w:val="20"/>
              </w:rPr>
              <w:t>1.</w:t>
            </w:r>
            <w:r w:rsidR="00AC36C5" w:rsidRPr="0062741D">
              <w:rPr>
                <w:rFonts w:ascii="Myriad Pro" w:eastAsiaTheme="minorEastAsia" w:hAnsi="Myriad Pro"/>
                <w:noProof/>
                <w:sz w:val="20"/>
                <w:szCs w:val="20"/>
                <w:lang w:eastAsia="pl-PL"/>
              </w:rPr>
              <w:tab/>
            </w:r>
            <w:r w:rsidR="00AC36C5" w:rsidRPr="0062741D">
              <w:rPr>
                <w:rStyle w:val="Hipercze"/>
                <w:rFonts w:ascii="Myriad Pro" w:eastAsia="Calibri" w:hAnsi="Myriad Pro" w:cs="Arial"/>
                <w:noProof/>
                <w:sz w:val="20"/>
                <w:szCs w:val="20"/>
                <w:lang w:eastAsia="pl-PL"/>
              </w:rPr>
              <w:t xml:space="preserve">Komponent: </w:t>
            </w:r>
            <w:r w:rsidR="00AC36C5" w:rsidRPr="0062741D">
              <w:rPr>
                <w:rStyle w:val="Hipercze"/>
                <w:rFonts w:ascii="Myriad Pro" w:hAnsi="Myriad Pro"/>
                <w:noProof/>
                <w:sz w:val="20"/>
                <w:szCs w:val="20"/>
              </w:rPr>
              <w:t>Klauzula antydyskryminacyjna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_Toc191555421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1633E389" w14:textId="07CFAB64" w:rsidR="00AC36C5" w:rsidRPr="0062741D" w:rsidRDefault="00E067B0">
          <w:pPr>
            <w:pStyle w:val="Spistreci2"/>
            <w:rPr>
              <w:rFonts w:ascii="Myriad Pro" w:eastAsiaTheme="minorEastAsia" w:hAnsi="Myriad Pro"/>
              <w:noProof/>
              <w:sz w:val="20"/>
              <w:szCs w:val="20"/>
              <w:lang w:eastAsia="pl-PL"/>
            </w:rPr>
          </w:pPr>
          <w:hyperlink w:anchor="_Toc191555422" w:history="1">
            <w:r w:rsidR="00AC36C5" w:rsidRPr="0062741D">
              <w:rPr>
                <w:rStyle w:val="Hipercze"/>
                <w:rFonts w:ascii="Myriad Pro" w:hAnsi="Myriad Pro"/>
                <w:noProof/>
                <w:sz w:val="20"/>
                <w:szCs w:val="20"/>
              </w:rPr>
              <w:t>Komponenty związane z kluczowymi zasadami i politykami wspólnotowymi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_Toc191555422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5FACACEC" w14:textId="1724B629" w:rsidR="00AC36C5" w:rsidRPr="0062741D" w:rsidRDefault="00E067B0">
          <w:pPr>
            <w:pStyle w:val="Spistreci2"/>
            <w:rPr>
              <w:rFonts w:ascii="Myriad Pro" w:eastAsiaTheme="minorEastAsia" w:hAnsi="Myriad Pro"/>
              <w:noProof/>
              <w:sz w:val="20"/>
              <w:szCs w:val="20"/>
              <w:lang w:eastAsia="pl-PL"/>
            </w:rPr>
          </w:pPr>
          <w:hyperlink w:anchor="_Toc191555423" w:history="1">
            <w:r w:rsidR="00AC36C5" w:rsidRPr="0062741D">
              <w:rPr>
                <w:rStyle w:val="Hipercze"/>
                <w:rFonts w:ascii="Myriad Pro" w:eastAsia="Calibri" w:hAnsi="Myriad Pro" w:cs="Arial"/>
                <w:noProof/>
                <w:sz w:val="20"/>
                <w:szCs w:val="20"/>
              </w:rPr>
              <w:t>2.</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Komponent</w:t>
            </w:r>
            <w:r w:rsidR="00AC36C5" w:rsidRPr="0062741D">
              <w:rPr>
                <w:rStyle w:val="Hipercze"/>
                <w:rFonts w:ascii="Myriad Pro" w:eastAsia="MyriadPro-Regular" w:hAnsi="Myriad Pro"/>
                <w:noProof/>
                <w:sz w:val="20"/>
                <w:szCs w:val="20"/>
              </w:rPr>
              <w:t xml:space="preserve"> - Zgodność z zasadą równości kobiet i mężczyzn:</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_Toc191555423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7E72D5BD" w14:textId="4D204D17" w:rsidR="00AC36C5" w:rsidRPr="0062741D" w:rsidRDefault="00E067B0">
          <w:pPr>
            <w:pStyle w:val="Spistreci2"/>
            <w:rPr>
              <w:rFonts w:ascii="Myriad Pro" w:eastAsiaTheme="minorEastAsia" w:hAnsi="Myriad Pro"/>
              <w:noProof/>
              <w:sz w:val="20"/>
              <w:szCs w:val="20"/>
              <w:lang w:eastAsia="pl-PL"/>
            </w:rPr>
          </w:pPr>
          <w:hyperlink w:anchor="_Toc191555424" w:history="1">
            <w:r w:rsidR="00AC36C5" w:rsidRPr="0062741D">
              <w:rPr>
                <w:rStyle w:val="Hipercze"/>
                <w:rFonts w:ascii="Myriad Pro" w:eastAsia="Calibri" w:hAnsi="Myriad Pro" w:cs="Arial"/>
                <w:noProof/>
                <w:sz w:val="20"/>
                <w:szCs w:val="20"/>
              </w:rPr>
              <w:t>3.</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Komponent</w:t>
            </w:r>
            <w:r w:rsidR="00AC36C5" w:rsidRPr="0062741D">
              <w:rPr>
                <w:rStyle w:val="Hipercze"/>
                <w:rFonts w:ascii="Myriad Pro" w:eastAsia="MyriadPro-Regular" w:hAnsi="Myriad Pro"/>
                <w:noProof/>
                <w:sz w:val="20"/>
                <w:szCs w:val="20"/>
              </w:rPr>
              <w:t xml:space="preserve"> - Zgodność z zasadą równości szans i niedyskryminacji, w tym dostępności dla osób  z niepełnosprawnościami oraz zgodność z Konwencją o Prawach Osób Niepełnosprawnych</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_Toc191555424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20</w:t>
            </w:r>
            <w:r w:rsidR="00AC36C5" w:rsidRPr="0062741D">
              <w:rPr>
                <w:rFonts w:ascii="Myriad Pro" w:hAnsi="Myriad Pro"/>
                <w:noProof/>
                <w:webHidden/>
                <w:sz w:val="20"/>
                <w:szCs w:val="20"/>
              </w:rPr>
              <w:fldChar w:fldCharType="end"/>
            </w:r>
          </w:hyperlink>
        </w:p>
        <w:p w14:paraId="167EA51B" w14:textId="3401F1E8" w:rsidR="00AC36C5" w:rsidRPr="0062741D" w:rsidRDefault="00E067B0">
          <w:pPr>
            <w:pStyle w:val="Spistreci2"/>
            <w:rPr>
              <w:rFonts w:ascii="Myriad Pro" w:eastAsiaTheme="minorEastAsia" w:hAnsi="Myriad Pro"/>
              <w:noProof/>
              <w:sz w:val="20"/>
              <w:szCs w:val="20"/>
              <w:lang w:eastAsia="pl-PL"/>
            </w:rPr>
          </w:pPr>
          <w:hyperlink w:anchor="_Toc191555425" w:history="1">
            <w:r w:rsidR="00AC36C5" w:rsidRPr="0062741D">
              <w:rPr>
                <w:rStyle w:val="Hipercze"/>
                <w:rFonts w:ascii="Myriad Pro" w:eastAsia="Calibri" w:hAnsi="Myriad Pro" w:cs="Arial"/>
                <w:noProof/>
                <w:sz w:val="20"/>
                <w:szCs w:val="20"/>
              </w:rPr>
              <w:t>4.</w:t>
            </w:r>
            <w:r w:rsidR="00AC36C5" w:rsidRPr="0062741D">
              <w:rPr>
                <w:rFonts w:ascii="Myriad Pro" w:eastAsiaTheme="minorEastAsia" w:hAnsi="Myriad Pro"/>
                <w:noProof/>
                <w:sz w:val="20"/>
                <w:szCs w:val="20"/>
                <w:lang w:eastAsia="pl-PL"/>
              </w:rPr>
              <w:tab/>
            </w:r>
            <w:r w:rsidR="00AC36C5" w:rsidRPr="0062741D">
              <w:rPr>
                <w:rStyle w:val="Hipercze"/>
                <w:rFonts w:ascii="Myriad Pro" w:eastAsia="MyriadPro-Regular" w:hAnsi="Myriad Pro"/>
                <w:noProof/>
                <w:sz w:val="20"/>
                <w:szCs w:val="20"/>
              </w:rPr>
              <w:t xml:space="preserve">Komponent: </w:t>
            </w:r>
            <w:r w:rsidR="00AC36C5" w:rsidRPr="0062741D">
              <w:rPr>
                <w:rStyle w:val="Hipercze"/>
                <w:rFonts w:ascii="Myriad Pro" w:hAnsi="Myriad Pro"/>
                <w:noProof/>
                <w:sz w:val="20"/>
                <w:szCs w:val="20"/>
              </w:rPr>
              <w:t>Zgodność z Kartą Praw Podstawowych Unii Europejskiej</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_Toc191555425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20</w:t>
            </w:r>
            <w:r w:rsidR="00AC36C5" w:rsidRPr="0062741D">
              <w:rPr>
                <w:rFonts w:ascii="Myriad Pro" w:hAnsi="Myriad Pro"/>
                <w:noProof/>
                <w:webHidden/>
                <w:sz w:val="20"/>
                <w:szCs w:val="20"/>
              </w:rPr>
              <w:fldChar w:fldCharType="end"/>
            </w:r>
          </w:hyperlink>
        </w:p>
        <w:p w14:paraId="1390B096" w14:textId="21420A8E" w:rsidR="00AC36C5" w:rsidRPr="0062741D" w:rsidRDefault="00E067B0">
          <w:pPr>
            <w:pStyle w:val="Spistreci2"/>
            <w:rPr>
              <w:rFonts w:ascii="Myriad Pro" w:eastAsiaTheme="minorEastAsia" w:hAnsi="Myriad Pro"/>
              <w:noProof/>
              <w:sz w:val="20"/>
              <w:szCs w:val="20"/>
              <w:lang w:eastAsia="pl-PL"/>
            </w:rPr>
          </w:pPr>
          <w:hyperlink w:anchor="_Toc191555426" w:history="1">
            <w:r w:rsidR="00AC36C5" w:rsidRPr="0062741D">
              <w:rPr>
                <w:rStyle w:val="Hipercze"/>
                <w:rFonts w:ascii="Myriad Pro" w:eastAsia="Calibri" w:hAnsi="Myriad Pro" w:cs="Arial"/>
                <w:noProof/>
                <w:sz w:val="20"/>
                <w:szCs w:val="20"/>
                <w:lang w:eastAsia="pl-PL"/>
              </w:rPr>
              <w:t>5.</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Komponent: Zgodność z zasadą zrównoważonego rozwoju (ZZR) oraz zasadą „nie czyn poważnych szkód” (DNSH)</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_Toc191555426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21</w:t>
            </w:r>
            <w:r w:rsidR="00AC36C5" w:rsidRPr="0062741D">
              <w:rPr>
                <w:rFonts w:ascii="Myriad Pro" w:hAnsi="Myriad Pro"/>
                <w:noProof/>
                <w:webHidden/>
                <w:sz w:val="20"/>
                <w:szCs w:val="20"/>
              </w:rPr>
              <w:fldChar w:fldCharType="end"/>
            </w:r>
          </w:hyperlink>
        </w:p>
        <w:p w14:paraId="30D331AD" w14:textId="58F8DD0C" w:rsidR="00AC36C5" w:rsidRPr="0062741D" w:rsidRDefault="00E067B0">
          <w:pPr>
            <w:pStyle w:val="Spistreci2"/>
            <w:rPr>
              <w:rFonts w:ascii="Myriad Pro" w:eastAsiaTheme="minorEastAsia" w:hAnsi="Myriad Pro"/>
              <w:noProof/>
              <w:sz w:val="20"/>
              <w:szCs w:val="20"/>
              <w:lang w:eastAsia="pl-PL"/>
            </w:rPr>
          </w:pPr>
          <w:hyperlink w:anchor="_Toc191555427" w:history="1">
            <w:r w:rsidR="00AC36C5" w:rsidRPr="0062741D">
              <w:rPr>
                <w:rStyle w:val="Hipercze"/>
                <w:rFonts w:ascii="Myriad Pro" w:eastAsia="Calibri" w:hAnsi="Myriad Pro" w:cs="Arial"/>
                <w:noProof/>
                <w:sz w:val="20"/>
                <w:szCs w:val="20"/>
              </w:rPr>
              <w:t>6.</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Promocja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_Toc191555427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312582C1" w14:textId="18C9A479" w:rsidR="00AC36C5" w:rsidRPr="0062741D" w:rsidRDefault="00E067B0">
          <w:pPr>
            <w:pStyle w:val="Spistreci2"/>
            <w:rPr>
              <w:rFonts w:ascii="Myriad Pro" w:eastAsiaTheme="minorEastAsia" w:hAnsi="Myriad Pro"/>
              <w:noProof/>
              <w:sz w:val="20"/>
              <w:szCs w:val="20"/>
              <w:lang w:eastAsia="pl-PL"/>
            </w:rPr>
          </w:pPr>
          <w:hyperlink w:anchor="_Toc191555428" w:history="1">
            <w:r w:rsidR="00AC36C5" w:rsidRPr="0062741D">
              <w:rPr>
                <w:rStyle w:val="Hipercze"/>
                <w:rFonts w:ascii="Myriad Pro" w:eastAsia="Calibri" w:hAnsi="Myriad Pro" w:cs="Arial"/>
                <w:noProof/>
                <w:sz w:val="20"/>
                <w:szCs w:val="20"/>
              </w:rPr>
              <w:t>7.</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Pomoc publiczna/de minimis</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_Toc191555428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0715F5D7" w14:textId="3C17B92F" w:rsidR="00AC36C5" w:rsidRPr="0062741D" w:rsidRDefault="00E067B0">
          <w:pPr>
            <w:pStyle w:val="Spistreci2"/>
            <w:rPr>
              <w:rFonts w:ascii="Myriad Pro" w:eastAsiaTheme="minorEastAsia" w:hAnsi="Myriad Pro"/>
              <w:noProof/>
              <w:sz w:val="20"/>
              <w:szCs w:val="20"/>
              <w:lang w:eastAsia="pl-PL"/>
            </w:rPr>
          </w:pPr>
          <w:hyperlink w:anchor="_Toc191555429" w:history="1">
            <w:r w:rsidR="00AC36C5" w:rsidRPr="0062741D">
              <w:rPr>
                <w:rStyle w:val="Hipercze"/>
                <w:rFonts w:ascii="Myriad Pro" w:eastAsia="Calibri" w:hAnsi="Myriad Pro" w:cs="Arial"/>
                <w:noProof/>
                <w:sz w:val="20"/>
                <w:szCs w:val="20"/>
              </w:rPr>
              <w:t>8.</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Typy projektów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_Toc191555429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7084F6C5" w14:textId="1BF314A7" w:rsidR="00AC36C5" w:rsidRPr="0062741D" w:rsidRDefault="00E067B0">
          <w:pPr>
            <w:pStyle w:val="Spistreci2"/>
            <w:rPr>
              <w:rFonts w:ascii="Myriad Pro" w:eastAsiaTheme="minorEastAsia" w:hAnsi="Myriad Pro"/>
              <w:noProof/>
              <w:sz w:val="20"/>
              <w:szCs w:val="20"/>
              <w:lang w:eastAsia="pl-PL"/>
            </w:rPr>
          </w:pPr>
          <w:hyperlink w:anchor="_Toc191555430" w:history="1">
            <w:r w:rsidR="00AC36C5" w:rsidRPr="0062741D">
              <w:rPr>
                <w:rStyle w:val="Hipercze"/>
                <w:rFonts w:ascii="Myriad Pro" w:eastAsia="Calibri" w:hAnsi="Myriad Pro" w:cs="Arial"/>
                <w:noProof/>
                <w:sz w:val="20"/>
                <w:szCs w:val="20"/>
              </w:rPr>
              <w:t>9.</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Trafność doboru zadań i wskaźników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_Toc191555430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37FBD037" w14:textId="65521F7D" w:rsidR="00AC36C5" w:rsidRPr="0062741D" w:rsidRDefault="00E067B0">
          <w:pPr>
            <w:pStyle w:val="Spistreci2"/>
            <w:rPr>
              <w:rFonts w:ascii="Myriad Pro" w:eastAsiaTheme="minorEastAsia" w:hAnsi="Myriad Pro"/>
              <w:noProof/>
              <w:sz w:val="20"/>
              <w:szCs w:val="20"/>
              <w:lang w:eastAsia="pl-PL"/>
            </w:rPr>
          </w:pPr>
          <w:hyperlink w:anchor="_Toc191555431" w:history="1">
            <w:r w:rsidR="00AC36C5" w:rsidRPr="0062741D">
              <w:rPr>
                <w:rStyle w:val="Hipercze"/>
                <w:rFonts w:ascii="Myriad Pro" w:eastAsia="Calibri" w:hAnsi="Myriad Pro" w:cs="Arial"/>
                <w:noProof/>
                <w:sz w:val="20"/>
                <w:szCs w:val="20"/>
              </w:rPr>
              <w:t>10.</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Zgodność projektu z uwarunkowaniami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_Toc191555431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526F9024" w14:textId="7AADDFFF" w:rsidR="00AC36C5" w:rsidRPr="0062741D" w:rsidRDefault="00E067B0">
          <w:pPr>
            <w:pStyle w:val="Spistreci2"/>
            <w:rPr>
              <w:rFonts w:ascii="Myriad Pro" w:eastAsiaTheme="minorEastAsia" w:hAnsi="Myriad Pro"/>
              <w:noProof/>
              <w:sz w:val="20"/>
              <w:szCs w:val="20"/>
              <w:lang w:eastAsia="pl-PL"/>
            </w:rPr>
          </w:pPr>
          <w:hyperlink w:anchor="_Toc191555432" w:history="1">
            <w:r w:rsidR="00AC36C5" w:rsidRPr="0062741D">
              <w:rPr>
                <w:rStyle w:val="Hipercze"/>
                <w:rFonts w:ascii="Myriad Pro" w:eastAsia="Calibri" w:hAnsi="Myriad Pro" w:cs="Arial"/>
                <w:noProof/>
                <w:sz w:val="20"/>
                <w:szCs w:val="20"/>
              </w:rPr>
              <w:t>11.</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Działania informacyjno – konsultacyjne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_Toc191555432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1CF99DD5" w14:textId="284EBAB7" w:rsidR="00AC36C5" w:rsidRPr="0062741D" w:rsidRDefault="00E067B0">
          <w:pPr>
            <w:pStyle w:val="Spistreci2"/>
            <w:rPr>
              <w:rFonts w:ascii="Myriad Pro" w:eastAsiaTheme="minorEastAsia" w:hAnsi="Myriad Pro"/>
              <w:noProof/>
              <w:sz w:val="20"/>
              <w:szCs w:val="20"/>
              <w:lang w:eastAsia="pl-PL"/>
            </w:rPr>
          </w:pPr>
          <w:hyperlink w:anchor="_Toc191555433" w:history="1">
            <w:r w:rsidR="00AC36C5" w:rsidRPr="0062741D">
              <w:rPr>
                <w:rStyle w:val="Hipercze"/>
                <w:rFonts w:ascii="Myriad Pro" w:eastAsia="Calibri" w:hAnsi="Myriad Pro" w:cs="Arial"/>
                <w:noProof/>
                <w:sz w:val="20"/>
                <w:szCs w:val="20"/>
              </w:rPr>
              <w:t>12.</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E-doręczenia/skrzynka e-puap</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_Toc191555433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2F28A54F" w14:textId="7CB9A50C" w:rsidR="00AC36C5" w:rsidRPr="0062741D" w:rsidRDefault="00E067B0">
          <w:pPr>
            <w:pStyle w:val="Spistreci1"/>
            <w:rPr>
              <w:rFonts w:ascii="Myriad Pro" w:eastAsiaTheme="minorEastAsia" w:hAnsi="Myriad Pro"/>
              <w:noProof/>
              <w:sz w:val="20"/>
              <w:szCs w:val="20"/>
              <w:lang w:eastAsia="pl-PL"/>
            </w:rPr>
          </w:pPr>
          <w:hyperlink w:anchor="_Toc191555434" w:history="1">
            <w:r w:rsidR="00AC36C5" w:rsidRPr="0062741D">
              <w:rPr>
                <w:rStyle w:val="Hipercze"/>
                <w:rFonts w:ascii="Myriad Pro" w:hAnsi="Myriad Pro" w:cs="Arial"/>
                <w:noProof/>
                <w:sz w:val="20"/>
                <w:szCs w:val="20"/>
              </w:rPr>
              <w:t>XI.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Harmonogram</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_Toc191555434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455A92A1" w14:textId="3713A971" w:rsidR="00AC36C5" w:rsidRPr="0062741D" w:rsidRDefault="00E067B0">
          <w:pPr>
            <w:pStyle w:val="Spistreci1"/>
            <w:rPr>
              <w:rFonts w:ascii="Myriad Pro" w:eastAsiaTheme="minorEastAsia" w:hAnsi="Myriad Pro"/>
              <w:noProof/>
              <w:sz w:val="20"/>
              <w:szCs w:val="20"/>
              <w:lang w:eastAsia="pl-PL"/>
            </w:rPr>
          </w:pPr>
          <w:hyperlink w:anchor="_Toc191555435" w:history="1">
            <w:r w:rsidR="00AC36C5" w:rsidRPr="0062741D">
              <w:rPr>
                <w:rStyle w:val="Hipercze"/>
                <w:rFonts w:ascii="Myriad Pro" w:hAnsi="Myriad Pro" w:cs="Arial"/>
                <w:noProof/>
                <w:sz w:val="20"/>
                <w:szCs w:val="20"/>
              </w:rPr>
              <w:t>XII.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Oświadczenia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_Toc191555435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3EB7F68A" w14:textId="3A63CFCF" w:rsidR="00AC36C5" w:rsidRPr="0062741D" w:rsidRDefault="00E067B0">
          <w:pPr>
            <w:pStyle w:val="Spistreci1"/>
            <w:rPr>
              <w:rFonts w:ascii="Myriad Pro" w:eastAsiaTheme="minorEastAsia" w:hAnsi="Myriad Pro"/>
              <w:noProof/>
              <w:sz w:val="20"/>
              <w:szCs w:val="20"/>
              <w:lang w:eastAsia="pl-PL"/>
            </w:rPr>
          </w:pPr>
          <w:hyperlink w:anchor="_Toc191555436" w:history="1">
            <w:r w:rsidR="00AC36C5" w:rsidRPr="0062741D">
              <w:rPr>
                <w:rStyle w:val="Hipercze"/>
                <w:rFonts w:ascii="Myriad Pro" w:hAnsi="Myriad Pro" w:cs="Arial"/>
                <w:noProof/>
                <w:sz w:val="20"/>
                <w:szCs w:val="20"/>
              </w:rPr>
              <w:t xml:space="preserve">XIII. </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Załączniki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_Toc191555436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3279F3FC" w14:textId="77CA09F9" w:rsidR="00AC36C5" w:rsidRPr="0062741D" w:rsidRDefault="00E067B0">
          <w:pPr>
            <w:pStyle w:val="Spistreci1"/>
            <w:rPr>
              <w:rFonts w:ascii="Myriad Pro" w:eastAsiaTheme="minorEastAsia" w:hAnsi="Myriad Pro"/>
              <w:noProof/>
              <w:sz w:val="20"/>
              <w:szCs w:val="20"/>
              <w:lang w:eastAsia="pl-PL"/>
            </w:rPr>
          </w:pPr>
          <w:hyperlink w:anchor="_Toc191555437" w:history="1">
            <w:r w:rsidR="00AC36C5" w:rsidRPr="0062741D">
              <w:rPr>
                <w:rStyle w:val="Hipercze"/>
                <w:rFonts w:ascii="Myriad Pro" w:hAnsi="Myriad Pro" w:cs="Arial"/>
                <w:noProof/>
                <w:sz w:val="20"/>
                <w:szCs w:val="20"/>
              </w:rPr>
              <w:t>XIV.</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 xml:space="preserve"> Informacje o wniosku o dofinansowanie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_Toc191555437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24</w:t>
            </w:r>
            <w:r w:rsidR="00AC36C5" w:rsidRPr="0062741D">
              <w:rPr>
                <w:rFonts w:ascii="Myriad Pro" w:hAnsi="Myriad Pro"/>
                <w:noProof/>
                <w:webHidden/>
                <w:sz w:val="20"/>
                <w:szCs w:val="20"/>
              </w:rPr>
              <w:fldChar w:fldCharType="end"/>
            </w:r>
          </w:hyperlink>
        </w:p>
        <w:p w14:paraId="0B91DAF3" w14:textId="5F3D610A" w:rsidR="00AC36C5" w:rsidRPr="0062741D" w:rsidRDefault="00E067B0">
          <w:pPr>
            <w:pStyle w:val="Spistreci1"/>
            <w:rPr>
              <w:rFonts w:ascii="Myriad Pro" w:eastAsiaTheme="minorEastAsia" w:hAnsi="Myriad Pro"/>
              <w:noProof/>
              <w:sz w:val="20"/>
              <w:szCs w:val="20"/>
              <w:lang w:eastAsia="pl-PL"/>
            </w:rPr>
          </w:pPr>
          <w:hyperlink w:anchor="_Toc191555438" w:history="1">
            <w:r w:rsidR="00AC36C5" w:rsidRPr="0062741D">
              <w:rPr>
                <w:rStyle w:val="Hipercze"/>
                <w:rFonts w:ascii="Myriad Pro" w:hAnsi="Myriad Pro" w:cs="Arial"/>
                <w:noProof/>
                <w:sz w:val="20"/>
                <w:szCs w:val="20"/>
              </w:rPr>
              <w:t xml:space="preserve">XV. </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Przesłanie dokumentu do instytucji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_Toc191555438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24</w:t>
            </w:r>
            <w:r w:rsidR="00AC36C5" w:rsidRPr="0062741D">
              <w:rPr>
                <w:rFonts w:ascii="Myriad Pro" w:hAnsi="Myriad Pro"/>
                <w:noProof/>
                <w:webHidden/>
                <w:sz w:val="20"/>
                <w:szCs w:val="20"/>
              </w:rPr>
              <w:fldChar w:fldCharType="end"/>
            </w:r>
          </w:hyperlink>
        </w:p>
        <w:p w14:paraId="738B14B2" w14:textId="0E703F89" w:rsidR="00927003" w:rsidRPr="00AC36C5" w:rsidRDefault="00DB7B04" w:rsidP="00E06270">
          <w:pPr>
            <w:spacing w:before="120" w:after="120" w:line="271" w:lineRule="auto"/>
            <w:rPr>
              <w:rFonts w:ascii="Myriad Pro" w:hAnsi="Myriad Pro" w:cs="Arial"/>
              <w:sz w:val="20"/>
              <w:szCs w:val="20"/>
            </w:rPr>
          </w:pPr>
          <w:r w:rsidRPr="00AC36C5">
            <w:rPr>
              <w:rFonts w:ascii="Myriad Pro" w:hAnsi="Myriad Pro" w:cs="Arial"/>
              <w:bCs/>
              <w:sz w:val="20"/>
              <w:szCs w:val="20"/>
            </w:rPr>
            <w:fldChar w:fldCharType="end"/>
          </w:r>
        </w:p>
      </w:sdtContent>
    </w:sdt>
    <w:p w14:paraId="39A5E94D" w14:textId="77777777" w:rsidR="00271C60" w:rsidRPr="00B63679" w:rsidRDefault="00271C60" w:rsidP="00E06270">
      <w:pPr>
        <w:pStyle w:val="Nagwek1"/>
        <w:spacing w:before="120" w:after="120" w:line="271" w:lineRule="auto"/>
        <w:rPr>
          <w:rFonts w:ascii="Myriad Pro" w:hAnsi="Myriad Pro" w:cs="Arial"/>
          <w:color w:val="auto"/>
          <w:sz w:val="18"/>
          <w:szCs w:val="20"/>
        </w:rPr>
      </w:pPr>
      <w:bookmarkStart w:id="0" w:name="_Toc456607484"/>
    </w:p>
    <w:p w14:paraId="2CF3F389" w14:textId="77777777" w:rsidR="00271C60" w:rsidRPr="00DE1F41" w:rsidRDefault="00271C60" w:rsidP="00E06270">
      <w:pPr>
        <w:pStyle w:val="Nagwek1"/>
        <w:spacing w:before="120" w:after="120" w:line="271" w:lineRule="auto"/>
        <w:rPr>
          <w:rFonts w:ascii="Myriad Pro" w:hAnsi="Myriad Pro" w:cs="Arial"/>
          <w:color w:val="auto"/>
          <w:sz w:val="20"/>
          <w:szCs w:val="20"/>
        </w:rPr>
      </w:pPr>
    </w:p>
    <w:p w14:paraId="25D289F7" w14:textId="65ECB6B6" w:rsidR="00BE2DE0" w:rsidRDefault="00BE2DE0" w:rsidP="00E06270">
      <w:pPr>
        <w:spacing w:before="120" w:after="120" w:line="271" w:lineRule="auto"/>
        <w:rPr>
          <w:rFonts w:ascii="Myriad Pro" w:hAnsi="Myriad Pro"/>
          <w:sz w:val="20"/>
          <w:szCs w:val="20"/>
        </w:rPr>
      </w:pPr>
    </w:p>
    <w:p w14:paraId="452A53FC" w14:textId="03E4CBA8" w:rsidR="00ED0539" w:rsidRDefault="00ED0539" w:rsidP="00E06270">
      <w:pPr>
        <w:spacing w:before="120" w:after="120" w:line="271" w:lineRule="auto"/>
        <w:rPr>
          <w:rFonts w:ascii="Myriad Pro" w:hAnsi="Myriad Pro"/>
          <w:sz w:val="20"/>
          <w:szCs w:val="20"/>
        </w:rPr>
      </w:pPr>
    </w:p>
    <w:p w14:paraId="7B65AF17" w14:textId="77777777" w:rsidR="00ED0539" w:rsidRDefault="00ED0539" w:rsidP="00E06270">
      <w:pPr>
        <w:spacing w:before="120" w:after="120" w:line="271" w:lineRule="auto"/>
        <w:rPr>
          <w:rFonts w:ascii="Myriad Pro" w:hAnsi="Myriad Pro"/>
          <w:sz w:val="20"/>
          <w:szCs w:val="20"/>
        </w:rPr>
      </w:pPr>
    </w:p>
    <w:p w14:paraId="200C6429" w14:textId="166B433A" w:rsidR="00E81916" w:rsidRDefault="00E81916" w:rsidP="00E06270">
      <w:pPr>
        <w:spacing w:before="120" w:after="120" w:line="271" w:lineRule="auto"/>
        <w:rPr>
          <w:rFonts w:ascii="Myriad Pro" w:hAnsi="Myriad Pro"/>
          <w:sz w:val="20"/>
          <w:szCs w:val="20"/>
        </w:rPr>
      </w:pPr>
    </w:p>
    <w:p w14:paraId="2BFEC2BE" w14:textId="6781AF1D" w:rsidR="00E81916" w:rsidRDefault="00E81916" w:rsidP="00E06270">
      <w:pPr>
        <w:spacing w:before="120" w:after="120" w:line="271" w:lineRule="auto"/>
        <w:rPr>
          <w:rFonts w:ascii="Myriad Pro" w:hAnsi="Myriad Pro"/>
          <w:sz w:val="20"/>
          <w:szCs w:val="20"/>
        </w:rPr>
      </w:pPr>
    </w:p>
    <w:p w14:paraId="0B9B4B3A" w14:textId="4A06E2CC" w:rsidR="00271C60" w:rsidRPr="002A153E" w:rsidRDefault="00271C60" w:rsidP="00E06270">
      <w:pPr>
        <w:pStyle w:val="Nagwek1"/>
        <w:spacing w:before="120" w:after="120" w:line="271" w:lineRule="auto"/>
        <w:rPr>
          <w:rFonts w:ascii="Myriad Pro" w:hAnsi="Myriad Pro" w:cs="Arial"/>
          <w:b/>
          <w:color w:val="auto"/>
          <w:sz w:val="20"/>
          <w:szCs w:val="20"/>
        </w:rPr>
      </w:pPr>
      <w:bookmarkStart w:id="1" w:name="_Toc191555409"/>
      <w:r w:rsidRPr="002A153E">
        <w:rPr>
          <w:rFonts w:ascii="Myriad Pro" w:hAnsi="Myriad Pro" w:cs="Arial"/>
          <w:b/>
          <w:color w:val="auto"/>
          <w:sz w:val="20"/>
          <w:szCs w:val="20"/>
        </w:rPr>
        <w:lastRenderedPageBreak/>
        <w:t>Słownik pojęć i wykaz skrótów</w:t>
      </w:r>
      <w:bookmarkEnd w:id="0"/>
      <w:r w:rsidR="00134308" w:rsidRPr="002A153E">
        <w:rPr>
          <w:rFonts w:ascii="Myriad Pro" w:hAnsi="Myriad Pro" w:cs="Arial"/>
          <w:b/>
          <w:color w:val="auto"/>
          <w:sz w:val="20"/>
          <w:szCs w:val="20"/>
        </w:rPr>
        <w:t>:</w:t>
      </w:r>
      <w:bookmarkEnd w:id="1"/>
    </w:p>
    <w:p w14:paraId="5FA19A67" w14:textId="5DC7EE7B" w:rsidR="00271C60" w:rsidRPr="00DE1F41" w:rsidRDefault="00097FEC"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B</w:t>
      </w:r>
      <w:r w:rsidR="00271C60" w:rsidRPr="00DE1F41">
        <w:rPr>
          <w:rFonts w:ascii="Myriad Pro" w:hAnsi="Myriad Pro" w:cs="Arial"/>
          <w:b/>
          <w:sz w:val="20"/>
          <w:szCs w:val="20"/>
        </w:rPr>
        <w:t xml:space="preserve">eneficjent </w:t>
      </w:r>
      <w:r w:rsidR="00271C60" w:rsidRPr="00DE1F41">
        <w:rPr>
          <w:rFonts w:ascii="Myriad Pro" w:hAnsi="Myriad Pro" w:cs="Arial"/>
          <w:sz w:val="20"/>
          <w:szCs w:val="20"/>
        </w:rPr>
        <w:t>-</w:t>
      </w:r>
      <w:r w:rsidR="00D51A40" w:rsidRPr="00DE1F41">
        <w:rPr>
          <w:rFonts w:ascii="Myriad Pro" w:hAnsi="Myriad Pro" w:cs="Arial"/>
          <w:sz w:val="20"/>
          <w:szCs w:val="20"/>
        </w:rPr>
        <w:t xml:space="preserve"> podmiot, o którym mowa w art. 2 pkt 9 rozporządzenia ogólnego</w:t>
      </w:r>
      <w:r w:rsidR="00624FDF">
        <w:rPr>
          <w:rFonts w:ascii="Myriad Pro" w:hAnsi="Myriad Pro" w:cs="Arial"/>
          <w:sz w:val="20"/>
          <w:szCs w:val="20"/>
        </w:rPr>
        <w:t>;</w:t>
      </w:r>
    </w:p>
    <w:p w14:paraId="55AD534F" w14:textId="2DF8C10E" w:rsidR="002E5CC6" w:rsidRDefault="00773DAA" w:rsidP="00624FDF">
      <w:pPr>
        <w:spacing w:before="120" w:after="120" w:line="271" w:lineRule="auto"/>
        <w:jc w:val="both"/>
        <w:rPr>
          <w:rFonts w:ascii="Myriad Pro" w:hAnsi="Myriad Pro" w:cs="Arial"/>
          <w:b/>
          <w:sz w:val="20"/>
          <w:szCs w:val="20"/>
        </w:rPr>
      </w:pPr>
      <w:r w:rsidRPr="00DE1F41">
        <w:rPr>
          <w:rFonts w:ascii="Myriad Pro" w:hAnsi="Myriad Pro" w:cs="Arial"/>
          <w:b/>
          <w:sz w:val="20"/>
          <w:szCs w:val="20"/>
        </w:rPr>
        <w:t xml:space="preserve">BP </w:t>
      </w:r>
      <w:r w:rsidRPr="00DE1F41">
        <w:rPr>
          <w:rFonts w:ascii="Myriad Pro" w:hAnsi="Myriad Pro" w:cs="Arial"/>
          <w:sz w:val="20"/>
          <w:szCs w:val="20"/>
        </w:rPr>
        <w:t>– środki budżetu państwa;</w:t>
      </w:r>
      <w:r w:rsidR="002E5CC6" w:rsidRPr="00DE1F41">
        <w:rPr>
          <w:rFonts w:ascii="Myriad Pro" w:hAnsi="Myriad Pro" w:cs="Arial"/>
          <w:b/>
          <w:sz w:val="20"/>
          <w:szCs w:val="20"/>
        </w:rPr>
        <w:t xml:space="preserve"> </w:t>
      </w:r>
    </w:p>
    <w:p w14:paraId="3B12FE18" w14:textId="073216D2" w:rsidR="001E1A18" w:rsidRPr="00DE1F41" w:rsidRDefault="001E1A18" w:rsidP="00624FDF">
      <w:pPr>
        <w:spacing w:before="120" w:after="120" w:line="271" w:lineRule="auto"/>
        <w:jc w:val="both"/>
        <w:rPr>
          <w:rFonts w:ascii="Myriad Pro" w:hAnsi="Myriad Pro" w:cs="Arial"/>
          <w:sz w:val="20"/>
          <w:szCs w:val="20"/>
        </w:rPr>
      </w:pPr>
      <w:r w:rsidRPr="001E1A18">
        <w:rPr>
          <w:rFonts w:ascii="Myriad Pro" w:hAnsi="Myriad Pro" w:cs="Arial"/>
          <w:b/>
          <w:sz w:val="20"/>
          <w:szCs w:val="20"/>
        </w:rPr>
        <w:t>Cross-</w:t>
      </w:r>
      <w:proofErr w:type="spellStart"/>
      <w:r w:rsidRPr="001E1A18">
        <w:rPr>
          <w:rFonts w:ascii="Myriad Pro" w:hAnsi="Myriad Pro" w:cs="Arial"/>
          <w:b/>
          <w:sz w:val="20"/>
          <w:szCs w:val="20"/>
        </w:rPr>
        <w:t>financing</w:t>
      </w:r>
      <w:proofErr w:type="spellEnd"/>
      <w:r w:rsidRPr="001E1A18">
        <w:rPr>
          <w:rFonts w:ascii="Myriad Pro" w:hAnsi="Myriad Pro" w:cs="Arial"/>
          <w:b/>
          <w:sz w:val="20"/>
          <w:szCs w:val="20"/>
        </w:rPr>
        <w:t xml:space="preserve"> </w:t>
      </w:r>
      <w:r>
        <w:rPr>
          <w:rFonts w:ascii="Myriad Pro" w:hAnsi="Myriad Pro" w:cs="Arial"/>
          <w:sz w:val="20"/>
          <w:szCs w:val="20"/>
        </w:rPr>
        <w:t xml:space="preserve">– </w:t>
      </w:r>
      <w:r w:rsidRPr="001E1A18">
        <w:rPr>
          <w:rFonts w:ascii="Myriad Pro" w:hAnsi="Myriad Pro" w:cs="Arial"/>
          <w:sz w:val="20"/>
          <w:szCs w:val="20"/>
        </w:rPr>
        <w:t>zasada</w:t>
      </w:r>
      <w:r>
        <w:rPr>
          <w:rFonts w:ascii="Myriad Pro" w:hAnsi="Myriad Pro" w:cs="Arial"/>
          <w:sz w:val="20"/>
          <w:szCs w:val="20"/>
        </w:rPr>
        <w:t xml:space="preserve"> </w:t>
      </w:r>
      <w:r w:rsidRPr="001E1A18">
        <w:rPr>
          <w:rFonts w:ascii="Myriad Pro" w:hAnsi="Myriad Pro" w:cs="Arial"/>
          <w:sz w:val="20"/>
          <w:szCs w:val="20"/>
        </w:rPr>
        <w:t>polegająca na możliwości finansowania działań w sposób komplementarny ze</w:t>
      </w:r>
      <w:r>
        <w:rPr>
          <w:rFonts w:ascii="Myriad Pro" w:hAnsi="Myriad Pro" w:cs="Arial"/>
          <w:sz w:val="20"/>
          <w:szCs w:val="20"/>
        </w:rPr>
        <w:t xml:space="preserve"> </w:t>
      </w:r>
      <w:r w:rsidRPr="001E1A18">
        <w:rPr>
          <w:rFonts w:ascii="Myriad Pro" w:hAnsi="Myriad Pro" w:cs="Arial"/>
          <w:sz w:val="20"/>
          <w:szCs w:val="20"/>
        </w:rPr>
        <w:t xml:space="preserve">środków EFRR </w:t>
      </w:r>
      <w:r w:rsidR="00624FDF">
        <w:rPr>
          <w:rFonts w:ascii="Myriad Pro" w:hAnsi="Myriad Pro" w:cs="Arial"/>
          <w:sz w:val="20"/>
          <w:szCs w:val="20"/>
        </w:rPr>
        <w:br/>
      </w:r>
      <w:r w:rsidRPr="001E1A18">
        <w:rPr>
          <w:rFonts w:ascii="Myriad Pro" w:hAnsi="Myriad Pro" w:cs="Arial"/>
          <w:sz w:val="20"/>
          <w:szCs w:val="20"/>
        </w:rPr>
        <w:t>i EFS+ w przypadku, gdy dane działanie z jednego funduszu objęte</w:t>
      </w:r>
      <w:r>
        <w:rPr>
          <w:rFonts w:ascii="Myriad Pro" w:hAnsi="Myriad Pro" w:cs="Arial"/>
          <w:sz w:val="20"/>
          <w:szCs w:val="20"/>
        </w:rPr>
        <w:t xml:space="preserve"> </w:t>
      </w:r>
      <w:r w:rsidRPr="001E1A18">
        <w:rPr>
          <w:rFonts w:ascii="Myriad Pro" w:hAnsi="Myriad Pro" w:cs="Arial"/>
          <w:sz w:val="20"/>
          <w:szCs w:val="20"/>
        </w:rPr>
        <w:t>jest zakresem pomocy drugiego funduszu</w:t>
      </w:r>
      <w:r>
        <w:rPr>
          <w:rFonts w:ascii="Myriad Pro" w:hAnsi="Myriad Pro" w:cs="Arial"/>
          <w:sz w:val="20"/>
          <w:szCs w:val="20"/>
        </w:rPr>
        <w:t>;</w:t>
      </w:r>
    </w:p>
    <w:p w14:paraId="7561DB22" w14:textId="5DBD243E" w:rsidR="00773DAA" w:rsidRPr="00DE1F41" w:rsidRDefault="002E5CC6"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CST2021</w:t>
      </w:r>
      <w:r w:rsidRPr="00DE1F41">
        <w:rPr>
          <w:rFonts w:ascii="Myriad Pro" w:hAnsi="Myriad Pro" w:cs="Arial"/>
          <w:sz w:val="20"/>
          <w:szCs w:val="20"/>
        </w:rPr>
        <w:t xml:space="preserve"> – centralny system teleinformatyczny wykorzystywany w procesie rozliczania Projektu oraz komunikowania </w:t>
      </w:r>
      <w:r w:rsidR="00624FDF">
        <w:rPr>
          <w:rFonts w:ascii="Myriad Pro" w:hAnsi="Myriad Pro" w:cs="Arial"/>
          <w:sz w:val="20"/>
          <w:szCs w:val="20"/>
        </w:rPr>
        <w:br/>
      </w:r>
      <w:r w:rsidRPr="00DE1F41">
        <w:rPr>
          <w:rFonts w:ascii="Myriad Pro" w:hAnsi="Myriad Pro" w:cs="Arial"/>
          <w:sz w:val="20"/>
          <w:szCs w:val="20"/>
        </w:rPr>
        <w:t xml:space="preserve">z </w:t>
      </w:r>
      <w:r w:rsidR="00134308">
        <w:rPr>
          <w:rFonts w:ascii="Myriad Pro" w:hAnsi="Myriad Pro" w:cs="Arial"/>
          <w:sz w:val="20"/>
          <w:szCs w:val="20"/>
        </w:rPr>
        <w:t>IZ FEPZ</w:t>
      </w:r>
      <w:r w:rsidRPr="00DE1F41">
        <w:rPr>
          <w:rFonts w:ascii="Myriad Pro" w:hAnsi="Myriad Pro" w:cs="Arial"/>
          <w:sz w:val="20"/>
          <w:szCs w:val="20"/>
        </w:rPr>
        <w:t>;</w:t>
      </w:r>
    </w:p>
    <w:p w14:paraId="46209499" w14:textId="77777777" w:rsidR="00271C60" w:rsidRPr="00DE1F41" w:rsidRDefault="00271C6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EFS</w:t>
      </w:r>
      <w:r w:rsidR="007F624F" w:rsidRPr="00DE1F41">
        <w:rPr>
          <w:rFonts w:ascii="Myriad Pro" w:hAnsi="Myriad Pro" w:cs="Arial"/>
          <w:b/>
          <w:sz w:val="20"/>
          <w:szCs w:val="20"/>
        </w:rPr>
        <w:t>+</w:t>
      </w:r>
      <w:r w:rsidRPr="00DE1F41">
        <w:rPr>
          <w:rFonts w:ascii="Myriad Pro" w:hAnsi="Myriad Pro" w:cs="Arial"/>
          <w:sz w:val="20"/>
          <w:szCs w:val="20"/>
        </w:rPr>
        <w:t xml:space="preserve"> – Europejski Fundusz Społeczny</w:t>
      </w:r>
      <w:r w:rsidR="007F624F" w:rsidRPr="00DE1F41">
        <w:rPr>
          <w:rFonts w:ascii="Myriad Pro" w:hAnsi="Myriad Pro" w:cs="Arial"/>
          <w:sz w:val="20"/>
          <w:szCs w:val="20"/>
        </w:rPr>
        <w:t xml:space="preserve"> P</w:t>
      </w:r>
      <w:r w:rsidR="00716A06" w:rsidRPr="00DE1F41">
        <w:rPr>
          <w:rFonts w:ascii="Myriad Pro" w:hAnsi="Myriad Pro" w:cs="Arial"/>
          <w:sz w:val="20"/>
          <w:szCs w:val="20"/>
        </w:rPr>
        <w:t>lus</w:t>
      </w:r>
      <w:r w:rsidRPr="00DE1F41">
        <w:rPr>
          <w:rFonts w:ascii="Myriad Pro" w:hAnsi="Myriad Pro" w:cs="Arial"/>
          <w:sz w:val="20"/>
          <w:szCs w:val="20"/>
        </w:rPr>
        <w:t>;</w:t>
      </w:r>
    </w:p>
    <w:p w14:paraId="220CAA67" w14:textId="77777777" w:rsidR="00A42C38" w:rsidRPr="00DE1F41" w:rsidRDefault="007F624F"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FEPZ </w:t>
      </w:r>
      <w:r w:rsidR="00A42C38" w:rsidRPr="00DE1F41">
        <w:rPr>
          <w:rFonts w:ascii="Myriad Pro" w:hAnsi="Myriad Pro" w:cs="Arial"/>
          <w:b/>
          <w:sz w:val="20"/>
          <w:szCs w:val="20"/>
        </w:rPr>
        <w:t>2021-2027</w:t>
      </w:r>
      <w:r w:rsidRPr="00DE1F41">
        <w:rPr>
          <w:rFonts w:ascii="Myriad Pro" w:hAnsi="Myriad Pro" w:cs="Arial"/>
          <w:sz w:val="20"/>
          <w:szCs w:val="20"/>
        </w:rPr>
        <w:t>– Program Fundusze Europejskie dla Pomorza Zachodniego 2021-2027</w:t>
      </w:r>
      <w:r w:rsidR="00570777" w:rsidRPr="00DE1F41">
        <w:rPr>
          <w:rFonts w:ascii="Myriad Pro" w:hAnsi="Myriad Pro" w:cs="Arial"/>
          <w:sz w:val="20"/>
          <w:szCs w:val="20"/>
        </w:rPr>
        <w:t>;</w:t>
      </w:r>
    </w:p>
    <w:p w14:paraId="7859AEF6" w14:textId="5E880811" w:rsidR="00A42C38" w:rsidRPr="00DE1F41" w:rsidRDefault="00A42C38"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I</w:t>
      </w:r>
      <w:r w:rsidR="00B853AA" w:rsidRPr="00DE1F41">
        <w:rPr>
          <w:rFonts w:ascii="Myriad Pro" w:hAnsi="Myriad Pro" w:cs="Arial"/>
          <w:b/>
          <w:sz w:val="20"/>
          <w:szCs w:val="20"/>
        </w:rPr>
        <w:t>Z</w:t>
      </w:r>
      <w:r w:rsidRPr="00DE1F41">
        <w:rPr>
          <w:rFonts w:ascii="Myriad Pro" w:hAnsi="Myriad Pro" w:cs="Arial"/>
          <w:b/>
          <w:sz w:val="20"/>
          <w:szCs w:val="20"/>
        </w:rPr>
        <w:t xml:space="preserve"> FEPZ</w:t>
      </w:r>
      <w:r w:rsidRPr="00DE1F41">
        <w:rPr>
          <w:rFonts w:ascii="Myriad Pro" w:hAnsi="Myriad Pro" w:cs="Arial"/>
          <w:sz w:val="20"/>
          <w:szCs w:val="20"/>
        </w:rPr>
        <w:t xml:space="preserve"> - Instytucja </w:t>
      </w:r>
      <w:r w:rsidR="00B853AA" w:rsidRPr="00DE1F41">
        <w:rPr>
          <w:rFonts w:ascii="Myriad Pro" w:hAnsi="Myriad Pro" w:cs="Arial"/>
          <w:sz w:val="20"/>
          <w:szCs w:val="20"/>
        </w:rPr>
        <w:t>Zarządzająca</w:t>
      </w:r>
      <w:r w:rsidRPr="00DE1F41">
        <w:rPr>
          <w:rFonts w:ascii="Myriad Pro" w:hAnsi="Myriad Pro" w:cs="Arial"/>
          <w:sz w:val="20"/>
          <w:szCs w:val="20"/>
        </w:rPr>
        <w:t xml:space="preserve"> dla programu Fundusze Europejskie dla Pomorza Zachodniego 2021-2027 </w:t>
      </w:r>
    </w:p>
    <w:p w14:paraId="3E423C0A" w14:textId="168D287F" w:rsidR="003F485C" w:rsidRPr="00DE1F41" w:rsidRDefault="002A153E" w:rsidP="00624FDF">
      <w:pPr>
        <w:spacing w:before="120" w:after="120" w:line="271" w:lineRule="auto"/>
        <w:jc w:val="both"/>
        <w:rPr>
          <w:rFonts w:ascii="Myriad Pro" w:hAnsi="Myriad Pro" w:cs="Arial"/>
          <w:sz w:val="20"/>
          <w:szCs w:val="20"/>
        </w:rPr>
      </w:pPr>
      <w:r>
        <w:rPr>
          <w:rFonts w:ascii="Myriad Pro" w:hAnsi="Myriad Pro" w:cs="Arial"/>
          <w:b/>
          <w:sz w:val="20"/>
          <w:szCs w:val="20"/>
        </w:rPr>
        <w:t>g</w:t>
      </w:r>
      <w:r w:rsidR="00D10055" w:rsidRPr="00DE1F41">
        <w:rPr>
          <w:rFonts w:ascii="Myriad Pro" w:hAnsi="Myriad Pro" w:cs="Arial"/>
          <w:b/>
          <w:sz w:val="20"/>
          <w:szCs w:val="20"/>
        </w:rPr>
        <w:t xml:space="preserve">rant </w:t>
      </w:r>
      <w:r w:rsidR="00D10055" w:rsidRPr="00DE1F41">
        <w:rPr>
          <w:rFonts w:ascii="Myriad Pro" w:hAnsi="Myriad Pro" w:cs="Arial"/>
          <w:sz w:val="20"/>
          <w:szCs w:val="20"/>
        </w:rPr>
        <w:t xml:space="preserve">- środki finansowe programu, </w:t>
      </w:r>
      <w:r w:rsidR="00833431">
        <w:rPr>
          <w:rFonts w:ascii="Myriad Pro" w:hAnsi="Myriad Pro" w:cs="Arial"/>
          <w:sz w:val="20"/>
          <w:szCs w:val="20"/>
        </w:rPr>
        <w:t xml:space="preserve">Które LGD </w:t>
      </w:r>
      <w:r w:rsidR="003F485C" w:rsidRPr="0062741D">
        <w:rPr>
          <w:rFonts w:ascii="Myriad Pro" w:hAnsi="Myriad Pro" w:cs="Arial"/>
          <w:color w:val="000000" w:themeColor="text1"/>
          <w:sz w:val="20"/>
          <w:szCs w:val="20"/>
        </w:rPr>
        <w:t xml:space="preserve">powierzyła </w:t>
      </w:r>
      <w:proofErr w:type="spellStart"/>
      <w:r w:rsidR="003F485C" w:rsidRPr="0062741D">
        <w:rPr>
          <w:rFonts w:ascii="Myriad Pro" w:hAnsi="Myriad Pro" w:cs="Arial"/>
          <w:color w:val="000000" w:themeColor="text1"/>
          <w:sz w:val="20"/>
          <w:szCs w:val="20"/>
        </w:rPr>
        <w:t>grantobiorcy</w:t>
      </w:r>
      <w:proofErr w:type="spellEnd"/>
      <w:r w:rsidR="003F485C" w:rsidRPr="0062741D">
        <w:rPr>
          <w:rFonts w:ascii="Myriad Pro" w:hAnsi="Myriad Pro" w:cs="Arial"/>
          <w:color w:val="000000" w:themeColor="text1"/>
          <w:sz w:val="20"/>
          <w:szCs w:val="20"/>
        </w:rPr>
        <w:t xml:space="preserve"> na podstawie umowy na realizację zadań służących osiągnięciu celu projektu grantowego, zgodnie z art. 17 ust. 4d ustawy o RLKS</w:t>
      </w:r>
      <w:r w:rsidR="003F485C" w:rsidRPr="00DE1F41" w:rsidDel="003F485C">
        <w:rPr>
          <w:rFonts w:ascii="Myriad Pro" w:hAnsi="Myriad Pro" w:cs="Arial"/>
          <w:sz w:val="20"/>
          <w:szCs w:val="20"/>
        </w:rPr>
        <w:t xml:space="preserve"> </w:t>
      </w:r>
      <w:r w:rsidR="003F485C">
        <w:rPr>
          <w:rFonts w:ascii="Myriad Pro" w:hAnsi="Myriad Pro" w:cs="Arial"/>
          <w:sz w:val="20"/>
          <w:szCs w:val="20"/>
        </w:rPr>
        <w:t>;</w:t>
      </w:r>
    </w:p>
    <w:p w14:paraId="4E31B816" w14:textId="718EFA38" w:rsidR="00D10055" w:rsidRPr="00DE1F41" w:rsidRDefault="002A153E" w:rsidP="00624FDF">
      <w:pPr>
        <w:spacing w:before="120" w:after="120" w:line="271" w:lineRule="auto"/>
        <w:jc w:val="both"/>
        <w:rPr>
          <w:rFonts w:ascii="Myriad Pro" w:hAnsi="Myriad Pro" w:cs="Arial"/>
          <w:sz w:val="20"/>
          <w:szCs w:val="20"/>
        </w:rPr>
      </w:pPr>
      <w:proofErr w:type="spellStart"/>
      <w:r>
        <w:rPr>
          <w:rFonts w:ascii="Myriad Pro" w:hAnsi="Myriad Pro" w:cs="Arial"/>
          <w:b/>
          <w:bCs/>
          <w:sz w:val="20"/>
          <w:szCs w:val="20"/>
        </w:rPr>
        <w:t>g</w:t>
      </w:r>
      <w:r w:rsidR="00D10055" w:rsidRPr="00DE1F41">
        <w:rPr>
          <w:rFonts w:ascii="Myriad Pro" w:hAnsi="Myriad Pro" w:cs="Arial"/>
          <w:b/>
          <w:bCs/>
          <w:sz w:val="20"/>
          <w:szCs w:val="20"/>
        </w:rPr>
        <w:t>rantobiorca</w:t>
      </w:r>
      <w:proofErr w:type="spellEnd"/>
      <w:r w:rsidR="00D10055" w:rsidRPr="00DE1F41">
        <w:rPr>
          <w:rFonts w:ascii="Myriad Pro" w:hAnsi="Myriad Pro" w:cs="Arial"/>
          <w:b/>
          <w:bCs/>
          <w:sz w:val="20"/>
          <w:szCs w:val="20"/>
        </w:rPr>
        <w:t xml:space="preserve"> </w:t>
      </w:r>
      <w:r w:rsidR="00D10055" w:rsidRPr="00DE1F41">
        <w:rPr>
          <w:rFonts w:ascii="Myriad Pro" w:hAnsi="Myriad Pro" w:cs="Arial"/>
          <w:sz w:val="20"/>
          <w:szCs w:val="20"/>
        </w:rPr>
        <w:t>–</w:t>
      </w:r>
      <w:r w:rsidR="00F946C6">
        <w:rPr>
          <w:rFonts w:ascii="Myriad Pro" w:hAnsi="Myriad Pro" w:cs="Arial"/>
          <w:sz w:val="20"/>
          <w:szCs w:val="20"/>
        </w:rPr>
        <w:t xml:space="preserve"> </w:t>
      </w:r>
      <w:r w:rsidR="00D10055" w:rsidRPr="00DE1F41">
        <w:rPr>
          <w:rFonts w:ascii="Myriad Pro" w:hAnsi="Myriad Pro" w:cs="Arial"/>
          <w:sz w:val="20"/>
          <w:szCs w:val="20"/>
        </w:rPr>
        <w:t>podmiot publiczny albo prywatny, inny niż beneficjent projektu grantowego</w:t>
      </w:r>
      <w:r w:rsidR="00B62CA9" w:rsidRPr="00DE1F41">
        <w:rPr>
          <w:rFonts w:ascii="Myriad Pro" w:hAnsi="Myriad Pro" w:cs="Arial"/>
          <w:sz w:val="20"/>
          <w:szCs w:val="20"/>
        </w:rPr>
        <w:t>, wybrany w drodze otwartego naboru ogłoszonego przez beneficjenta projektu grantowego w ramach realizacji projektu grantowego</w:t>
      </w:r>
      <w:r w:rsidR="00570777" w:rsidRPr="00DE1F41">
        <w:rPr>
          <w:rFonts w:ascii="Myriad Pro" w:hAnsi="Myriad Pro" w:cs="Arial"/>
          <w:sz w:val="20"/>
          <w:szCs w:val="20"/>
        </w:rPr>
        <w:t>;</w:t>
      </w:r>
    </w:p>
    <w:p w14:paraId="3E26AE3F" w14:textId="4F773586" w:rsidR="00D10055" w:rsidRPr="00DE1F41" w:rsidRDefault="002A153E" w:rsidP="00624FDF">
      <w:pPr>
        <w:spacing w:before="120" w:after="120" w:line="271" w:lineRule="auto"/>
        <w:jc w:val="both"/>
        <w:rPr>
          <w:rFonts w:ascii="Myriad Pro" w:hAnsi="Myriad Pro" w:cs="Arial"/>
          <w:sz w:val="20"/>
          <w:szCs w:val="20"/>
        </w:rPr>
      </w:pPr>
      <w:bookmarkStart w:id="2" w:name="_Hlk190070069"/>
      <w:proofErr w:type="spellStart"/>
      <w:r>
        <w:rPr>
          <w:rFonts w:ascii="Myriad Pro" w:hAnsi="Myriad Pro" w:cs="Arial"/>
          <w:b/>
          <w:sz w:val="20"/>
          <w:szCs w:val="20"/>
        </w:rPr>
        <w:t>g</w:t>
      </w:r>
      <w:r w:rsidR="00D10055" w:rsidRPr="00DE1F41">
        <w:rPr>
          <w:rFonts w:ascii="Myriad Pro" w:hAnsi="Myriad Pro" w:cs="Arial"/>
          <w:b/>
          <w:sz w:val="20"/>
          <w:szCs w:val="20"/>
        </w:rPr>
        <w:t>rantodawca</w:t>
      </w:r>
      <w:proofErr w:type="spellEnd"/>
      <w:r w:rsidR="00D10055" w:rsidRPr="00DE1F41">
        <w:rPr>
          <w:rFonts w:ascii="Myriad Pro" w:hAnsi="Myriad Pro" w:cs="Arial"/>
          <w:b/>
          <w:sz w:val="20"/>
          <w:szCs w:val="20"/>
        </w:rPr>
        <w:t xml:space="preserve"> - </w:t>
      </w:r>
      <w:r w:rsidR="009E1C73" w:rsidRPr="00DE1F41">
        <w:rPr>
          <w:rFonts w:ascii="Myriad Pro" w:hAnsi="Myriad Pro" w:cs="Arial"/>
          <w:bCs/>
          <w:sz w:val="20"/>
          <w:szCs w:val="20"/>
        </w:rPr>
        <w:t xml:space="preserve"> </w:t>
      </w:r>
      <w:r w:rsidR="005861CD" w:rsidRPr="00DE1F41">
        <w:rPr>
          <w:rFonts w:ascii="Myriad Pro" w:hAnsi="Myriad Pro" w:cs="Arial"/>
          <w:sz w:val="20"/>
          <w:szCs w:val="20"/>
        </w:rPr>
        <w:t>beneficjent</w:t>
      </w:r>
      <w:r w:rsidR="00B62CA9" w:rsidRPr="00DE1F41">
        <w:rPr>
          <w:rFonts w:ascii="Myriad Pro" w:hAnsi="Myriad Pro" w:cs="Arial"/>
          <w:sz w:val="20"/>
          <w:szCs w:val="20"/>
        </w:rPr>
        <w:t xml:space="preserve"> projektu grantowego</w:t>
      </w:r>
      <w:r w:rsidR="005861CD" w:rsidRPr="00DE1F41">
        <w:rPr>
          <w:rFonts w:ascii="Myriad Pro" w:hAnsi="Myriad Pro" w:cs="Arial"/>
          <w:sz w:val="20"/>
          <w:szCs w:val="20"/>
        </w:rPr>
        <w:t xml:space="preserve">, który udziela grantów na realizację zadań służących osiągnięciu celu projektu przez </w:t>
      </w:r>
      <w:proofErr w:type="spellStart"/>
      <w:r w:rsidR="005861CD" w:rsidRPr="00DE1F41">
        <w:rPr>
          <w:rFonts w:ascii="Myriad Pro" w:hAnsi="Myriad Pro" w:cs="Arial"/>
          <w:sz w:val="20"/>
          <w:szCs w:val="20"/>
        </w:rPr>
        <w:t>grantobiorców</w:t>
      </w:r>
      <w:proofErr w:type="spellEnd"/>
      <w:r w:rsidR="005861CD" w:rsidRPr="00DE1F41">
        <w:rPr>
          <w:rFonts w:ascii="Myriad Pro" w:hAnsi="Myriad Pro" w:cs="Arial"/>
          <w:sz w:val="20"/>
          <w:szCs w:val="20"/>
        </w:rPr>
        <w:t>;</w:t>
      </w:r>
    </w:p>
    <w:bookmarkEnd w:id="2"/>
    <w:p w14:paraId="4E8D0AC5" w14:textId="7C0097F8" w:rsidR="00271C60" w:rsidRPr="00DE1F41" w:rsidRDefault="00271C6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Instrukcja do standardu minimum</w:t>
      </w:r>
      <w:r w:rsidRPr="00DE1F41">
        <w:rPr>
          <w:rFonts w:ascii="Myriad Pro" w:hAnsi="Myriad Pro" w:cs="Arial"/>
          <w:i/>
          <w:sz w:val="20"/>
          <w:szCs w:val="20"/>
        </w:rPr>
        <w:t xml:space="preserve"> - </w:t>
      </w:r>
      <w:r w:rsidR="00E407ED" w:rsidRPr="00DE1F41">
        <w:rPr>
          <w:rFonts w:ascii="Myriad Pro" w:hAnsi="Myriad Pro" w:cs="Arial"/>
          <w:i/>
          <w:sz w:val="20"/>
          <w:szCs w:val="20"/>
        </w:rPr>
        <w:t xml:space="preserve">Standard minimum realizacji zasady równości kobiet i mężczyzn w ramach projektów współfinansowanych z EFS+ </w:t>
      </w:r>
      <w:r w:rsidRPr="00DE1F41">
        <w:rPr>
          <w:rFonts w:ascii="Myriad Pro" w:hAnsi="Myriad Pro" w:cs="Arial"/>
          <w:sz w:val="20"/>
          <w:szCs w:val="20"/>
        </w:rPr>
        <w:t xml:space="preserve">zawarta w zał. 1 do </w:t>
      </w:r>
      <w:r w:rsidR="00DC57D2" w:rsidRPr="00DE1F41">
        <w:rPr>
          <w:rFonts w:ascii="Myriad Pro" w:hAnsi="Myriad Pro" w:cs="Arial"/>
          <w:i/>
          <w:sz w:val="20"/>
          <w:szCs w:val="20"/>
        </w:rPr>
        <w:t>Wytycznych dotyczących realizacji zasad równościowych w</w:t>
      </w:r>
      <w:r w:rsidR="0048730D" w:rsidRPr="00DE1F41">
        <w:rPr>
          <w:rFonts w:ascii="Myriad Pro" w:hAnsi="Myriad Pro" w:cs="Arial"/>
          <w:i/>
          <w:sz w:val="20"/>
          <w:szCs w:val="20"/>
        </w:rPr>
        <w:t> </w:t>
      </w:r>
      <w:r w:rsidR="00DC57D2" w:rsidRPr="00DE1F41">
        <w:rPr>
          <w:rFonts w:ascii="Myriad Pro" w:hAnsi="Myriad Pro" w:cs="Arial"/>
          <w:i/>
          <w:sz w:val="20"/>
          <w:szCs w:val="20"/>
        </w:rPr>
        <w:t>ramach funduszy unijnych na lata 2021-2027</w:t>
      </w:r>
      <w:r w:rsidR="00E407ED" w:rsidRPr="00DE1F41">
        <w:rPr>
          <w:rFonts w:ascii="Myriad Pro" w:hAnsi="Myriad Pro" w:cs="Arial"/>
          <w:i/>
          <w:sz w:val="20"/>
          <w:szCs w:val="20"/>
        </w:rPr>
        <w:t>;</w:t>
      </w:r>
      <w:r w:rsidR="00DC57D2" w:rsidRPr="00DE1F41">
        <w:rPr>
          <w:rFonts w:ascii="Myriad Pro" w:hAnsi="Myriad Pro" w:cs="Arial"/>
          <w:i/>
          <w:sz w:val="20"/>
          <w:szCs w:val="20"/>
        </w:rPr>
        <w:t xml:space="preserve"> </w:t>
      </w:r>
    </w:p>
    <w:p w14:paraId="13E30202" w14:textId="11AB82D4" w:rsidR="00271C60" w:rsidRPr="00DE1F41" w:rsidRDefault="00271C6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IO</w:t>
      </w:r>
      <w:r w:rsidR="007F624F" w:rsidRPr="00DE1F41">
        <w:rPr>
          <w:rFonts w:ascii="Myriad Pro" w:hAnsi="Myriad Pro" w:cs="Arial"/>
          <w:b/>
          <w:sz w:val="20"/>
          <w:szCs w:val="20"/>
        </w:rPr>
        <w:t>N</w:t>
      </w:r>
      <w:r w:rsidRPr="00DE1F41">
        <w:rPr>
          <w:rFonts w:ascii="Myriad Pro" w:hAnsi="Myriad Pro" w:cs="Arial"/>
          <w:b/>
          <w:sz w:val="20"/>
          <w:szCs w:val="20"/>
        </w:rPr>
        <w:t xml:space="preserve"> </w:t>
      </w:r>
      <w:r w:rsidRPr="00DE1F41">
        <w:rPr>
          <w:rFonts w:ascii="Myriad Pro" w:hAnsi="Myriad Pro" w:cs="Arial"/>
          <w:sz w:val="20"/>
          <w:szCs w:val="20"/>
        </w:rPr>
        <w:t xml:space="preserve">– instytucja ogłaszająca </w:t>
      </w:r>
      <w:r w:rsidR="007F624F" w:rsidRPr="00DE1F41">
        <w:rPr>
          <w:rFonts w:ascii="Myriad Pro" w:hAnsi="Myriad Pro" w:cs="Arial"/>
          <w:sz w:val="20"/>
          <w:szCs w:val="20"/>
        </w:rPr>
        <w:t>nabór</w:t>
      </w:r>
      <w:r w:rsidRPr="00DE1F41">
        <w:rPr>
          <w:rFonts w:ascii="Myriad Pro" w:hAnsi="Myriad Pro" w:cs="Arial"/>
          <w:sz w:val="20"/>
          <w:szCs w:val="20"/>
        </w:rPr>
        <w:t xml:space="preserve"> – </w:t>
      </w:r>
      <w:r w:rsidR="00B853AA" w:rsidRPr="00DE1F41">
        <w:rPr>
          <w:rFonts w:ascii="Myriad Pro" w:hAnsi="Myriad Pro" w:cs="Arial"/>
          <w:sz w:val="20"/>
          <w:szCs w:val="20"/>
        </w:rPr>
        <w:t>Wydział Programów Rozwoju Obszarów Wiejskich</w:t>
      </w:r>
      <w:r w:rsidRPr="00DE1F41">
        <w:rPr>
          <w:rFonts w:ascii="Myriad Pro" w:hAnsi="Myriad Pro" w:cs="Arial"/>
          <w:sz w:val="20"/>
          <w:szCs w:val="20"/>
        </w:rPr>
        <w:t>;</w:t>
      </w:r>
    </w:p>
    <w:p w14:paraId="06D0C36C" w14:textId="28BCF76B" w:rsidR="002E5CC6" w:rsidRPr="00DE1F41" w:rsidRDefault="001A1AE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KPP </w:t>
      </w:r>
      <w:r w:rsidRPr="00DE1F41">
        <w:rPr>
          <w:rFonts w:ascii="Myriad Pro" w:hAnsi="Myriad Pro" w:cs="Arial"/>
          <w:sz w:val="20"/>
          <w:szCs w:val="20"/>
        </w:rPr>
        <w:t xml:space="preserve">- </w:t>
      </w:r>
      <w:r w:rsidRPr="00DE1F41">
        <w:rPr>
          <w:rFonts w:ascii="Myriad Pro" w:hAnsi="Myriad Pro" w:cs="Arial"/>
          <w:iCs/>
          <w:sz w:val="20"/>
          <w:szCs w:val="20"/>
        </w:rPr>
        <w:t xml:space="preserve">Karta Praw Podstawowych Unii Europejskiej; </w:t>
      </w:r>
    </w:p>
    <w:p w14:paraId="746C91DE" w14:textId="15223D84" w:rsidR="00F80E74" w:rsidRPr="00DE1F41" w:rsidRDefault="00F80E74"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KPON – </w:t>
      </w:r>
      <w:r w:rsidRPr="00DE1F41">
        <w:rPr>
          <w:rFonts w:ascii="Myriad Pro" w:hAnsi="Myriad Pro" w:cs="Arial"/>
          <w:sz w:val="20"/>
          <w:szCs w:val="20"/>
        </w:rPr>
        <w:t>Konwencja o Prawach Osób Niepełnosprawnych</w:t>
      </w:r>
      <w:r w:rsidR="00F946C6">
        <w:rPr>
          <w:rFonts w:ascii="Myriad Pro" w:hAnsi="Myriad Pro" w:cs="Arial"/>
          <w:sz w:val="20"/>
          <w:szCs w:val="20"/>
        </w:rPr>
        <w:t>;</w:t>
      </w:r>
    </w:p>
    <w:p w14:paraId="2D9D3182" w14:textId="5B125A32" w:rsidR="000829AA" w:rsidRPr="00DE1F41" w:rsidRDefault="000829AA" w:rsidP="00624FDF">
      <w:pPr>
        <w:spacing w:before="120" w:after="120" w:line="271" w:lineRule="auto"/>
        <w:jc w:val="both"/>
        <w:rPr>
          <w:rFonts w:ascii="Myriad Pro" w:hAnsi="Myriad Pro" w:cs="Arial"/>
          <w:sz w:val="20"/>
          <w:szCs w:val="20"/>
        </w:rPr>
      </w:pPr>
      <w:proofErr w:type="spellStart"/>
      <w:r w:rsidRPr="00DE1F41">
        <w:rPr>
          <w:rFonts w:ascii="Myriad Pro" w:hAnsi="Myriad Pro" w:cs="Arial"/>
          <w:b/>
          <w:sz w:val="20"/>
          <w:szCs w:val="20"/>
        </w:rPr>
        <w:t>KZiA</w:t>
      </w:r>
      <w:proofErr w:type="spellEnd"/>
      <w:r w:rsidRPr="00DE1F41">
        <w:rPr>
          <w:rFonts w:ascii="Myriad Pro" w:hAnsi="Myriad Pro" w:cs="Arial"/>
          <w:b/>
          <w:sz w:val="20"/>
          <w:szCs w:val="20"/>
        </w:rPr>
        <w:t xml:space="preserve"> </w:t>
      </w:r>
      <w:r w:rsidRPr="00DE1F41">
        <w:rPr>
          <w:rFonts w:ascii="Myriad Pro" w:hAnsi="Myriad Pro" w:cs="Arial"/>
          <w:sz w:val="20"/>
          <w:szCs w:val="20"/>
        </w:rPr>
        <w:t>– Koszty Zarzadzania i Animacji;</w:t>
      </w:r>
    </w:p>
    <w:p w14:paraId="1024E42C" w14:textId="40575C30" w:rsidR="00B853AA" w:rsidRPr="0062741D" w:rsidRDefault="00B853AA"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LGD </w:t>
      </w:r>
      <w:r w:rsidRPr="00DE1F41">
        <w:rPr>
          <w:rFonts w:ascii="Myriad Pro" w:hAnsi="Myriad Pro" w:cs="Arial"/>
          <w:sz w:val="20"/>
          <w:szCs w:val="20"/>
        </w:rPr>
        <w:t xml:space="preserve">– </w:t>
      </w:r>
      <w:r w:rsidRPr="007E425E">
        <w:rPr>
          <w:rFonts w:ascii="Myriad Pro" w:hAnsi="Myriad Pro" w:cs="Arial"/>
          <w:sz w:val="20"/>
          <w:szCs w:val="20"/>
        </w:rPr>
        <w:t>Lokalna Grupa Działania</w:t>
      </w:r>
      <w:r w:rsidR="007E425E" w:rsidRPr="007E425E">
        <w:rPr>
          <w:rFonts w:ascii="Myriad Pro" w:hAnsi="Myriad Pro" w:cs="Arial"/>
          <w:sz w:val="20"/>
          <w:szCs w:val="20"/>
        </w:rPr>
        <w:t xml:space="preserve">, </w:t>
      </w:r>
      <w:r w:rsidR="007E425E" w:rsidRPr="0062741D">
        <w:rPr>
          <w:rFonts w:ascii="Myriad Pro" w:hAnsi="Myriad Pro" w:cs="Arial"/>
          <w:sz w:val="20"/>
          <w:szCs w:val="20"/>
        </w:rPr>
        <w:t>o której mowa w art. 4 ustawy o RLKS;</w:t>
      </w:r>
    </w:p>
    <w:p w14:paraId="634CBFD1" w14:textId="565C737A" w:rsidR="007E425E" w:rsidRPr="007E425E" w:rsidRDefault="007E425E" w:rsidP="0062741D">
      <w:pPr>
        <w:spacing w:before="120" w:after="120" w:line="276" w:lineRule="auto"/>
        <w:jc w:val="both"/>
        <w:rPr>
          <w:rFonts w:ascii="Myriad Pro" w:hAnsi="Myriad Pro" w:cs="Arial"/>
          <w:sz w:val="20"/>
          <w:szCs w:val="20"/>
        </w:rPr>
      </w:pPr>
      <w:r w:rsidRPr="0062741D">
        <w:rPr>
          <w:rFonts w:ascii="Myriad Pro" w:hAnsi="Myriad Pro" w:cs="Arial"/>
          <w:b/>
          <w:sz w:val="20"/>
          <w:szCs w:val="20"/>
        </w:rPr>
        <w:t>LSR</w:t>
      </w:r>
      <w:r w:rsidRPr="0062741D">
        <w:rPr>
          <w:rFonts w:ascii="Myriad Pro" w:hAnsi="Myriad Pro" w:cs="Arial"/>
          <w:sz w:val="20"/>
          <w:szCs w:val="20"/>
        </w:rPr>
        <w:t xml:space="preserve"> – Lokalna Strategia Rozwoju, o której mowa w art. 5 ustawy o RLKS;</w:t>
      </w:r>
    </w:p>
    <w:p w14:paraId="11E5BEA9" w14:textId="6341B547" w:rsidR="001A1AE0" w:rsidRPr="007E425E" w:rsidRDefault="002E5CC6" w:rsidP="00624FDF">
      <w:pPr>
        <w:spacing w:before="120" w:after="120" w:line="271" w:lineRule="auto"/>
        <w:jc w:val="both"/>
        <w:rPr>
          <w:rFonts w:ascii="Myriad Pro" w:hAnsi="Myriad Pro" w:cs="Arial"/>
          <w:sz w:val="20"/>
          <w:szCs w:val="20"/>
        </w:rPr>
      </w:pPr>
      <w:r w:rsidRPr="007E425E">
        <w:rPr>
          <w:rFonts w:ascii="Myriad Pro" w:hAnsi="Myriad Pro" w:cs="Arial"/>
          <w:b/>
          <w:sz w:val="20"/>
          <w:szCs w:val="20"/>
        </w:rPr>
        <w:t xml:space="preserve">LWK </w:t>
      </w:r>
      <w:r w:rsidRPr="007E425E">
        <w:rPr>
          <w:rFonts w:ascii="Myriad Pro" w:hAnsi="Myriad Pro" w:cs="Arial"/>
          <w:sz w:val="20"/>
          <w:szCs w:val="20"/>
        </w:rPr>
        <w:t>- Lista Wskaźników Kluczowych na lata 2021-2027;</w:t>
      </w:r>
    </w:p>
    <w:p w14:paraId="6AD456E8" w14:textId="32D54FC5" w:rsidR="000E0919" w:rsidRDefault="000E0919"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MRU </w:t>
      </w:r>
      <w:r w:rsidRPr="00DE1F41">
        <w:rPr>
          <w:rFonts w:ascii="Myriad Pro" w:hAnsi="Myriad Pro" w:cs="Arial"/>
          <w:sz w:val="20"/>
          <w:szCs w:val="20"/>
        </w:rPr>
        <w:t xml:space="preserve">– </w:t>
      </w:r>
      <w:bookmarkStart w:id="3" w:name="_Hlk190069893"/>
      <w:r w:rsidRPr="00DE1F41">
        <w:rPr>
          <w:rFonts w:ascii="Myriad Pro" w:hAnsi="Myriad Pro" w:cs="Arial"/>
          <w:sz w:val="20"/>
          <w:szCs w:val="20"/>
        </w:rPr>
        <w:t>Mechanizm Racjonalnych Usprawnień;</w:t>
      </w:r>
      <w:r w:rsidR="00C64034">
        <w:rPr>
          <w:rFonts w:ascii="Myriad Pro" w:hAnsi="Myriad Pro" w:cs="Arial"/>
          <w:sz w:val="20"/>
          <w:szCs w:val="20"/>
        </w:rPr>
        <w:t xml:space="preserve"> r</w:t>
      </w:r>
      <w:r w:rsidR="00C64034" w:rsidRPr="00C64034">
        <w:rPr>
          <w:rFonts w:ascii="Myriad Pro" w:hAnsi="Myriad Pro" w:cs="Arial"/>
          <w:sz w:val="20"/>
          <w:szCs w:val="20"/>
        </w:rPr>
        <w:t>ozwiązanie wprowadzone w</w:t>
      </w:r>
      <w:r w:rsidR="00C64034">
        <w:rPr>
          <w:rFonts w:ascii="Myriad Pro" w:hAnsi="Myriad Pro" w:cs="Arial"/>
          <w:sz w:val="20"/>
          <w:szCs w:val="20"/>
        </w:rPr>
        <w:t xml:space="preserve"> </w:t>
      </w:r>
      <w:r w:rsidR="00C64034" w:rsidRPr="00C64034">
        <w:rPr>
          <w:rFonts w:ascii="Myriad Pro" w:hAnsi="Myriad Pro" w:cs="Arial"/>
          <w:sz w:val="20"/>
          <w:szCs w:val="20"/>
        </w:rPr>
        <w:t>Wytycznych dotyczących</w:t>
      </w:r>
      <w:r w:rsidR="00C64034">
        <w:rPr>
          <w:rFonts w:ascii="Myriad Pro" w:hAnsi="Myriad Pro" w:cs="Arial"/>
          <w:sz w:val="20"/>
          <w:szCs w:val="20"/>
        </w:rPr>
        <w:t xml:space="preserve"> </w:t>
      </w:r>
      <w:r w:rsidR="00C64034" w:rsidRPr="00C64034">
        <w:rPr>
          <w:rFonts w:ascii="Myriad Pro" w:hAnsi="Myriad Pro" w:cs="Arial"/>
          <w:sz w:val="20"/>
          <w:szCs w:val="20"/>
        </w:rPr>
        <w:t>realizacji zasad równościowych w ramach funduszy unijnych na lata 2021-2027, w</w:t>
      </w:r>
      <w:r w:rsidR="00C64034">
        <w:rPr>
          <w:rFonts w:ascii="Myriad Pro" w:hAnsi="Myriad Pro" w:cs="Arial"/>
          <w:sz w:val="20"/>
          <w:szCs w:val="20"/>
        </w:rPr>
        <w:t xml:space="preserve"> </w:t>
      </w:r>
      <w:r w:rsidR="00C64034" w:rsidRPr="00C64034">
        <w:rPr>
          <w:rFonts w:ascii="Myriad Pro" w:hAnsi="Myriad Pro" w:cs="Arial"/>
          <w:sz w:val="20"/>
          <w:szCs w:val="20"/>
        </w:rPr>
        <w:t>celu możliwości finansowania dodatkowych, nieprzewidzianych na etapie planowania</w:t>
      </w:r>
      <w:r w:rsidR="00C64034">
        <w:rPr>
          <w:rFonts w:ascii="Myriad Pro" w:hAnsi="Myriad Pro" w:cs="Arial"/>
          <w:sz w:val="20"/>
          <w:szCs w:val="20"/>
        </w:rPr>
        <w:t xml:space="preserve"> </w:t>
      </w:r>
      <w:r w:rsidR="00C64034" w:rsidRPr="00C64034">
        <w:rPr>
          <w:rFonts w:ascii="Myriad Pro" w:hAnsi="Myriad Pro" w:cs="Arial"/>
          <w:sz w:val="20"/>
          <w:szCs w:val="20"/>
        </w:rPr>
        <w:t>projektu kosztów, wynikających z zaangażowania osób ze szczególnymi potrzebami</w:t>
      </w:r>
      <w:r w:rsidR="00C64034">
        <w:rPr>
          <w:rFonts w:ascii="Myriad Pro" w:hAnsi="Myriad Pro" w:cs="Arial"/>
          <w:sz w:val="20"/>
          <w:szCs w:val="20"/>
        </w:rPr>
        <w:t>;</w:t>
      </w:r>
    </w:p>
    <w:bookmarkEnd w:id="3"/>
    <w:p w14:paraId="01D0ACA4" w14:textId="3E0E2CDE" w:rsidR="002E5CC6" w:rsidRPr="00DE1F41" w:rsidRDefault="00725472"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Regulamin </w:t>
      </w:r>
      <w:r w:rsidR="00B853AA" w:rsidRPr="00DE1F41">
        <w:rPr>
          <w:rFonts w:ascii="Myriad Pro" w:hAnsi="Myriad Pro" w:cs="Arial"/>
          <w:b/>
          <w:sz w:val="20"/>
          <w:szCs w:val="20"/>
        </w:rPr>
        <w:t>naboru</w:t>
      </w:r>
      <w:r w:rsidRPr="00DE1F41">
        <w:rPr>
          <w:rFonts w:ascii="Myriad Pro" w:hAnsi="Myriad Pro" w:cs="Arial"/>
          <w:b/>
          <w:sz w:val="20"/>
          <w:szCs w:val="20"/>
        </w:rPr>
        <w:t xml:space="preserve"> </w:t>
      </w:r>
      <w:r w:rsidRPr="00DE1F41">
        <w:rPr>
          <w:rFonts w:ascii="Myriad Pro" w:hAnsi="Myriad Pro" w:cs="Arial"/>
          <w:sz w:val="20"/>
          <w:szCs w:val="20"/>
        </w:rPr>
        <w:t xml:space="preserve">- dokument </w:t>
      </w:r>
      <w:r w:rsidR="002A153E">
        <w:rPr>
          <w:rFonts w:ascii="Myriad Pro" w:hAnsi="Myriad Pro" w:cs="Arial"/>
          <w:sz w:val="20"/>
          <w:szCs w:val="20"/>
        </w:rPr>
        <w:t>określający zasady aplikowania o środki w ramach ogłoszonego przez ION naboru wniosków o wsparcie</w:t>
      </w:r>
      <w:r w:rsidR="00073ED9">
        <w:rPr>
          <w:rFonts w:ascii="Myriad Pro" w:hAnsi="Myriad Pro" w:cs="Arial"/>
          <w:sz w:val="20"/>
          <w:szCs w:val="20"/>
        </w:rPr>
        <w:t>;</w:t>
      </w:r>
    </w:p>
    <w:p w14:paraId="52D272D2" w14:textId="40DC079B" w:rsidR="00B853AA" w:rsidRPr="00DE1F41" w:rsidRDefault="00B853AA"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RLKS</w:t>
      </w:r>
      <w:r w:rsidRPr="00DE1F41">
        <w:rPr>
          <w:rFonts w:ascii="Myriad Pro" w:hAnsi="Myriad Pro" w:cs="Arial"/>
          <w:sz w:val="20"/>
          <w:szCs w:val="20"/>
        </w:rPr>
        <w:t xml:space="preserve"> – Rozwój Lokalny Kierowany przez Społeczność</w:t>
      </w:r>
      <w:r w:rsidR="00073ED9">
        <w:rPr>
          <w:rFonts w:ascii="Myriad Pro" w:hAnsi="Myriad Pro" w:cs="Arial"/>
          <w:sz w:val="20"/>
          <w:szCs w:val="20"/>
        </w:rPr>
        <w:t>;</w:t>
      </w:r>
    </w:p>
    <w:p w14:paraId="3D7BCA53" w14:textId="6D95CE4A" w:rsidR="00725472" w:rsidRPr="00DE1F41" w:rsidRDefault="002E5CC6" w:rsidP="00624FDF">
      <w:pPr>
        <w:spacing w:before="120" w:after="120" w:line="271" w:lineRule="auto"/>
        <w:jc w:val="both"/>
        <w:rPr>
          <w:rFonts w:ascii="Myriad Pro" w:hAnsi="Myriad Pro" w:cs="Arial"/>
          <w:sz w:val="20"/>
          <w:szCs w:val="20"/>
        </w:rPr>
      </w:pPr>
      <w:r w:rsidRPr="00DE1F41">
        <w:rPr>
          <w:rFonts w:ascii="Myriad Pro" w:hAnsi="Myriad Pro" w:cs="Arial"/>
          <w:b/>
          <w:bCs/>
          <w:sz w:val="20"/>
          <w:szCs w:val="20"/>
        </w:rPr>
        <w:t xml:space="preserve">SOWA </w:t>
      </w:r>
      <w:r w:rsidR="00B853AA" w:rsidRPr="00DE1F41">
        <w:rPr>
          <w:rFonts w:ascii="Myriad Pro" w:hAnsi="Myriad Pro" w:cs="Arial"/>
          <w:b/>
          <w:bCs/>
          <w:sz w:val="20"/>
          <w:szCs w:val="20"/>
        </w:rPr>
        <w:t>EFS</w:t>
      </w:r>
      <w:r w:rsidRPr="00DE1F41">
        <w:rPr>
          <w:rFonts w:ascii="Myriad Pro" w:hAnsi="Myriad Pro" w:cs="Arial"/>
          <w:b/>
          <w:bCs/>
          <w:sz w:val="20"/>
          <w:szCs w:val="20"/>
        </w:rPr>
        <w:t xml:space="preserve">- </w:t>
      </w:r>
      <w:r w:rsidRPr="00DE1F41">
        <w:rPr>
          <w:rFonts w:ascii="Myriad Pro" w:eastAsia="Arial" w:hAnsi="Myriad Pro" w:cs="Arial"/>
          <w:sz w:val="20"/>
          <w:szCs w:val="20"/>
          <w:lang w:eastAsia="pl-PL"/>
        </w:rPr>
        <w:t xml:space="preserve">System Obsługi Wniosków Aplikacyjnych (SOWA EFS) - </w:t>
      </w:r>
      <w:r w:rsidRPr="00DE1F41">
        <w:rPr>
          <w:rFonts w:ascii="Myriad Pro" w:hAnsi="Myriad Pro" w:cs="Arial"/>
          <w:sz w:val="20"/>
          <w:szCs w:val="20"/>
        </w:rPr>
        <w:t>narzędzie informatyczne przeznaczone do obsługi procesu ubiegania się o środki pochodzące z </w:t>
      </w:r>
      <w:r w:rsidR="002A153E">
        <w:rPr>
          <w:rFonts w:ascii="Myriad Pro" w:hAnsi="Myriad Pro" w:cs="Arial"/>
          <w:sz w:val="20"/>
          <w:szCs w:val="20"/>
        </w:rPr>
        <w:t>EFS+</w:t>
      </w:r>
      <w:r w:rsidRPr="00DE1F41">
        <w:rPr>
          <w:rFonts w:ascii="Myriad Pro" w:hAnsi="Myriad Pro" w:cs="Arial"/>
          <w:sz w:val="20"/>
          <w:szCs w:val="20"/>
        </w:rPr>
        <w:t xml:space="preserve"> w perspektywie finansowej 2021-2027, służące do przygotowania </w:t>
      </w:r>
      <w:r w:rsidR="00624FDF">
        <w:rPr>
          <w:rFonts w:ascii="Myriad Pro" w:hAnsi="Myriad Pro" w:cs="Arial"/>
          <w:sz w:val="20"/>
          <w:szCs w:val="20"/>
        </w:rPr>
        <w:br/>
      </w:r>
      <w:r w:rsidRPr="00DE1F41">
        <w:rPr>
          <w:rFonts w:ascii="Myriad Pro" w:hAnsi="Myriad Pro" w:cs="Arial"/>
          <w:sz w:val="20"/>
          <w:szCs w:val="20"/>
        </w:rPr>
        <w:t>i złożenia do właściwej instytucji formularza wniosku o dofinansowanie projektu</w:t>
      </w:r>
      <w:r w:rsidR="002A153E">
        <w:rPr>
          <w:rFonts w:ascii="Myriad Pro" w:hAnsi="Myriad Pro" w:cs="Arial"/>
          <w:sz w:val="20"/>
          <w:szCs w:val="20"/>
        </w:rPr>
        <w:t xml:space="preserve"> (wniosku o wsparcie)</w:t>
      </w:r>
      <w:r w:rsidRPr="00DE1F41">
        <w:rPr>
          <w:rFonts w:ascii="Myriad Pro" w:hAnsi="Myriad Pro" w:cs="Arial"/>
          <w:sz w:val="20"/>
          <w:szCs w:val="20"/>
        </w:rPr>
        <w:t>;</w:t>
      </w:r>
    </w:p>
    <w:p w14:paraId="510D9537" w14:textId="26871C52" w:rsidR="00271C60" w:rsidRDefault="00DB7B04"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SZOP</w:t>
      </w:r>
      <w:r w:rsidRPr="00DE1F41">
        <w:rPr>
          <w:rFonts w:ascii="Myriad Pro" w:hAnsi="Myriad Pro" w:cs="Arial"/>
          <w:sz w:val="20"/>
          <w:szCs w:val="20"/>
        </w:rPr>
        <w:t xml:space="preserve"> –</w:t>
      </w:r>
      <w:r w:rsidR="00271C60" w:rsidRPr="00DE1F41">
        <w:rPr>
          <w:rFonts w:ascii="Myriad Pro" w:hAnsi="Myriad Pro" w:cs="Arial"/>
          <w:sz w:val="20"/>
          <w:szCs w:val="20"/>
        </w:rPr>
        <w:t xml:space="preserve"> </w:t>
      </w:r>
      <w:r w:rsidR="00A16B6A" w:rsidRPr="00DE1F41">
        <w:rPr>
          <w:rFonts w:ascii="Myriad Pro" w:hAnsi="Myriad Pro" w:cs="Arial"/>
          <w:sz w:val="20"/>
          <w:szCs w:val="20"/>
        </w:rPr>
        <w:t>Szczegółowy Opis Priorytetów Programu Fundusze Europejskie dla Pomorza Zachodniego</w:t>
      </w:r>
      <w:r w:rsidR="00271C60" w:rsidRPr="00DE1F41">
        <w:rPr>
          <w:rFonts w:ascii="Myriad Pro" w:hAnsi="Myriad Pro" w:cs="Arial"/>
          <w:sz w:val="20"/>
          <w:szCs w:val="20"/>
        </w:rPr>
        <w:t>;</w:t>
      </w:r>
    </w:p>
    <w:p w14:paraId="28563508" w14:textId="74E17D7A" w:rsidR="00B63679" w:rsidRPr="00B63679" w:rsidRDefault="00B63679" w:rsidP="00624FDF">
      <w:pPr>
        <w:spacing w:line="276" w:lineRule="auto"/>
        <w:jc w:val="both"/>
        <w:rPr>
          <w:rFonts w:ascii="Myriad Pro" w:hAnsi="Myriad Pro" w:cs="Arial"/>
          <w:b/>
          <w:color w:val="000000"/>
          <w:sz w:val="20"/>
          <w:szCs w:val="20"/>
        </w:rPr>
      </w:pPr>
      <w:r w:rsidRPr="00B63679">
        <w:rPr>
          <w:rFonts w:ascii="Myriad Pro" w:hAnsi="Myriad Pro" w:cs="Arial"/>
          <w:b/>
          <w:sz w:val="20"/>
          <w:szCs w:val="20"/>
        </w:rPr>
        <w:t>Umowa ramowa</w:t>
      </w:r>
      <w:r w:rsidRPr="00B63679">
        <w:rPr>
          <w:rFonts w:ascii="Myriad Pro" w:hAnsi="Myriad Pro" w:cs="Arial"/>
          <w:sz w:val="20"/>
          <w:szCs w:val="20"/>
        </w:rPr>
        <w:t xml:space="preserve"> - </w:t>
      </w:r>
      <w:r w:rsidRPr="00B63679">
        <w:rPr>
          <w:rFonts w:ascii="Myriad Pro" w:hAnsi="Myriad Pro" w:cs="Arial"/>
          <w:color w:val="000000" w:themeColor="text1"/>
          <w:sz w:val="20"/>
          <w:szCs w:val="20"/>
        </w:rPr>
        <w:t>Umowa o warunkach i sposobie realizacji strategii rozwoju lokalnego kierowanego przez społeczność, o której mowa w art. 14 Ustawy o RLKS</w:t>
      </w:r>
      <w:r>
        <w:rPr>
          <w:rFonts w:ascii="Myriad Pro" w:hAnsi="Myriad Pro" w:cs="Arial"/>
          <w:color w:val="000000" w:themeColor="text1"/>
          <w:sz w:val="20"/>
          <w:szCs w:val="20"/>
        </w:rPr>
        <w:t>;</w:t>
      </w:r>
    </w:p>
    <w:p w14:paraId="11223F44" w14:textId="5BA4A283" w:rsidR="00A06818" w:rsidRPr="00DE1F41" w:rsidRDefault="00097FEC"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U</w:t>
      </w:r>
      <w:r w:rsidR="00DC57D2" w:rsidRPr="00DE1F41">
        <w:rPr>
          <w:rFonts w:ascii="Myriad Pro" w:hAnsi="Myriad Pro" w:cs="Arial"/>
          <w:b/>
          <w:sz w:val="20"/>
          <w:szCs w:val="20"/>
        </w:rPr>
        <w:t>stawa</w:t>
      </w:r>
      <w:r w:rsidRPr="00DE1F41">
        <w:rPr>
          <w:rFonts w:ascii="Myriad Pro" w:hAnsi="Myriad Pro" w:cs="Arial"/>
          <w:b/>
          <w:sz w:val="20"/>
          <w:szCs w:val="20"/>
        </w:rPr>
        <w:t xml:space="preserve"> </w:t>
      </w:r>
      <w:r w:rsidR="0087180F" w:rsidRPr="00DE1F41">
        <w:rPr>
          <w:rFonts w:ascii="Myriad Pro" w:hAnsi="Myriad Pro" w:cs="Arial"/>
          <w:b/>
          <w:sz w:val="20"/>
          <w:szCs w:val="20"/>
        </w:rPr>
        <w:t xml:space="preserve">wdrożeniowa </w:t>
      </w:r>
      <w:r w:rsidRPr="00DE1F41">
        <w:rPr>
          <w:rFonts w:ascii="Myriad Pro" w:hAnsi="Myriad Pro" w:cs="Arial"/>
          <w:b/>
          <w:sz w:val="20"/>
          <w:szCs w:val="20"/>
        </w:rPr>
        <w:t xml:space="preserve">- </w:t>
      </w:r>
      <w:r w:rsidR="00DC57D2" w:rsidRPr="00DE1F41">
        <w:rPr>
          <w:rFonts w:ascii="Myriad Pro" w:hAnsi="Myriad Pro" w:cs="Arial"/>
          <w:sz w:val="20"/>
          <w:szCs w:val="20"/>
        </w:rPr>
        <w:t xml:space="preserve"> ustawa z dnia 28 kwietnia 2022 r. o zasadach realizacji zadań</w:t>
      </w:r>
      <w:r w:rsidR="00702DFB">
        <w:rPr>
          <w:rFonts w:ascii="Myriad Pro" w:hAnsi="Myriad Pro" w:cs="Arial"/>
          <w:sz w:val="20"/>
          <w:szCs w:val="20"/>
        </w:rPr>
        <w:t xml:space="preserve"> </w:t>
      </w:r>
      <w:r w:rsidR="00DC57D2" w:rsidRPr="00DE1F41">
        <w:rPr>
          <w:rFonts w:ascii="Myriad Pro" w:hAnsi="Myriad Pro" w:cs="Arial"/>
          <w:sz w:val="20"/>
          <w:szCs w:val="20"/>
        </w:rPr>
        <w:t>finansowanych ze środków europejskich w perspektywie finansowej 2021-2027</w:t>
      </w:r>
      <w:r w:rsidR="00A817DF" w:rsidRPr="00DE1F41">
        <w:rPr>
          <w:rFonts w:ascii="Myriad Pro" w:hAnsi="Myriad Pro" w:cs="Arial"/>
          <w:sz w:val="20"/>
          <w:szCs w:val="20"/>
        </w:rPr>
        <w:t>;</w:t>
      </w:r>
    </w:p>
    <w:p w14:paraId="6C040763" w14:textId="1D8911EC" w:rsidR="00B853AA" w:rsidRDefault="00B853AA" w:rsidP="00624FDF">
      <w:pPr>
        <w:spacing w:before="120" w:after="120" w:line="271" w:lineRule="auto"/>
        <w:jc w:val="both"/>
        <w:rPr>
          <w:rFonts w:ascii="Myriad Pro" w:hAnsi="Myriad Pro" w:cs="Arial"/>
          <w:b/>
          <w:sz w:val="20"/>
          <w:szCs w:val="20"/>
        </w:rPr>
      </w:pPr>
      <w:r w:rsidRPr="00DE1F41">
        <w:rPr>
          <w:rFonts w:ascii="Myriad Pro" w:hAnsi="Myriad Pro" w:cs="Arial"/>
          <w:b/>
          <w:sz w:val="20"/>
          <w:szCs w:val="20"/>
        </w:rPr>
        <w:t>Ustawa</w:t>
      </w:r>
      <w:r w:rsidR="002A153E">
        <w:rPr>
          <w:rFonts w:ascii="Myriad Pro" w:hAnsi="Myriad Pro" w:cs="Arial"/>
          <w:b/>
          <w:sz w:val="20"/>
          <w:szCs w:val="20"/>
        </w:rPr>
        <w:t xml:space="preserve"> o</w:t>
      </w:r>
      <w:r w:rsidRPr="00DE1F41">
        <w:rPr>
          <w:rFonts w:ascii="Myriad Pro" w:hAnsi="Myriad Pro" w:cs="Arial"/>
          <w:b/>
          <w:sz w:val="20"/>
          <w:szCs w:val="20"/>
        </w:rPr>
        <w:t xml:space="preserve"> RLKS – </w:t>
      </w:r>
      <w:r w:rsidR="0087180F" w:rsidRPr="00DE1F41">
        <w:rPr>
          <w:rFonts w:ascii="Myriad Pro" w:hAnsi="Myriad Pro"/>
          <w:sz w:val="20"/>
          <w:szCs w:val="20"/>
        </w:rPr>
        <w:t>Ustawa z dnia 20 lutego 2015 r. o rozwoju lokalnym z udziałem lokalnej społeczności</w:t>
      </w:r>
      <w:r w:rsidR="002A153E">
        <w:rPr>
          <w:rFonts w:ascii="Myriad Pro" w:hAnsi="Myriad Pro" w:cs="Arial"/>
          <w:b/>
          <w:sz w:val="20"/>
          <w:szCs w:val="20"/>
        </w:rPr>
        <w:t>;</w:t>
      </w:r>
    </w:p>
    <w:p w14:paraId="5FA7FFB2" w14:textId="3BFD7DC7" w:rsidR="006B48AB" w:rsidRPr="0062741D" w:rsidRDefault="007E425E" w:rsidP="006B48AB">
      <w:pPr>
        <w:spacing w:before="120" w:after="120" w:line="271" w:lineRule="auto"/>
        <w:jc w:val="both"/>
        <w:rPr>
          <w:rFonts w:ascii="Myriad Pro" w:hAnsi="Myriad Pro" w:cs="Arial"/>
          <w:sz w:val="16"/>
          <w:szCs w:val="20"/>
        </w:rPr>
      </w:pPr>
      <w:r>
        <w:rPr>
          <w:rFonts w:ascii="Myriad Pro" w:hAnsi="Myriad Pro" w:cs="Arial"/>
          <w:b/>
          <w:sz w:val="20"/>
          <w:szCs w:val="20"/>
        </w:rPr>
        <w:t>w</w:t>
      </w:r>
      <w:r w:rsidR="00624FDF" w:rsidRPr="00624FDF">
        <w:rPr>
          <w:rFonts w:ascii="Myriad Pro" w:hAnsi="Myriad Pro" w:cs="Arial"/>
          <w:b/>
          <w:sz w:val="20"/>
          <w:szCs w:val="20"/>
        </w:rPr>
        <w:t>arunek udzielenia wsparcia</w:t>
      </w:r>
      <w:r w:rsidR="00624FDF">
        <w:rPr>
          <w:rFonts w:ascii="Myriad Pro" w:hAnsi="Myriad Pro" w:cs="Arial"/>
          <w:sz w:val="20"/>
          <w:szCs w:val="20"/>
        </w:rPr>
        <w:t xml:space="preserve"> </w:t>
      </w:r>
      <w:r w:rsidR="00624FDF" w:rsidRPr="0062741D">
        <w:rPr>
          <w:rFonts w:ascii="Myriad Pro" w:hAnsi="Myriad Pro" w:cs="Arial"/>
          <w:sz w:val="18"/>
          <w:szCs w:val="20"/>
        </w:rPr>
        <w:t xml:space="preserve">- </w:t>
      </w:r>
      <w:r w:rsidR="002E5367" w:rsidRPr="0062741D">
        <w:rPr>
          <w:rFonts w:ascii="Myriad Pro" w:hAnsi="Myriad Pro" w:cs="Arial"/>
          <w:color w:val="000000" w:themeColor="text1"/>
          <w:sz w:val="20"/>
        </w:rPr>
        <w:t xml:space="preserve">warunek udzielenia wsparcia </w:t>
      </w:r>
      <w:r w:rsidR="002E5367" w:rsidRPr="0062741D">
        <w:rPr>
          <w:rFonts w:ascii="Myriad Pro" w:hAnsi="Myriad Pro" w:cs="Arial"/>
          <w:sz w:val="20"/>
        </w:rPr>
        <w:t xml:space="preserve">dla działania 6.14 Aktywna integracja na obszarach objętych Lokalną Strategią Rozwoju w ramach Fundusze Europejskie dla Pomorza Zachodniego 2021 – 2027, który </w:t>
      </w:r>
      <w:r w:rsidR="002E5367" w:rsidRPr="0062741D">
        <w:rPr>
          <w:rFonts w:ascii="Myriad Pro" w:hAnsi="Myriad Pro" w:cs="Arial"/>
          <w:sz w:val="20"/>
        </w:rPr>
        <w:lastRenderedPageBreak/>
        <w:t>umożliwia weryfikację kwalifikowalności projektu grantowego w danym zakresie; należy przez to rozumieć kryterium wyboru projektu</w:t>
      </w:r>
      <w:r w:rsidR="002E5367">
        <w:rPr>
          <w:rFonts w:ascii="Myriad Pro" w:hAnsi="Myriad Pro" w:cs="Arial"/>
          <w:sz w:val="20"/>
        </w:rPr>
        <w:t>;</w:t>
      </w:r>
    </w:p>
    <w:p w14:paraId="651FAE45" w14:textId="5D9EBE81" w:rsidR="0087180F" w:rsidRPr="00DE1F41" w:rsidRDefault="000E2F99" w:rsidP="006B48AB">
      <w:pPr>
        <w:spacing w:before="120" w:after="120" w:line="271" w:lineRule="auto"/>
        <w:jc w:val="both"/>
        <w:rPr>
          <w:rFonts w:ascii="Myriad Pro" w:hAnsi="Myriad Pro" w:cs="Arial"/>
          <w:sz w:val="20"/>
          <w:szCs w:val="20"/>
        </w:rPr>
      </w:pPr>
      <w:r w:rsidRPr="00DE1F41">
        <w:rPr>
          <w:rFonts w:ascii="Myriad Pro" w:hAnsi="Myriad Pro" w:cs="Arial"/>
          <w:b/>
          <w:sz w:val="20"/>
          <w:szCs w:val="20"/>
        </w:rPr>
        <w:t>wniosek o wsparcie</w:t>
      </w:r>
      <w:r w:rsidR="0087180F" w:rsidRPr="00DE1F41">
        <w:rPr>
          <w:rFonts w:ascii="Myriad Pro" w:hAnsi="Myriad Pro" w:cs="Arial"/>
          <w:b/>
          <w:sz w:val="20"/>
          <w:szCs w:val="20"/>
        </w:rPr>
        <w:t xml:space="preserve"> –</w:t>
      </w:r>
      <w:r w:rsidR="00F946C6">
        <w:rPr>
          <w:rFonts w:ascii="Myriad Pro" w:hAnsi="Myriad Pro" w:cs="Arial"/>
          <w:b/>
          <w:sz w:val="20"/>
          <w:szCs w:val="20"/>
        </w:rPr>
        <w:t xml:space="preserve"> </w:t>
      </w:r>
      <w:r w:rsidR="0087180F" w:rsidRPr="00DE1F41">
        <w:rPr>
          <w:rFonts w:ascii="Myriad Pro" w:hAnsi="Myriad Pro" w:cs="Arial"/>
          <w:sz w:val="20"/>
          <w:szCs w:val="20"/>
        </w:rPr>
        <w:t xml:space="preserve">dokument, w którym zawarte są informacje na temat wnioskodawcy oraz opis projektu, na podstawie których dokonuje się oceny spełnienia przez ten projekt </w:t>
      </w:r>
      <w:r w:rsidR="0087180F" w:rsidRPr="00DE1F41">
        <w:rPr>
          <w:rFonts w:ascii="Myriad Pro" w:hAnsi="Myriad Pro" w:cs="Arial"/>
          <w:color w:val="000000" w:themeColor="text1"/>
          <w:sz w:val="20"/>
          <w:szCs w:val="20"/>
        </w:rPr>
        <w:t>warunków udzielenia wsparcia i ostatecznej weryfikacji kwalifikowalności kosztów</w:t>
      </w:r>
      <w:r w:rsidR="002A153E">
        <w:rPr>
          <w:rFonts w:ascii="Myriad Pro" w:hAnsi="Myriad Pro" w:cs="Arial"/>
          <w:color w:val="000000" w:themeColor="text1"/>
          <w:sz w:val="20"/>
          <w:szCs w:val="20"/>
        </w:rPr>
        <w:t xml:space="preserve">, należy przez to rozumieć </w:t>
      </w:r>
      <w:r w:rsidR="002A153E" w:rsidRPr="002A153E">
        <w:rPr>
          <w:rFonts w:ascii="Myriad Pro" w:hAnsi="Myriad Pro" w:cs="Arial"/>
          <w:sz w:val="20"/>
          <w:szCs w:val="20"/>
        </w:rPr>
        <w:t>wniosek o dofinansowanie</w:t>
      </w:r>
      <w:r w:rsidR="002A153E">
        <w:rPr>
          <w:rFonts w:ascii="Myriad Pro" w:hAnsi="Myriad Pro" w:cs="Arial"/>
          <w:sz w:val="20"/>
          <w:szCs w:val="20"/>
        </w:rPr>
        <w:t>;</w:t>
      </w:r>
    </w:p>
    <w:p w14:paraId="69E1D6D6" w14:textId="3276D33D" w:rsidR="00271C60" w:rsidRPr="00DE1F41" w:rsidRDefault="002A153E" w:rsidP="00624FDF">
      <w:pPr>
        <w:spacing w:before="120" w:after="120" w:line="271" w:lineRule="auto"/>
        <w:jc w:val="both"/>
        <w:rPr>
          <w:rFonts w:ascii="Myriad Pro" w:hAnsi="Myriad Pro" w:cs="Arial"/>
          <w:i/>
          <w:sz w:val="20"/>
          <w:szCs w:val="20"/>
        </w:rPr>
      </w:pPr>
      <w:r>
        <w:rPr>
          <w:rFonts w:ascii="Myriad Pro" w:hAnsi="Myriad Pro" w:cs="Arial"/>
          <w:b/>
          <w:sz w:val="20"/>
          <w:szCs w:val="20"/>
        </w:rPr>
        <w:t>w</w:t>
      </w:r>
      <w:r w:rsidR="00271C60" w:rsidRPr="00DE1F41">
        <w:rPr>
          <w:rFonts w:ascii="Myriad Pro" w:hAnsi="Myriad Pro" w:cs="Arial"/>
          <w:b/>
          <w:sz w:val="20"/>
          <w:szCs w:val="20"/>
        </w:rPr>
        <w:t xml:space="preserve">nioskodawca </w:t>
      </w:r>
      <w:r w:rsidR="00271C60" w:rsidRPr="00DE1F41">
        <w:rPr>
          <w:rFonts w:ascii="Myriad Pro" w:hAnsi="Myriad Pro" w:cs="Arial"/>
          <w:sz w:val="20"/>
          <w:szCs w:val="20"/>
        </w:rPr>
        <w:t xml:space="preserve">– podmiot, który złożył wniosek o </w:t>
      </w:r>
      <w:r w:rsidR="0087180F" w:rsidRPr="00DE1F41">
        <w:rPr>
          <w:rFonts w:ascii="Myriad Pro" w:hAnsi="Myriad Pro" w:cs="Arial"/>
          <w:sz w:val="20"/>
          <w:szCs w:val="20"/>
        </w:rPr>
        <w:t>wsparcie</w:t>
      </w:r>
      <w:r w:rsidR="00624FDF">
        <w:rPr>
          <w:rFonts w:ascii="Myriad Pro" w:hAnsi="Myriad Pro" w:cs="Arial"/>
          <w:sz w:val="20"/>
          <w:szCs w:val="20"/>
        </w:rPr>
        <w:t>;</w:t>
      </w:r>
    </w:p>
    <w:p w14:paraId="17FBC65B" w14:textId="23B16028" w:rsidR="007F624F" w:rsidRPr="002A153E" w:rsidRDefault="002A153E" w:rsidP="00624FDF">
      <w:pPr>
        <w:spacing w:before="120" w:after="120" w:line="271" w:lineRule="auto"/>
        <w:jc w:val="both"/>
        <w:rPr>
          <w:rFonts w:ascii="Myriad Pro" w:eastAsia="Arial" w:hAnsi="Myriad Pro" w:cs="Arial"/>
          <w:sz w:val="20"/>
          <w:szCs w:val="20"/>
          <w:lang w:eastAsia="pl-PL"/>
        </w:rPr>
      </w:pPr>
      <w:r>
        <w:rPr>
          <w:rFonts w:ascii="Myriad Pro" w:eastAsia="Arial" w:hAnsi="Myriad Pro" w:cs="Arial"/>
          <w:b/>
          <w:sz w:val="20"/>
          <w:szCs w:val="20"/>
          <w:lang w:eastAsia="pl-PL"/>
        </w:rPr>
        <w:t>w</w:t>
      </w:r>
      <w:r w:rsidR="00DB7B04" w:rsidRPr="002A153E">
        <w:rPr>
          <w:rFonts w:ascii="Myriad Pro" w:eastAsia="Arial" w:hAnsi="Myriad Pro" w:cs="Arial"/>
          <w:b/>
          <w:sz w:val="20"/>
          <w:szCs w:val="20"/>
          <w:lang w:eastAsia="pl-PL"/>
        </w:rPr>
        <w:t>ytyczne</w:t>
      </w:r>
      <w:r w:rsidR="00DB7B04" w:rsidRPr="002A153E">
        <w:rPr>
          <w:rFonts w:ascii="Myriad Pro" w:eastAsia="Arial" w:hAnsi="Myriad Pro" w:cs="Arial"/>
          <w:sz w:val="20"/>
          <w:szCs w:val="20"/>
          <w:lang w:eastAsia="pl-PL"/>
        </w:rPr>
        <w:t xml:space="preserve"> – wytyczne</w:t>
      </w:r>
      <w:r w:rsidR="007F624F" w:rsidRPr="002A153E">
        <w:rPr>
          <w:rFonts w:ascii="Myriad Pro" w:eastAsia="Arial" w:hAnsi="Myriad Pro" w:cs="Arial"/>
          <w:sz w:val="20"/>
          <w:szCs w:val="20"/>
          <w:lang w:eastAsia="pl-PL"/>
        </w:rPr>
        <w:t xml:space="preserve"> wydane przez ministra właściwego ds. rozwoju regionalnego, o</w:t>
      </w:r>
      <w:r w:rsidR="0048730D" w:rsidRPr="002A153E">
        <w:rPr>
          <w:rFonts w:ascii="Myriad Pro" w:eastAsia="Arial" w:hAnsi="Myriad Pro" w:cs="Arial"/>
          <w:sz w:val="20"/>
          <w:szCs w:val="20"/>
          <w:lang w:eastAsia="pl-PL"/>
        </w:rPr>
        <w:t> </w:t>
      </w:r>
      <w:r w:rsidR="007F624F" w:rsidRPr="002A153E">
        <w:rPr>
          <w:rFonts w:ascii="Myriad Pro" w:eastAsia="Arial" w:hAnsi="Myriad Pro" w:cs="Arial"/>
          <w:sz w:val="20"/>
          <w:szCs w:val="20"/>
          <w:lang w:eastAsia="pl-PL"/>
        </w:rPr>
        <w:t>których mowa w art. 2 ust. 38 ustawy</w:t>
      </w:r>
      <w:r>
        <w:rPr>
          <w:rFonts w:ascii="Myriad Pro" w:eastAsia="Arial" w:hAnsi="Myriad Pro" w:cs="Arial"/>
          <w:sz w:val="20"/>
          <w:szCs w:val="20"/>
          <w:lang w:eastAsia="pl-PL"/>
        </w:rPr>
        <w:t xml:space="preserve"> wdrożeniowej</w:t>
      </w:r>
      <w:r w:rsidR="007F624F" w:rsidRPr="002A153E">
        <w:rPr>
          <w:rFonts w:ascii="Myriad Pro" w:eastAsia="Arial" w:hAnsi="Myriad Pro" w:cs="Arial"/>
          <w:sz w:val="20"/>
          <w:szCs w:val="20"/>
          <w:lang w:eastAsia="pl-PL"/>
        </w:rPr>
        <w:t>;</w:t>
      </w:r>
    </w:p>
    <w:p w14:paraId="36D4ABC1" w14:textId="2717DB54" w:rsidR="00624FDF" w:rsidRPr="00624FDF" w:rsidRDefault="002A153E" w:rsidP="00624FDF">
      <w:pPr>
        <w:spacing w:before="120" w:after="120" w:line="271" w:lineRule="auto"/>
        <w:jc w:val="both"/>
        <w:rPr>
          <w:rFonts w:ascii="Myriad Pro" w:hAnsi="Myriad Pro" w:cs="Arial"/>
          <w:b/>
          <w:sz w:val="20"/>
          <w:szCs w:val="20"/>
        </w:rPr>
      </w:pPr>
      <w:r>
        <w:rPr>
          <w:rFonts w:ascii="Myriad Pro" w:hAnsi="Myriad Pro" w:cs="Arial"/>
          <w:b/>
          <w:sz w:val="20"/>
          <w:szCs w:val="20"/>
        </w:rPr>
        <w:t>z</w:t>
      </w:r>
      <w:r w:rsidR="00716A06" w:rsidRPr="00DE1F41">
        <w:rPr>
          <w:rFonts w:ascii="Myriad Pro" w:hAnsi="Myriad Pro" w:cs="Arial"/>
          <w:b/>
          <w:sz w:val="20"/>
          <w:szCs w:val="20"/>
        </w:rPr>
        <w:t>akres interwencji</w:t>
      </w:r>
      <w:r w:rsidR="00716A06" w:rsidRPr="00DE1F41">
        <w:rPr>
          <w:rFonts w:ascii="Myriad Pro" w:hAnsi="Myriad Pro" w:cs="Arial"/>
          <w:sz w:val="20"/>
          <w:szCs w:val="20"/>
        </w:rPr>
        <w:t xml:space="preserve"> – wymiary i kody rodzajów interwencji, o których mowa w załączniku nr I do rozporządzenia </w:t>
      </w:r>
      <w:r w:rsidR="00624FDF">
        <w:rPr>
          <w:rFonts w:ascii="Myriad Pro" w:hAnsi="Myriad Pro" w:cs="Arial"/>
          <w:sz w:val="20"/>
          <w:szCs w:val="20"/>
        </w:rPr>
        <w:br/>
      </w:r>
      <w:r w:rsidR="00716A06" w:rsidRPr="00DE1F41">
        <w:rPr>
          <w:rFonts w:ascii="Myriad Pro" w:hAnsi="Myriad Pro" w:cs="Arial"/>
          <w:sz w:val="20"/>
          <w:szCs w:val="20"/>
        </w:rPr>
        <w:t>nr 2021/1060</w:t>
      </w:r>
      <w:r w:rsidR="00624FDF">
        <w:rPr>
          <w:rFonts w:ascii="Myriad Pro" w:hAnsi="Myriad Pro" w:cs="Arial"/>
          <w:b/>
          <w:sz w:val="20"/>
          <w:szCs w:val="20"/>
        </w:rPr>
        <w:t>.</w:t>
      </w:r>
    </w:p>
    <w:p w14:paraId="69266592" w14:textId="77777777" w:rsidR="00073ED9" w:rsidRDefault="00073ED9" w:rsidP="00624FDF">
      <w:pPr>
        <w:jc w:val="both"/>
        <w:rPr>
          <w:rFonts w:ascii="Myriad Pro" w:hAnsi="Myriad Pro" w:cs="Arial"/>
          <w:b/>
          <w:sz w:val="20"/>
          <w:szCs w:val="20"/>
        </w:rPr>
      </w:pPr>
    </w:p>
    <w:p w14:paraId="627A38C3" w14:textId="77777777" w:rsidR="00073ED9" w:rsidRDefault="00073ED9" w:rsidP="002A153E">
      <w:pPr>
        <w:jc w:val="both"/>
        <w:rPr>
          <w:rFonts w:ascii="Myriad Pro" w:hAnsi="Myriad Pro" w:cs="Arial"/>
          <w:b/>
          <w:sz w:val="20"/>
          <w:szCs w:val="20"/>
        </w:rPr>
      </w:pPr>
    </w:p>
    <w:p w14:paraId="0D5B12FF" w14:textId="77777777" w:rsidR="00073ED9" w:rsidRDefault="00073ED9" w:rsidP="002A153E">
      <w:pPr>
        <w:jc w:val="both"/>
        <w:rPr>
          <w:rFonts w:ascii="Myriad Pro" w:hAnsi="Myriad Pro" w:cs="Arial"/>
          <w:b/>
          <w:sz w:val="20"/>
          <w:szCs w:val="20"/>
        </w:rPr>
      </w:pPr>
    </w:p>
    <w:p w14:paraId="33E8F942" w14:textId="77777777" w:rsidR="00073ED9" w:rsidRDefault="00073ED9" w:rsidP="002A153E">
      <w:pPr>
        <w:jc w:val="both"/>
        <w:rPr>
          <w:rFonts w:ascii="Myriad Pro" w:hAnsi="Myriad Pro" w:cs="Arial"/>
          <w:b/>
          <w:sz w:val="20"/>
          <w:szCs w:val="20"/>
        </w:rPr>
      </w:pPr>
    </w:p>
    <w:p w14:paraId="58DBE903" w14:textId="77777777" w:rsidR="00073ED9" w:rsidRDefault="00073ED9" w:rsidP="002A153E">
      <w:pPr>
        <w:jc w:val="both"/>
        <w:rPr>
          <w:rFonts w:ascii="Myriad Pro" w:hAnsi="Myriad Pro" w:cs="Arial"/>
          <w:b/>
          <w:sz w:val="20"/>
          <w:szCs w:val="20"/>
        </w:rPr>
      </w:pPr>
    </w:p>
    <w:p w14:paraId="635D16B2" w14:textId="77777777" w:rsidR="00073ED9" w:rsidRDefault="00073ED9" w:rsidP="002A153E">
      <w:pPr>
        <w:jc w:val="both"/>
        <w:rPr>
          <w:rFonts w:ascii="Myriad Pro" w:hAnsi="Myriad Pro" w:cs="Arial"/>
          <w:b/>
          <w:sz w:val="20"/>
          <w:szCs w:val="20"/>
        </w:rPr>
      </w:pPr>
    </w:p>
    <w:p w14:paraId="7E3E1453" w14:textId="77777777" w:rsidR="00073ED9" w:rsidRDefault="00073ED9" w:rsidP="002A153E">
      <w:pPr>
        <w:jc w:val="both"/>
        <w:rPr>
          <w:rFonts w:ascii="Myriad Pro" w:hAnsi="Myriad Pro" w:cs="Arial"/>
          <w:b/>
          <w:sz w:val="20"/>
          <w:szCs w:val="20"/>
        </w:rPr>
      </w:pPr>
    </w:p>
    <w:p w14:paraId="1882A3EE" w14:textId="77777777" w:rsidR="00073ED9" w:rsidRDefault="00073ED9" w:rsidP="002A153E">
      <w:pPr>
        <w:jc w:val="both"/>
        <w:rPr>
          <w:rFonts w:ascii="Myriad Pro" w:hAnsi="Myriad Pro" w:cs="Arial"/>
          <w:b/>
          <w:sz w:val="20"/>
          <w:szCs w:val="20"/>
        </w:rPr>
      </w:pPr>
    </w:p>
    <w:p w14:paraId="79D251D4" w14:textId="77777777" w:rsidR="00073ED9" w:rsidRDefault="00073ED9" w:rsidP="002A153E">
      <w:pPr>
        <w:jc w:val="both"/>
        <w:rPr>
          <w:rFonts w:ascii="Myriad Pro" w:hAnsi="Myriad Pro" w:cs="Arial"/>
          <w:b/>
          <w:sz w:val="20"/>
          <w:szCs w:val="20"/>
        </w:rPr>
      </w:pPr>
    </w:p>
    <w:p w14:paraId="77DC1ED0" w14:textId="77777777" w:rsidR="00073ED9" w:rsidRDefault="00073ED9" w:rsidP="002A153E">
      <w:pPr>
        <w:jc w:val="both"/>
        <w:rPr>
          <w:rFonts w:ascii="Myriad Pro" w:hAnsi="Myriad Pro" w:cs="Arial"/>
          <w:b/>
          <w:sz w:val="20"/>
          <w:szCs w:val="20"/>
        </w:rPr>
      </w:pPr>
    </w:p>
    <w:p w14:paraId="077A8A93" w14:textId="77777777" w:rsidR="00073ED9" w:rsidRDefault="00073ED9" w:rsidP="002A153E">
      <w:pPr>
        <w:jc w:val="both"/>
        <w:rPr>
          <w:rFonts w:ascii="Myriad Pro" w:hAnsi="Myriad Pro" w:cs="Arial"/>
          <w:b/>
          <w:sz w:val="20"/>
          <w:szCs w:val="20"/>
        </w:rPr>
      </w:pPr>
    </w:p>
    <w:p w14:paraId="6A30248A" w14:textId="77777777" w:rsidR="00073ED9" w:rsidRDefault="00073ED9" w:rsidP="002A153E">
      <w:pPr>
        <w:jc w:val="both"/>
        <w:rPr>
          <w:rFonts w:ascii="Myriad Pro" w:hAnsi="Myriad Pro" w:cs="Arial"/>
          <w:b/>
          <w:sz w:val="20"/>
          <w:szCs w:val="20"/>
        </w:rPr>
      </w:pPr>
    </w:p>
    <w:p w14:paraId="39FDC346" w14:textId="77777777" w:rsidR="00073ED9" w:rsidRDefault="00073ED9" w:rsidP="002A153E">
      <w:pPr>
        <w:jc w:val="both"/>
        <w:rPr>
          <w:rFonts w:ascii="Myriad Pro" w:hAnsi="Myriad Pro" w:cs="Arial"/>
          <w:b/>
          <w:sz w:val="20"/>
          <w:szCs w:val="20"/>
        </w:rPr>
      </w:pPr>
    </w:p>
    <w:p w14:paraId="487A15AF" w14:textId="77777777" w:rsidR="00073ED9" w:rsidRDefault="00073ED9" w:rsidP="002A153E">
      <w:pPr>
        <w:jc w:val="both"/>
        <w:rPr>
          <w:rFonts w:ascii="Myriad Pro" w:hAnsi="Myriad Pro" w:cs="Arial"/>
          <w:b/>
          <w:sz w:val="20"/>
          <w:szCs w:val="20"/>
        </w:rPr>
      </w:pPr>
    </w:p>
    <w:p w14:paraId="7C2DF923" w14:textId="77777777" w:rsidR="00073ED9" w:rsidRDefault="00073ED9" w:rsidP="002A153E">
      <w:pPr>
        <w:jc w:val="both"/>
        <w:rPr>
          <w:rFonts w:ascii="Myriad Pro" w:hAnsi="Myriad Pro" w:cs="Arial"/>
          <w:b/>
          <w:sz w:val="20"/>
          <w:szCs w:val="20"/>
        </w:rPr>
      </w:pPr>
    </w:p>
    <w:p w14:paraId="5F22C268" w14:textId="77777777" w:rsidR="00073ED9" w:rsidRDefault="00073ED9" w:rsidP="002A153E">
      <w:pPr>
        <w:jc w:val="both"/>
        <w:rPr>
          <w:rFonts w:ascii="Myriad Pro" w:hAnsi="Myriad Pro" w:cs="Arial"/>
          <w:b/>
          <w:sz w:val="20"/>
          <w:szCs w:val="20"/>
        </w:rPr>
      </w:pPr>
    </w:p>
    <w:p w14:paraId="4AF7F693" w14:textId="77777777" w:rsidR="00073ED9" w:rsidRDefault="00073ED9" w:rsidP="002A153E">
      <w:pPr>
        <w:jc w:val="both"/>
        <w:rPr>
          <w:rFonts w:ascii="Myriad Pro" w:hAnsi="Myriad Pro" w:cs="Arial"/>
          <w:b/>
          <w:sz w:val="20"/>
          <w:szCs w:val="20"/>
        </w:rPr>
      </w:pPr>
    </w:p>
    <w:p w14:paraId="1AF4A504" w14:textId="77777777" w:rsidR="00073ED9" w:rsidRDefault="00073ED9" w:rsidP="002A153E">
      <w:pPr>
        <w:jc w:val="both"/>
        <w:rPr>
          <w:rFonts w:ascii="Myriad Pro" w:hAnsi="Myriad Pro" w:cs="Arial"/>
          <w:b/>
          <w:sz w:val="20"/>
          <w:szCs w:val="20"/>
        </w:rPr>
      </w:pPr>
    </w:p>
    <w:p w14:paraId="4FEDCEB0" w14:textId="77777777" w:rsidR="00073ED9" w:rsidRDefault="00073ED9" w:rsidP="002A153E">
      <w:pPr>
        <w:jc w:val="both"/>
        <w:rPr>
          <w:rFonts w:ascii="Myriad Pro" w:hAnsi="Myriad Pro" w:cs="Arial"/>
          <w:b/>
          <w:sz w:val="20"/>
          <w:szCs w:val="20"/>
        </w:rPr>
      </w:pPr>
    </w:p>
    <w:p w14:paraId="4E51469D" w14:textId="77777777" w:rsidR="00073ED9" w:rsidRDefault="00073ED9" w:rsidP="002A153E">
      <w:pPr>
        <w:jc w:val="both"/>
        <w:rPr>
          <w:rFonts w:ascii="Myriad Pro" w:hAnsi="Myriad Pro" w:cs="Arial"/>
          <w:b/>
          <w:sz w:val="20"/>
          <w:szCs w:val="20"/>
        </w:rPr>
      </w:pPr>
    </w:p>
    <w:p w14:paraId="1611F9D3" w14:textId="77777777" w:rsidR="00073ED9" w:rsidRDefault="00073ED9" w:rsidP="002A153E">
      <w:pPr>
        <w:jc w:val="both"/>
        <w:rPr>
          <w:rFonts w:ascii="Myriad Pro" w:hAnsi="Myriad Pro" w:cs="Arial"/>
          <w:b/>
          <w:sz w:val="20"/>
          <w:szCs w:val="20"/>
        </w:rPr>
      </w:pPr>
    </w:p>
    <w:p w14:paraId="71EC64C1" w14:textId="77777777" w:rsidR="00073ED9" w:rsidRDefault="00073ED9" w:rsidP="002A153E">
      <w:pPr>
        <w:jc w:val="both"/>
        <w:rPr>
          <w:rFonts w:ascii="Myriad Pro" w:hAnsi="Myriad Pro" w:cs="Arial"/>
          <w:b/>
          <w:sz w:val="20"/>
          <w:szCs w:val="20"/>
        </w:rPr>
      </w:pPr>
    </w:p>
    <w:p w14:paraId="47D86904" w14:textId="77777777" w:rsidR="00073ED9" w:rsidRDefault="00073ED9" w:rsidP="002A153E">
      <w:pPr>
        <w:jc w:val="both"/>
        <w:rPr>
          <w:rFonts w:ascii="Myriad Pro" w:hAnsi="Myriad Pro" w:cs="Arial"/>
          <w:b/>
          <w:sz w:val="20"/>
          <w:szCs w:val="20"/>
        </w:rPr>
      </w:pPr>
    </w:p>
    <w:p w14:paraId="61F0CF99" w14:textId="3A49D63D" w:rsidR="00ED0539" w:rsidRDefault="00ED0539" w:rsidP="002A153E">
      <w:pPr>
        <w:jc w:val="both"/>
        <w:rPr>
          <w:rFonts w:ascii="Myriad Pro" w:hAnsi="Myriad Pro" w:cs="Arial"/>
          <w:b/>
          <w:sz w:val="20"/>
          <w:szCs w:val="20"/>
        </w:rPr>
      </w:pPr>
    </w:p>
    <w:p w14:paraId="3DACBB2D" w14:textId="26957F19" w:rsidR="00ED0539" w:rsidRDefault="00ED0539" w:rsidP="002A153E">
      <w:pPr>
        <w:jc w:val="both"/>
        <w:rPr>
          <w:rFonts w:ascii="Myriad Pro" w:hAnsi="Myriad Pro" w:cs="Arial"/>
          <w:b/>
          <w:sz w:val="20"/>
          <w:szCs w:val="20"/>
        </w:rPr>
      </w:pPr>
    </w:p>
    <w:p w14:paraId="50399C13" w14:textId="77777777" w:rsidR="00ED0539" w:rsidRDefault="00ED0539" w:rsidP="002A153E">
      <w:pPr>
        <w:jc w:val="both"/>
        <w:rPr>
          <w:rFonts w:ascii="Myriad Pro" w:hAnsi="Myriad Pro" w:cs="Arial"/>
          <w:b/>
          <w:sz w:val="20"/>
          <w:szCs w:val="20"/>
        </w:rPr>
      </w:pPr>
    </w:p>
    <w:p w14:paraId="3E4864B8" w14:textId="77777777" w:rsidR="00073ED9" w:rsidRDefault="00073ED9" w:rsidP="002A153E">
      <w:pPr>
        <w:jc w:val="both"/>
        <w:rPr>
          <w:rFonts w:ascii="Myriad Pro" w:hAnsi="Myriad Pro" w:cs="Arial"/>
          <w:b/>
          <w:sz w:val="20"/>
          <w:szCs w:val="20"/>
        </w:rPr>
      </w:pPr>
    </w:p>
    <w:p w14:paraId="6B3E65A0" w14:textId="77777777" w:rsidR="00073ED9" w:rsidRDefault="00073ED9" w:rsidP="002A153E">
      <w:pPr>
        <w:jc w:val="both"/>
        <w:rPr>
          <w:rFonts w:ascii="Myriad Pro" w:hAnsi="Myriad Pro" w:cs="Arial"/>
          <w:b/>
          <w:sz w:val="20"/>
          <w:szCs w:val="20"/>
        </w:rPr>
      </w:pPr>
    </w:p>
    <w:p w14:paraId="138BBC06" w14:textId="414BA364" w:rsidR="00801555" w:rsidRPr="002A153E" w:rsidRDefault="00927003" w:rsidP="002A153E">
      <w:pPr>
        <w:jc w:val="both"/>
        <w:rPr>
          <w:rFonts w:ascii="Myriad Pro" w:hAnsi="Myriad Pro" w:cs="Arial"/>
          <w:sz w:val="20"/>
          <w:szCs w:val="20"/>
        </w:rPr>
      </w:pPr>
      <w:r w:rsidRPr="00DE1F41">
        <w:rPr>
          <w:rFonts w:ascii="Myriad Pro" w:hAnsi="Myriad Pro" w:cs="Arial"/>
          <w:b/>
          <w:sz w:val="20"/>
          <w:szCs w:val="20"/>
        </w:rPr>
        <w:lastRenderedPageBreak/>
        <w:t>W</w:t>
      </w:r>
      <w:r w:rsidR="00801555" w:rsidRPr="00DE1F41">
        <w:rPr>
          <w:rFonts w:ascii="Myriad Pro" w:hAnsi="Myriad Pro" w:cs="Arial"/>
          <w:b/>
          <w:sz w:val="20"/>
          <w:szCs w:val="20"/>
        </w:rPr>
        <w:t>prowadzenie</w:t>
      </w:r>
    </w:p>
    <w:p w14:paraId="3A8E2B1E" w14:textId="7441D6CF" w:rsidR="000E2F99" w:rsidRPr="00DE1F41" w:rsidRDefault="00917078" w:rsidP="002A153E">
      <w:pPr>
        <w:pStyle w:val="Nagwek"/>
        <w:shd w:val="clear" w:color="auto" w:fill="FFFFFF"/>
        <w:spacing w:before="120" w:after="120" w:line="271" w:lineRule="auto"/>
        <w:jc w:val="both"/>
        <w:rPr>
          <w:rFonts w:ascii="Myriad Pro" w:hAnsi="Myriad Pro" w:cs="Arial"/>
          <w:b/>
          <w:bCs/>
          <w:lang w:val="pl-PL"/>
        </w:rPr>
      </w:pPr>
      <w:r w:rsidRPr="00DE1F41">
        <w:rPr>
          <w:rFonts w:ascii="Myriad Pro" w:hAnsi="Myriad Pro" w:cs="Arial"/>
          <w:lang w:val="pl-PL"/>
        </w:rPr>
        <w:t xml:space="preserve">Niniejsza </w:t>
      </w:r>
      <w:r w:rsidR="00DB7B04" w:rsidRPr="00DE1F41">
        <w:rPr>
          <w:rFonts w:ascii="Myriad Pro" w:hAnsi="Myriad Pro" w:cs="Arial"/>
          <w:lang w:val="pl-PL"/>
        </w:rPr>
        <w:t xml:space="preserve">instrukcja ma na celu ułatwienie wypełniania wniosku o </w:t>
      </w:r>
      <w:r w:rsidR="002A153E">
        <w:rPr>
          <w:rFonts w:ascii="Myriad Pro" w:hAnsi="Myriad Pro" w:cs="Arial"/>
          <w:lang w:val="pl-PL"/>
        </w:rPr>
        <w:t>wsparcie</w:t>
      </w:r>
      <w:r w:rsidR="00661552">
        <w:rPr>
          <w:rStyle w:val="Odwoanieprzypisudolnego"/>
          <w:rFonts w:ascii="Myriad Pro" w:hAnsi="Myriad Pro" w:cs="Arial"/>
          <w:lang w:val="pl-PL"/>
        </w:rPr>
        <w:footnoteReference w:id="1"/>
      </w:r>
      <w:r w:rsidR="00DB7B04" w:rsidRPr="00DE1F41">
        <w:rPr>
          <w:rFonts w:ascii="Myriad Pro" w:hAnsi="Myriad Pro" w:cs="Arial"/>
          <w:lang w:val="pl-PL"/>
        </w:rPr>
        <w:t xml:space="preserve"> wybieranego w </w:t>
      </w:r>
      <w:r w:rsidR="00806B4C" w:rsidRPr="00DE1F41">
        <w:rPr>
          <w:rFonts w:ascii="Myriad Pro" w:hAnsi="Myriad Pro" w:cs="Arial"/>
          <w:lang w:val="pl-PL"/>
        </w:rPr>
        <w:t>sposób</w:t>
      </w:r>
      <w:r w:rsidR="00DB7B04" w:rsidRPr="00DE1F41">
        <w:rPr>
          <w:rFonts w:ascii="Myriad Pro" w:hAnsi="Myriad Pro" w:cs="Arial"/>
          <w:lang w:val="pl-PL"/>
        </w:rPr>
        <w:t xml:space="preserve"> </w:t>
      </w:r>
      <w:r w:rsidR="008263A5" w:rsidRPr="00DE1F41">
        <w:rPr>
          <w:rFonts w:ascii="Myriad Pro" w:hAnsi="Myriad Pro" w:cs="Arial"/>
          <w:lang w:val="pl-PL"/>
        </w:rPr>
        <w:t>niekonkurencyjny</w:t>
      </w:r>
      <w:r w:rsidR="00DB7B04" w:rsidRPr="00DE1F41">
        <w:rPr>
          <w:rFonts w:ascii="Myriad Pro" w:hAnsi="Myriad Pro" w:cs="Arial"/>
          <w:lang w:val="pl-PL"/>
        </w:rPr>
        <w:t xml:space="preserve"> finansowan</w:t>
      </w:r>
      <w:r w:rsidR="00661552">
        <w:rPr>
          <w:rFonts w:ascii="Myriad Pro" w:hAnsi="Myriad Pro" w:cs="Arial"/>
          <w:lang w:val="pl-PL"/>
        </w:rPr>
        <w:t>ego</w:t>
      </w:r>
      <w:r w:rsidR="00DB7B04" w:rsidRPr="00DE1F41">
        <w:rPr>
          <w:rFonts w:ascii="Myriad Pro" w:hAnsi="Myriad Pro" w:cs="Arial"/>
          <w:lang w:val="pl-PL"/>
        </w:rPr>
        <w:t xml:space="preserve"> ze środków EFS+</w:t>
      </w:r>
      <w:r w:rsidR="00F96B6E" w:rsidRPr="00DE1F41">
        <w:rPr>
          <w:rFonts w:ascii="Myriad Pro" w:hAnsi="Myriad Pro" w:cs="Arial"/>
          <w:lang w:val="pl-PL"/>
        </w:rPr>
        <w:t xml:space="preserve"> dla naboru </w:t>
      </w:r>
      <w:r w:rsidR="00263257" w:rsidRPr="00A15786">
        <w:rPr>
          <w:rFonts w:ascii="Myriad Pro" w:hAnsi="Myriad Pro" w:cs="Arial"/>
          <w:b/>
          <w:bCs/>
          <w:lang w:val="pl-PL"/>
        </w:rPr>
        <w:t>FEPZ</w:t>
      </w:r>
      <w:r w:rsidR="002A153E" w:rsidRPr="00A15786">
        <w:rPr>
          <w:rFonts w:ascii="Myriad Pro" w:hAnsi="Myriad Pro" w:cs="Arial"/>
          <w:b/>
          <w:bCs/>
          <w:lang w:val="pl-PL"/>
        </w:rPr>
        <w:t>.06.14-</w:t>
      </w:r>
      <w:r w:rsidR="00591D7D" w:rsidRPr="00A15786">
        <w:rPr>
          <w:rFonts w:ascii="Myriad Pro" w:hAnsi="Myriad Pro" w:cs="Arial"/>
          <w:b/>
          <w:bCs/>
          <w:lang w:val="pl-PL"/>
        </w:rPr>
        <w:t>IZ.0</w:t>
      </w:r>
      <w:r w:rsidR="00D25A4B" w:rsidRPr="00A15786">
        <w:rPr>
          <w:rFonts w:ascii="Myriad Pro" w:hAnsi="Myriad Pro" w:cs="Arial"/>
          <w:b/>
          <w:bCs/>
          <w:lang w:val="pl-PL"/>
        </w:rPr>
        <w:t>0</w:t>
      </w:r>
      <w:r w:rsidR="00591D7D" w:rsidRPr="00A15786">
        <w:rPr>
          <w:rFonts w:ascii="Myriad Pro" w:hAnsi="Myriad Pro" w:cs="Arial"/>
          <w:b/>
          <w:bCs/>
          <w:lang w:val="pl-PL"/>
        </w:rPr>
        <w:t>-00</w:t>
      </w:r>
      <w:r w:rsidR="00A15786" w:rsidRPr="00A15786">
        <w:rPr>
          <w:rFonts w:ascii="Myriad Pro" w:hAnsi="Myriad Pro" w:cs="Arial"/>
          <w:b/>
          <w:bCs/>
          <w:lang w:val="pl-PL"/>
        </w:rPr>
        <w:t>2</w:t>
      </w:r>
      <w:r w:rsidR="00591D7D" w:rsidRPr="00A15786">
        <w:rPr>
          <w:rFonts w:ascii="Myriad Pro" w:hAnsi="Myriad Pro" w:cs="Arial"/>
          <w:b/>
          <w:bCs/>
          <w:lang w:val="pl-PL"/>
        </w:rPr>
        <w:t>/25</w:t>
      </w:r>
    </w:p>
    <w:p w14:paraId="72B8E31B" w14:textId="637A358F" w:rsidR="00917078" w:rsidRPr="00DE1F41" w:rsidRDefault="00DB7B04" w:rsidP="002A153E">
      <w:pPr>
        <w:pStyle w:val="Nagwek"/>
        <w:shd w:val="clear" w:color="auto" w:fill="FFFFFF"/>
        <w:spacing w:before="120" w:after="120" w:line="271" w:lineRule="auto"/>
        <w:jc w:val="both"/>
        <w:rPr>
          <w:rFonts w:ascii="Myriad Pro" w:hAnsi="Myriad Pro" w:cs="Arial"/>
          <w:lang w:val="pl-PL"/>
        </w:rPr>
      </w:pPr>
      <w:r w:rsidRPr="00DE1F41">
        <w:rPr>
          <w:rFonts w:ascii="Myriad Pro" w:hAnsi="Myriad Pro" w:cs="Arial"/>
          <w:lang w:val="pl-PL"/>
        </w:rPr>
        <w:t>SOWA</w:t>
      </w:r>
      <w:r w:rsidR="00917078" w:rsidRPr="00DE1F41">
        <w:rPr>
          <w:rFonts w:ascii="Myriad Pro" w:hAnsi="Myriad Pro" w:cs="Arial"/>
          <w:lang w:val="pl-PL"/>
        </w:rPr>
        <w:t xml:space="preserve"> jest narzędziem informatycznym przeznaczonym do obsługi procesu ubiegania się o środki pochodzące z EFS</w:t>
      </w:r>
      <w:r w:rsidR="00801555" w:rsidRPr="00DE1F41">
        <w:rPr>
          <w:rFonts w:ascii="Myriad Pro" w:hAnsi="Myriad Pro" w:cs="Arial"/>
          <w:lang w:val="pl-PL"/>
        </w:rPr>
        <w:t>+</w:t>
      </w:r>
      <w:r w:rsidR="00917078" w:rsidRPr="00DE1F41">
        <w:rPr>
          <w:rFonts w:ascii="Myriad Pro" w:hAnsi="Myriad Pro" w:cs="Arial"/>
          <w:lang w:val="pl-PL"/>
        </w:rPr>
        <w:t xml:space="preserve"> w</w:t>
      </w:r>
      <w:r w:rsidR="00ED7BD3" w:rsidRPr="00DE1F41">
        <w:rPr>
          <w:rFonts w:ascii="Myriad Pro" w:hAnsi="Myriad Pro" w:cs="Arial"/>
          <w:lang w:val="pl-PL"/>
        </w:rPr>
        <w:t> </w:t>
      </w:r>
      <w:r w:rsidR="00917078" w:rsidRPr="00DE1F41">
        <w:rPr>
          <w:rFonts w:ascii="Myriad Pro" w:hAnsi="Myriad Pro" w:cs="Arial"/>
          <w:lang w:val="pl-PL"/>
        </w:rPr>
        <w:t>perspektywie finansowej 20</w:t>
      </w:r>
      <w:r w:rsidR="00801555" w:rsidRPr="00DE1F41">
        <w:rPr>
          <w:rFonts w:ascii="Myriad Pro" w:hAnsi="Myriad Pro" w:cs="Arial"/>
          <w:lang w:val="pl-PL"/>
        </w:rPr>
        <w:t>21</w:t>
      </w:r>
      <w:r w:rsidR="00917078" w:rsidRPr="00DE1F41">
        <w:rPr>
          <w:rFonts w:ascii="Myriad Pro" w:hAnsi="Myriad Pro" w:cs="Arial"/>
          <w:lang w:val="pl-PL"/>
        </w:rPr>
        <w:t>–202</w:t>
      </w:r>
      <w:r w:rsidR="00801555" w:rsidRPr="00DE1F41">
        <w:rPr>
          <w:rFonts w:ascii="Myriad Pro" w:hAnsi="Myriad Pro" w:cs="Arial"/>
          <w:lang w:val="pl-PL"/>
        </w:rPr>
        <w:t>7</w:t>
      </w:r>
      <w:r w:rsidR="00917078" w:rsidRPr="00DE1F41">
        <w:rPr>
          <w:rFonts w:ascii="Myriad Pro" w:hAnsi="Myriad Pro" w:cs="Arial"/>
          <w:lang w:val="pl-PL"/>
        </w:rPr>
        <w:t xml:space="preserve"> w ramach P</w:t>
      </w:r>
      <w:r w:rsidR="00801555" w:rsidRPr="00DE1F41">
        <w:rPr>
          <w:rFonts w:ascii="Myriad Pro" w:hAnsi="Myriad Pro" w:cs="Arial"/>
          <w:lang w:val="pl-PL"/>
        </w:rPr>
        <w:t>rogramu Fundusze Europejskie dla Pomorza Zachodniego (FEPZ</w:t>
      </w:r>
      <w:r w:rsidR="00A42C38" w:rsidRPr="00DE1F41">
        <w:rPr>
          <w:rFonts w:ascii="Myriad Pro" w:hAnsi="Myriad Pro" w:cs="Arial"/>
          <w:lang w:val="pl-PL"/>
        </w:rPr>
        <w:t xml:space="preserve"> 2021-2027</w:t>
      </w:r>
      <w:r w:rsidR="00801555" w:rsidRPr="00DE1F41">
        <w:rPr>
          <w:rFonts w:ascii="Myriad Pro" w:hAnsi="Myriad Pro" w:cs="Arial"/>
          <w:lang w:val="pl-PL"/>
        </w:rPr>
        <w:t>)</w:t>
      </w:r>
      <w:r w:rsidR="00917078" w:rsidRPr="00DE1F41">
        <w:rPr>
          <w:rFonts w:ascii="Myriad Pro" w:hAnsi="Myriad Pro" w:cs="Arial"/>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DE1F41">
        <w:rPr>
          <w:rFonts w:ascii="Myriad Pro" w:hAnsi="Myriad Pro" w:cs="Arial"/>
          <w:lang w:val="pl-PL"/>
        </w:rPr>
        <w:t xml:space="preserve"> (</w:t>
      </w:r>
      <w:hyperlink r:id="rId8" w:history="1">
        <w:r w:rsidR="00253267" w:rsidRPr="00DE1F41">
          <w:rPr>
            <w:rStyle w:val="Hipercze"/>
            <w:rFonts w:ascii="Myriad Pro" w:hAnsi="Myriad Pro" w:cs="Arial"/>
            <w:lang w:val="pl-PL"/>
          </w:rPr>
          <w:t>https://sowa2021.efs.gov.pl</w:t>
        </w:r>
      </w:hyperlink>
      <w:r w:rsidR="00EB6D12" w:rsidRPr="00DE1F41">
        <w:rPr>
          <w:rFonts w:ascii="Myriad Pro" w:hAnsi="Myriad Pro" w:cs="Arial"/>
          <w:lang w:val="pl-PL"/>
        </w:rPr>
        <w:t>)</w:t>
      </w:r>
      <w:r w:rsidR="00253267" w:rsidRPr="00DE1F41">
        <w:rPr>
          <w:rFonts w:ascii="Myriad Pro" w:hAnsi="Myriad Pro" w:cs="Arial"/>
          <w:lang w:val="pl-PL"/>
        </w:rPr>
        <w:t xml:space="preserve">. </w:t>
      </w:r>
      <w:r w:rsidR="00917078" w:rsidRPr="00DE1F41">
        <w:rPr>
          <w:rFonts w:ascii="Myriad Pro" w:hAnsi="Myriad Pro" w:cs="Arial"/>
          <w:lang w:val="pl-PL"/>
        </w:rPr>
        <w:t xml:space="preserve">Przed skorzystaniem z SOWA </w:t>
      </w:r>
      <w:r w:rsidR="00097FEC" w:rsidRPr="00DE1F41">
        <w:rPr>
          <w:rFonts w:ascii="Myriad Pro" w:hAnsi="Myriad Pro" w:cs="Arial"/>
          <w:lang w:val="pl-PL"/>
        </w:rPr>
        <w:t xml:space="preserve">EFS </w:t>
      </w:r>
      <w:r w:rsidR="00917078" w:rsidRPr="00DE1F41">
        <w:rPr>
          <w:rFonts w:ascii="Myriad Pro" w:hAnsi="Myriad Pro" w:cs="Arial"/>
          <w:lang w:val="pl-PL"/>
        </w:rPr>
        <w:t>należy zaakceptować, a</w:t>
      </w:r>
      <w:r w:rsidR="00A817DF" w:rsidRPr="00DE1F41">
        <w:rPr>
          <w:rFonts w:ascii="Myriad Pro" w:hAnsi="Myriad Pro" w:cs="Arial"/>
          <w:lang w:val="pl-PL"/>
        </w:rPr>
        <w:t> </w:t>
      </w:r>
      <w:r w:rsidR="00917078" w:rsidRPr="00DE1F41">
        <w:rPr>
          <w:rFonts w:ascii="Myriad Pro" w:hAnsi="Myriad Pro" w:cs="Arial"/>
          <w:lang w:val="pl-PL"/>
        </w:rPr>
        <w:t xml:space="preserve">następnie stosować postanowienia </w:t>
      </w:r>
      <w:r w:rsidR="00917078" w:rsidRPr="00DE1F41">
        <w:rPr>
          <w:rFonts w:ascii="Myriad Pro" w:hAnsi="Myriad Pro" w:cs="Arial"/>
          <w:i/>
          <w:lang w:val="pl-PL"/>
        </w:rPr>
        <w:t>Regulaminu korzystania z</w:t>
      </w:r>
      <w:r w:rsidR="00D438F5" w:rsidRPr="00DE1F41">
        <w:rPr>
          <w:rFonts w:ascii="Myriad Pro" w:hAnsi="Myriad Pro" w:cs="Arial"/>
          <w:i/>
          <w:lang w:val="pl-PL"/>
        </w:rPr>
        <w:t> </w:t>
      </w:r>
      <w:r w:rsidR="00917078" w:rsidRPr="00DE1F41">
        <w:rPr>
          <w:rFonts w:ascii="Myriad Pro" w:hAnsi="Myriad Pro" w:cs="Arial"/>
          <w:i/>
          <w:lang w:val="pl-PL"/>
        </w:rPr>
        <w:t>Systemu Obsługi Wniosków Aplikacyjnych</w:t>
      </w:r>
      <w:r w:rsidR="00E407ED" w:rsidRPr="00DE1F41">
        <w:rPr>
          <w:rFonts w:ascii="Myriad Pro" w:eastAsiaTheme="minorHAnsi" w:hAnsi="Myriad Pro" w:cstheme="minorBidi"/>
          <w:lang w:val="pl-PL" w:eastAsia="en-US"/>
        </w:rPr>
        <w:t xml:space="preserve"> </w:t>
      </w:r>
      <w:r w:rsidRPr="00DE1F41">
        <w:rPr>
          <w:rFonts w:ascii="Myriad Pro" w:hAnsi="Myriad Pro" w:cs="Arial"/>
          <w:lang w:val="pl-PL"/>
        </w:rPr>
        <w:t>oraz zapoznać się z Instrukcją użytkownika SOWA EFS dla wnioskodawców/beneficjentów dostępną w zakładce Pomoc</w:t>
      </w:r>
      <w:r w:rsidR="00917078" w:rsidRPr="00DE1F41">
        <w:rPr>
          <w:rFonts w:ascii="Myriad Pro" w:hAnsi="Myriad Pro" w:cs="Arial"/>
          <w:lang w:val="pl-PL"/>
        </w:rPr>
        <w:t xml:space="preserve">. </w:t>
      </w:r>
    </w:p>
    <w:p w14:paraId="39ED741A" w14:textId="77777777" w:rsidR="00561701" w:rsidRPr="00DE1F41" w:rsidRDefault="00561701" w:rsidP="002A153E">
      <w:pPr>
        <w:pStyle w:val="Nagwek"/>
        <w:shd w:val="clear" w:color="auto" w:fill="FFFFFF"/>
        <w:spacing w:before="120" w:after="120" w:line="271" w:lineRule="auto"/>
        <w:jc w:val="both"/>
        <w:rPr>
          <w:rFonts w:ascii="Myriad Pro" w:hAnsi="Myriad Pro" w:cs="Arial"/>
          <w:lang w:val="pl-PL"/>
        </w:rPr>
      </w:pPr>
      <w:r w:rsidRPr="00DE1F41">
        <w:rPr>
          <w:rFonts w:ascii="Myriad Pro" w:hAnsi="Myriad Pro" w:cs="Arial"/>
          <w:lang w:val="pl-PL"/>
        </w:rPr>
        <w:t>Na konto możesz zalogować się za pomocą loginu i hasła wprowadzonego przy rejestracji konta lub – jeżeli podałeś swój PESEL podczas rejestracji lub aktualizacji danych konta – za pomocą portalu Login.gov.pl.</w:t>
      </w:r>
    </w:p>
    <w:p w14:paraId="658BD57F" w14:textId="4D100EEA" w:rsidR="00917078" w:rsidRPr="00DE1F41" w:rsidRDefault="00917078" w:rsidP="002A153E">
      <w:pPr>
        <w:pStyle w:val="Nagwek"/>
        <w:shd w:val="clear" w:color="auto" w:fill="FFFFFF"/>
        <w:spacing w:before="120" w:after="120" w:line="271" w:lineRule="auto"/>
        <w:jc w:val="both"/>
        <w:rPr>
          <w:rFonts w:ascii="Myriad Pro" w:hAnsi="Myriad Pro" w:cs="Arial"/>
          <w:lang w:val="pl-PL"/>
        </w:rPr>
      </w:pPr>
      <w:r w:rsidRPr="00DE1F41">
        <w:rPr>
          <w:rFonts w:ascii="Myriad Pro" w:hAnsi="Myriad Pro" w:cs="Arial"/>
          <w:lang w:val="pl-PL"/>
        </w:rPr>
        <w:t>Poszczególne rozdziały instrukcji odpowiadają kolejnym sekcjom formularza wniosku o</w:t>
      </w:r>
      <w:r w:rsidR="00D438F5" w:rsidRPr="00DE1F41">
        <w:rPr>
          <w:rFonts w:ascii="Myriad Pro" w:hAnsi="Myriad Pro" w:cs="Arial"/>
          <w:lang w:val="pl-PL"/>
        </w:rPr>
        <w:t> </w:t>
      </w:r>
      <w:r w:rsidRPr="00DE1F41">
        <w:rPr>
          <w:rFonts w:ascii="Myriad Pro" w:hAnsi="Myriad Pro" w:cs="Arial"/>
          <w:lang w:val="pl-PL"/>
        </w:rPr>
        <w:t xml:space="preserve">dofinansowanie projektu </w:t>
      </w:r>
      <w:r w:rsidR="00073ED9">
        <w:rPr>
          <w:rFonts w:ascii="Myriad Pro" w:hAnsi="Myriad Pro" w:cs="Arial"/>
          <w:lang w:val="pl-PL"/>
        </w:rPr>
        <w:br/>
      </w:r>
      <w:r w:rsidRPr="00DE1F41">
        <w:rPr>
          <w:rFonts w:ascii="Myriad Pro" w:hAnsi="Myriad Pro" w:cs="Arial"/>
          <w:lang w:val="pl-PL"/>
        </w:rPr>
        <w:t>w SOWA</w:t>
      </w:r>
      <w:r w:rsidR="00097FEC" w:rsidRPr="00DE1F41">
        <w:rPr>
          <w:rFonts w:ascii="Myriad Pro" w:hAnsi="Myriad Pro" w:cs="Arial"/>
          <w:lang w:val="pl-PL"/>
        </w:rPr>
        <w:t xml:space="preserve"> EFS</w:t>
      </w:r>
      <w:r w:rsidRPr="00DE1F41">
        <w:rPr>
          <w:rFonts w:ascii="Myriad Pro" w:hAnsi="Myriad Pro" w:cs="Arial"/>
          <w:lang w:val="pl-PL"/>
        </w:rPr>
        <w:t>.</w:t>
      </w:r>
    </w:p>
    <w:p w14:paraId="408A50FD" w14:textId="77777777" w:rsidR="00ED2489" w:rsidRPr="00DE1F41" w:rsidRDefault="00801555" w:rsidP="002A153E">
      <w:pPr>
        <w:pStyle w:val="Nagwek1"/>
        <w:spacing w:before="120" w:after="120" w:line="271" w:lineRule="auto"/>
        <w:jc w:val="both"/>
        <w:rPr>
          <w:rFonts w:ascii="Myriad Pro" w:hAnsi="Myriad Pro" w:cs="Arial"/>
          <w:b/>
          <w:color w:val="auto"/>
          <w:sz w:val="20"/>
          <w:szCs w:val="20"/>
        </w:rPr>
      </w:pPr>
      <w:bookmarkStart w:id="4" w:name="_Toc191555410"/>
      <w:r w:rsidRPr="00DE1F41">
        <w:rPr>
          <w:rFonts w:ascii="Myriad Pro" w:hAnsi="Myriad Pro" w:cs="Arial"/>
          <w:b/>
          <w:color w:val="auto"/>
          <w:sz w:val="20"/>
          <w:szCs w:val="20"/>
        </w:rPr>
        <w:t>Przygotowanie do rozpoczęcia pracy w systemie</w:t>
      </w:r>
      <w:bookmarkEnd w:id="4"/>
    </w:p>
    <w:p w14:paraId="1551CA50" w14:textId="1B45ACE4" w:rsidR="005D273E" w:rsidRPr="00DE1F41" w:rsidRDefault="00ED2489"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Przed rozpoczęciem pisania </w:t>
      </w:r>
      <w:r w:rsidR="00FD2870" w:rsidRPr="00DE1F41">
        <w:rPr>
          <w:rFonts w:ascii="Myriad Pro" w:hAnsi="Myriad Pro" w:cs="Arial"/>
          <w:sz w:val="20"/>
          <w:szCs w:val="20"/>
        </w:rPr>
        <w:t>pierwszego</w:t>
      </w:r>
      <w:r w:rsidRPr="00DE1F41">
        <w:rPr>
          <w:rFonts w:ascii="Myriad Pro" w:hAnsi="Myriad Pro" w:cs="Arial"/>
          <w:sz w:val="20"/>
          <w:szCs w:val="20"/>
        </w:rPr>
        <w:t xml:space="preserve"> wniosku musisz najpierw założyć swoją organizację</w:t>
      </w:r>
      <w:r w:rsidR="00017286" w:rsidRPr="00DE1F41">
        <w:rPr>
          <w:rFonts w:ascii="Myriad Pro" w:hAnsi="Myriad Pro" w:cs="Arial"/>
          <w:sz w:val="20"/>
          <w:szCs w:val="20"/>
        </w:rPr>
        <w:t xml:space="preserve"> w systemie SOWA</w:t>
      </w:r>
      <w:r w:rsidR="00097FEC" w:rsidRPr="00DE1F41">
        <w:rPr>
          <w:rFonts w:ascii="Myriad Pro" w:hAnsi="Myriad Pro" w:cs="Arial"/>
          <w:sz w:val="20"/>
          <w:szCs w:val="20"/>
        </w:rPr>
        <w:t xml:space="preserve"> EFS</w:t>
      </w:r>
      <w:r w:rsidR="00A817DF" w:rsidRPr="00DE1F41">
        <w:rPr>
          <w:rFonts w:ascii="Myriad Pro" w:hAnsi="Myriad Pro" w:cs="Arial"/>
          <w:sz w:val="20"/>
          <w:szCs w:val="20"/>
        </w:rPr>
        <w:t xml:space="preserve"> oraz u</w:t>
      </w:r>
      <w:r w:rsidR="00984746" w:rsidRPr="00DE1F41">
        <w:rPr>
          <w:rFonts w:ascii="Myriad Pro" w:hAnsi="Myriad Pro" w:cs="Arial"/>
          <w:sz w:val="20"/>
          <w:szCs w:val="20"/>
        </w:rPr>
        <w:t xml:space="preserve">tworzyć profil </w:t>
      </w:r>
      <w:r w:rsidRPr="00DE1F41">
        <w:rPr>
          <w:rFonts w:ascii="Myriad Pro" w:hAnsi="Myriad Pro" w:cs="Arial"/>
          <w:sz w:val="20"/>
          <w:szCs w:val="20"/>
        </w:rPr>
        <w:t>swoj</w:t>
      </w:r>
      <w:r w:rsidR="00984746" w:rsidRPr="00DE1F41">
        <w:rPr>
          <w:rFonts w:ascii="Myriad Pro" w:hAnsi="Myriad Pro" w:cs="Arial"/>
          <w:sz w:val="20"/>
          <w:szCs w:val="20"/>
        </w:rPr>
        <w:t>ej</w:t>
      </w:r>
      <w:r w:rsidRPr="00DE1F41">
        <w:rPr>
          <w:rFonts w:ascii="Myriad Pro" w:hAnsi="Myriad Pro" w:cs="Arial"/>
          <w:sz w:val="20"/>
          <w:szCs w:val="20"/>
        </w:rPr>
        <w:t xml:space="preserve"> organizacj</w:t>
      </w:r>
      <w:r w:rsidR="00984746" w:rsidRPr="00DE1F41">
        <w:rPr>
          <w:rFonts w:ascii="Myriad Pro" w:hAnsi="Myriad Pro" w:cs="Arial"/>
          <w:sz w:val="20"/>
          <w:szCs w:val="20"/>
        </w:rPr>
        <w:t>i</w:t>
      </w:r>
      <w:r w:rsidR="00A817DF" w:rsidRPr="00DE1F41">
        <w:rPr>
          <w:rFonts w:ascii="Myriad Pro" w:hAnsi="Myriad Pro" w:cs="Arial"/>
          <w:sz w:val="20"/>
          <w:szCs w:val="20"/>
        </w:rPr>
        <w:t>.</w:t>
      </w:r>
      <w:r w:rsidR="00017286" w:rsidRPr="00DE1F41">
        <w:rPr>
          <w:rFonts w:ascii="Myriad Pro" w:hAnsi="Myriad Pro" w:cs="Arial"/>
          <w:sz w:val="20"/>
          <w:szCs w:val="20"/>
        </w:rPr>
        <w:t xml:space="preserve"> </w:t>
      </w:r>
      <w:r w:rsidRPr="00DE1F41">
        <w:rPr>
          <w:rFonts w:ascii="Myriad Pro" w:hAnsi="Myriad Pro" w:cs="Arial"/>
          <w:sz w:val="20"/>
          <w:szCs w:val="20"/>
        </w:rPr>
        <w:t xml:space="preserve">W tym celu po zalogowaniu do systemu przejdź do sekcji </w:t>
      </w:r>
      <w:r w:rsidRPr="00DE1F41">
        <w:rPr>
          <w:rFonts w:ascii="Myriad Pro" w:hAnsi="Myriad Pro" w:cs="Arial"/>
          <w:b/>
          <w:i/>
          <w:sz w:val="20"/>
          <w:szCs w:val="20"/>
        </w:rPr>
        <w:t>Moje konto</w:t>
      </w:r>
      <w:r w:rsidRPr="00DE1F41">
        <w:rPr>
          <w:rFonts w:ascii="Myriad Pro" w:hAnsi="Myriad Pro" w:cs="Arial"/>
          <w:sz w:val="20"/>
          <w:szCs w:val="20"/>
        </w:rPr>
        <w:t xml:space="preserve"> i wybierz opcję </w:t>
      </w:r>
      <w:r w:rsidRPr="00DE1F41">
        <w:rPr>
          <w:rFonts w:ascii="Myriad Pro" w:hAnsi="Myriad Pro" w:cs="Arial"/>
          <w:b/>
          <w:i/>
          <w:sz w:val="20"/>
          <w:szCs w:val="20"/>
        </w:rPr>
        <w:t>Zarejestruj organizację</w:t>
      </w:r>
      <w:r w:rsidRPr="00DE1F41">
        <w:rPr>
          <w:rFonts w:ascii="Myriad Pro" w:hAnsi="Myriad Pro" w:cs="Arial"/>
          <w:sz w:val="20"/>
          <w:szCs w:val="20"/>
        </w:rPr>
        <w:t>. Wprowadź dane swojej organizacji</w:t>
      </w:r>
      <w:r w:rsidR="00FD2870" w:rsidRPr="00DE1F41">
        <w:rPr>
          <w:rFonts w:ascii="Myriad Pro" w:hAnsi="Myriad Pro" w:cs="Arial"/>
          <w:sz w:val="20"/>
          <w:szCs w:val="20"/>
        </w:rPr>
        <w:t>,</w:t>
      </w:r>
      <w:r w:rsidRPr="00DE1F41">
        <w:rPr>
          <w:rFonts w:ascii="Myriad Pro" w:hAnsi="Myriad Pro" w:cs="Arial"/>
          <w:sz w:val="20"/>
          <w:szCs w:val="20"/>
        </w:rPr>
        <w:t xml:space="preserve"> te dane będą potem widoczne we wniosku.</w:t>
      </w:r>
      <w:r w:rsidR="00FD2870" w:rsidRPr="00DE1F41">
        <w:rPr>
          <w:rFonts w:ascii="Myriad Pro" w:hAnsi="Myriad Pro" w:cs="Arial"/>
          <w:sz w:val="20"/>
          <w:szCs w:val="20"/>
        </w:rPr>
        <w:t xml:space="preserve"> </w:t>
      </w:r>
      <w:r w:rsidR="005D273E" w:rsidRPr="00DE1F41">
        <w:rPr>
          <w:rFonts w:ascii="Myriad Pro" w:hAnsi="Myriad Pro" w:cs="Arial"/>
          <w:sz w:val="20"/>
          <w:szCs w:val="20"/>
        </w:rPr>
        <w:t xml:space="preserve"> </w:t>
      </w:r>
    </w:p>
    <w:p w14:paraId="7DCB0EB7" w14:textId="7327D2D4" w:rsidR="00DB36E0" w:rsidRPr="00DE1F41" w:rsidRDefault="005D273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pole – </w:t>
      </w:r>
      <w:r w:rsidRPr="00DE1F41">
        <w:rPr>
          <w:rFonts w:ascii="Myriad Pro" w:hAnsi="Myriad Pro" w:cs="Arial"/>
          <w:b/>
          <w:i/>
          <w:sz w:val="20"/>
          <w:szCs w:val="20"/>
        </w:rPr>
        <w:t>email</w:t>
      </w:r>
      <w:r w:rsidR="00F946C6">
        <w:rPr>
          <w:rFonts w:ascii="Myriad Pro" w:hAnsi="Myriad Pro" w:cs="Arial"/>
          <w:b/>
          <w:i/>
          <w:sz w:val="20"/>
          <w:szCs w:val="20"/>
        </w:rPr>
        <w:t xml:space="preserve">  </w:t>
      </w:r>
      <w:r w:rsidRPr="00DE1F41">
        <w:rPr>
          <w:rFonts w:ascii="Myriad Pro" w:hAnsi="Myriad Pro" w:cs="Arial"/>
          <w:sz w:val="20"/>
          <w:szCs w:val="20"/>
        </w:rPr>
        <w:t>wprowadź</w:t>
      </w:r>
      <w:r w:rsidR="00701D39" w:rsidRPr="00DE1F41">
        <w:rPr>
          <w:rFonts w:ascii="Myriad Pro" w:hAnsi="Myriad Pro" w:cs="Arial"/>
          <w:sz w:val="20"/>
          <w:szCs w:val="20"/>
        </w:rPr>
        <w:t xml:space="preserve"> właściwy </w:t>
      </w:r>
      <w:r w:rsidRPr="00DE1F41">
        <w:rPr>
          <w:rFonts w:ascii="Myriad Pro" w:hAnsi="Myriad Pro" w:cs="Arial"/>
          <w:sz w:val="20"/>
          <w:szCs w:val="20"/>
        </w:rPr>
        <w:t>adres mailowy</w:t>
      </w:r>
      <w:r w:rsidR="001B244A" w:rsidRPr="00DE1F41">
        <w:rPr>
          <w:rFonts w:ascii="Myriad Pro" w:hAnsi="Myriad Pro" w:cs="Arial"/>
          <w:sz w:val="20"/>
          <w:szCs w:val="20"/>
        </w:rPr>
        <w:t xml:space="preserve"> osoby zarządzającej kontem w systemie SOWA</w:t>
      </w:r>
      <w:r w:rsidR="00097FEC" w:rsidRPr="00DE1F41">
        <w:rPr>
          <w:rFonts w:ascii="Myriad Pro" w:hAnsi="Myriad Pro" w:cs="Arial"/>
          <w:sz w:val="20"/>
          <w:szCs w:val="20"/>
        </w:rPr>
        <w:t xml:space="preserve"> EFS</w:t>
      </w:r>
      <w:r w:rsidR="001B244A" w:rsidRPr="00DE1F41">
        <w:rPr>
          <w:rFonts w:ascii="Myriad Pro" w:hAnsi="Myriad Pro" w:cs="Arial"/>
          <w:sz w:val="20"/>
          <w:szCs w:val="20"/>
        </w:rPr>
        <w:t>. Na wskazany adres – e-mail będą dostarczane powiadomienia i komunikaty wysyłane przez system SOWA</w:t>
      </w:r>
      <w:r w:rsidR="00097FEC" w:rsidRPr="00DE1F41">
        <w:rPr>
          <w:rFonts w:ascii="Myriad Pro" w:hAnsi="Myriad Pro" w:cs="Arial"/>
          <w:sz w:val="20"/>
          <w:szCs w:val="20"/>
        </w:rPr>
        <w:t xml:space="preserve"> EFS</w:t>
      </w:r>
      <w:r w:rsidR="001B244A" w:rsidRPr="00DE1F41">
        <w:rPr>
          <w:rFonts w:ascii="Myriad Pro" w:hAnsi="Myriad Pro" w:cs="Arial"/>
          <w:sz w:val="20"/>
          <w:szCs w:val="20"/>
        </w:rPr>
        <w:t xml:space="preserve">, dotyczące naboru </w:t>
      </w:r>
      <w:r w:rsidR="00F946C6">
        <w:rPr>
          <w:rFonts w:ascii="Myriad Pro" w:hAnsi="Myriad Pro" w:cs="Arial"/>
          <w:sz w:val="20"/>
          <w:szCs w:val="20"/>
        </w:rPr>
        <w:br/>
      </w:r>
      <w:r w:rsidR="001B244A" w:rsidRPr="00DE1F41">
        <w:rPr>
          <w:rFonts w:ascii="Myriad Pro" w:hAnsi="Myriad Pro" w:cs="Arial"/>
          <w:sz w:val="20"/>
          <w:szCs w:val="20"/>
        </w:rPr>
        <w:t>i wniosku składanego w odpowiedzi na nabór.</w:t>
      </w:r>
    </w:p>
    <w:p w14:paraId="72007066" w14:textId="77777777" w:rsidR="00FD2870" w:rsidRPr="00DE1F41" w:rsidRDefault="0099371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Utworzenie profilu organizacji jest jednorazowe i będzie wykorzystywane do dalszych prac w</w:t>
      </w:r>
      <w:r w:rsidR="00701D39" w:rsidRPr="00DE1F41">
        <w:rPr>
          <w:rFonts w:ascii="Myriad Pro" w:hAnsi="Myriad Pro" w:cs="Arial"/>
          <w:sz w:val="20"/>
          <w:szCs w:val="20"/>
        </w:rPr>
        <w:t> </w:t>
      </w:r>
      <w:r w:rsidRPr="00DE1F41">
        <w:rPr>
          <w:rFonts w:ascii="Myriad Pro" w:hAnsi="Myriad Pro" w:cs="Arial"/>
          <w:sz w:val="20"/>
          <w:szCs w:val="20"/>
        </w:rPr>
        <w:t>systemie SOWA</w:t>
      </w:r>
      <w:r w:rsidR="00097FEC" w:rsidRPr="00DE1F41">
        <w:rPr>
          <w:rFonts w:ascii="Myriad Pro" w:hAnsi="Myriad Pro" w:cs="Arial"/>
          <w:sz w:val="20"/>
          <w:szCs w:val="20"/>
        </w:rPr>
        <w:t xml:space="preserve"> EFS</w:t>
      </w:r>
      <w:r w:rsidR="00984746" w:rsidRPr="00DE1F41">
        <w:rPr>
          <w:rFonts w:ascii="Myriad Pro" w:hAnsi="Myriad Pro" w:cs="Arial"/>
          <w:sz w:val="20"/>
          <w:szCs w:val="20"/>
        </w:rPr>
        <w:t>, także</w:t>
      </w:r>
      <w:r w:rsidRPr="00DE1F41">
        <w:rPr>
          <w:rFonts w:ascii="Myriad Pro" w:hAnsi="Myriad Pro" w:cs="Arial"/>
          <w:sz w:val="20"/>
          <w:szCs w:val="20"/>
        </w:rPr>
        <w:t xml:space="preserve"> w ram</w:t>
      </w:r>
      <w:r w:rsidR="00017286" w:rsidRPr="00DE1F41">
        <w:rPr>
          <w:rFonts w:ascii="Myriad Pro" w:hAnsi="Myriad Pro" w:cs="Arial"/>
          <w:sz w:val="20"/>
          <w:szCs w:val="20"/>
        </w:rPr>
        <w:t>ach innych naborów.</w:t>
      </w:r>
    </w:p>
    <w:p w14:paraId="092D4DE7" w14:textId="3F43692E" w:rsidR="008263A5" w:rsidRPr="00DE1F41" w:rsidRDefault="0016317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Numer naboru zostanie przekazany przez ION w ogłoszeniu o naborze, opublikowanym na stronach  https://funduszeue.wzp.pl oraz www.funduszeeuropejskie.gov.pl</w:t>
      </w:r>
    </w:p>
    <w:p w14:paraId="076C5027" w14:textId="1354D03B" w:rsidR="00473F1C" w:rsidRPr="00DE1F41" w:rsidRDefault="00473F1C" w:rsidP="002A153E">
      <w:pPr>
        <w:spacing w:before="120" w:after="120" w:line="271" w:lineRule="auto"/>
        <w:jc w:val="both"/>
        <w:rPr>
          <w:rFonts w:ascii="Myriad Pro" w:hAnsi="Myriad Pro" w:cs="Arial"/>
          <w:b/>
          <w:sz w:val="20"/>
          <w:szCs w:val="20"/>
        </w:rPr>
      </w:pPr>
    </w:p>
    <w:p w14:paraId="1234D76B" w14:textId="614BA994" w:rsidR="00561701" w:rsidRPr="00DE1F41" w:rsidRDefault="00473F1C" w:rsidP="002A153E">
      <w:pPr>
        <w:spacing w:before="120" w:after="120" w:line="271" w:lineRule="auto"/>
        <w:jc w:val="both"/>
        <w:rPr>
          <w:rFonts w:ascii="Myriad Pro" w:hAnsi="Myriad Pro" w:cs="Arial"/>
          <w:b/>
          <w:sz w:val="20"/>
          <w:szCs w:val="20"/>
        </w:rPr>
      </w:pPr>
      <w:r w:rsidRPr="00DE1F41">
        <w:rPr>
          <w:rFonts w:ascii="Myriad Pro" w:hAnsi="Myriad Pro" w:cs="Arial"/>
          <w:b/>
          <w:sz w:val="20"/>
          <w:szCs w:val="20"/>
        </w:rPr>
        <w:t>Miej na uwadze, że przygotowując wniosek korzystasz z systemu, w którym:</w:t>
      </w:r>
      <w:r w:rsidR="00561701" w:rsidRPr="00DE1F41">
        <w:rPr>
          <w:rFonts w:ascii="Myriad Pro" w:hAnsi="Myriad Pro" w:cs="Arial"/>
          <w:b/>
          <w:sz w:val="20"/>
          <w:szCs w:val="20"/>
        </w:rPr>
        <w:t xml:space="preserve"> </w:t>
      </w:r>
    </w:p>
    <w:p w14:paraId="1038EFED" w14:textId="756E450A"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poszczególne pola we wniosku zawierają limity znaków;</w:t>
      </w:r>
    </w:p>
    <w:p w14:paraId="73591895" w14:textId="77777777"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 xml:space="preserve">zapisywanie treści następuje po kliknięciu przycisku </w:t>
      </w:r>
      <w:r w:rsidRPr="00DE1F41">
        <w:rPr>
          <w:rFonts w:ascii="Myriad Pro" w:hAnsi="Myriad Pro" w:cs="Arial"/>
          <w:b/>
          <w:i/>
          <w:sz w:val="20"/>
          <w:szCs w:val="20"/>
        </w:rPr>
        <w:t>Zapisz</w:t>
      </w:r>
      <w:r w:rsidRPr="00DE1F41">
        <w:rPr>
          <w:rFonts w:ascii="Myriad Pro" w:hAnsi="Myriad Pro" w:cs="Arial"/>
          <w:sz w:val="20"/>
          <w:szCs w:val="20"/>
        </w:rPr>
        <w:t xml:space="preserve">, a przejście do kolejnej sekcji po kliknięciu przycisku </w:t>
      </w:r>
      <w:r w:rsidRPr="00DE1F41">
        <w:rPr>
          <w:rFonts w:ascii="Myriad Pro" w:hAnsi="Myriad Pro" w:cs="Arial"/>
          <w:b/>
          <w:i/>
          <w:sz w:val="20"/>
          <w:szCs w:val="20"/>
        </w:rPr>
        <w:t>Zatwierdź i przejdź dalej</w:t>
      </w:r>
      <w:r w:rsidRPr="00DE1F41">
        <w:rPr>
          <w:rFonts w:ascii="Myriad Pro" w:hAnsi="Myriad Pro" w:cs="Arial"/>
          <w:sz w:val="20"/>
          <w:szCs w:val="20"/>
        </w:rPr>
        <w:t>;</w:t>
      </w:r>
    </w:p>
    <w:p w14:paraId="3C1102E4" w14:textId="77777777"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uzupełniając wniosek, pamiętaj, że przejście do niektórych sekcji uzależnione jest od wprowadzenia wszystkich wymaganych informacji w</w:t>
      </w:r>
      <w:r w:rsidR="00984746" w:rsidRPr="00DE1F41">
        <w:rPr>
          <w:rFonts w:ascii="Myriad Pro" w:hAnsi="Myriad Pro" w:cs="Arial"/>
          <w:sz w:val="20"/>
          <w:szCs w:val="20"/>
        </w:rPr>
        <w:t>e</w:t>
      </w:r>
      <w:r w:rsidRPr="00DE1F41">
        <w:rPr>
          <w:rFonts w:ascii="Myriad Pro" w:hAnsi="Myriad Pro" w:cs="Arial"/>
          <w:sz w:val="20"/>
          <w:szCs w:val="20"/>
        </w:rPr>
        <w:t xml:space="preserve"> </w:t>
      </w:r>
      <w:r w:rsidR="00984746" w:rsidRPr="00DE1F41">
        <w:rPr>
          <w:rFonts w:ascii="Myriad Pro" w:hAnsi="Myriad Pro" w:cs="Arial"/>
          <w:sz w:val="20"/>
          <w:szCs w:val="20"/>
        </w:rPr>
        <w:t>wcześniejszych</w:t>
      </w:r>
      <w:r w:rsidRPr="00DE1F41">
        <w:rPr>
          <w:rFonts w:ascii="Myriad Pro" w:hAnsi="Myriad Pro" w:cs="Arial"/>
          <w:sz w:val="20"/>
          <w:szCs w:val="20"/>
        </w:rPr>
        <w:t xml:space="preserve"> zakładkach;</w:t>
      </w:r>
    </w:p>
    <w:p w14:paraId="73A8BAEB" w14:textId="77777777"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część pól jest nieedytowalna, system automatycznie wypełnia te pola na podstawie danych wcześniej wprowadzonych</w:t>
      </w:r>
      <w:r w:rsidR="00B808CF" w:rsidRPr="00DE1F41">
        <w:rPr>
          <w:rFonts w:ascii="Myriad Pro" w:hAnsi="Myriad Pro" w:cs="Arial"/>
          <w:sz w:val="20"/>
          <w:szCs w:val="20"/>
        </w:rPr>
        <w:t xml:space="preserve"> przez ION</w:t>
      </w:r>
      <w:r w:rsidRPr="00DE1F41">
        <w:rPr>
          <w:rFonts w:ascii="Myriad Pro" w:hAnsi="Myriad Pro" w:cs="Arial"/>
          <w:sz w:val="20"/>
          <w:szCs w:val="20"/>
        </w:rPr>
        <w:t>;</w:t>
      </w:r>
    </w:p>
    <w:p w14:paraId="2B17BE43" w14:textId="37C52F84"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w polach przeznaczonych do wpisania kwoty lub wartości liczbowej nie wpis</w:t>
      </w:r>
      <w:r w:rsidR="00B808CF" w:rsidRPr="00DE1F41">
        <w:rPr>
          <w:rFonts w:ascii="Myriad Pro" w:hAnsi="Myriad Pro" w:cs="Arial"/>
          <w:sz w:val="20"/>
          <w:szCs w:val="20"/>
        </w:rPr>
        <w:t>uj</w:t>
      </w:r>
      <w:r w:rsidRPr="00DE1F41">
        <w:rPr>
          <w:rFonts w:ascii="Myriad Pro" w:hAnsi="Myriad Pro" w:cs="Arial"/>
          <w:sz w:val="20"/>
          <w:szCs w:val="20"/>
        </w:rPr>
        <w:t xml:space="preserve"> liter ani znaków specjalnych</w:t>
      </w:r>
      <w:r w:rsidR="00A7437D" w:rsidRPr="00DE1F41">
        <w:rPr>
          <w:rFonts w:ascii="Myriad Pro" w:hAnsi="Myriad Pro" w:cs="Arial"/>
          <w:sz w:val="20"/>
          <w:szCs w:val="20"/>
        </w:rPr>
        <w:t>.</w:t>
      </w:r>
    </w:p>
    <w:p w14:paraId="48F8D9B6" w14:textId="77777777" w:rsidR="00473F1C" w:rsidRPr="00DE1F41" w:rsidRDefault="00473F1C" w:rsidP="002A153E">
      <w:pPr>
        <w:autoSpaceDE w:val="0"/>
        <w:autoSpaceDN w:val="0"/>
        <w:adjustRightInd w:val="0"/>
        <w:spacing w:before="120" w:after="120" w:line="271" w:lineRule="auto"/>
        <w:jc w:val="both"/>
        <w:rPr>
          <w:rFonts w:ascii="Myriad Pro" w:hAnsi="Myriad Pro" w:cs="Arial"/>
          <w:b/>
          <w:sz w:val="20"/>
          <w:szCs w:val="20"/>
        </w:rPr>
      </w:pPr>
      <w:r w:rsidRPr="00DE1F41">
        <w:rPr>
          <w:rFonts w:ascii="Myriad Pro" w:hAnsi="Myriad Pro" w:cs="Arial"/>
          <w:b/>
          <w:sz w:val="20"/>
          <w:szCs w:val="20"/>
        </w:rPr>
        <w:t xml:space="preserve">Pamiętaj! </w:t>
      </w:r>
    </w:p>
    <w:p w14:paraId="0DC50585" w14:textId="5EA52A3E" w:rsidR="00473F1C" w:rsidRPr="00DE1F41" w:rsidRDefault="00473F1C" w:rsidP="002A153E">
      <w:pPr>
        <w:autoSpaceDE w:val="0"/>
        <w:autoSpaceDN w:val="0"/>
        <w:adjustRightInd w:val="0"/>
        <w:spacing w:before="120" w:after="120" w:line="271" w:lineRule="auto"/>
        <w:ind w:left="360"/>
        <w:jc w:val="both"/>
        <w:rPr>
          <w:rFonts w:ascii="Myriad Pro" w:eastAsia="MyriadPro-Regular" w:hAnsi="Myriad Pro" w:cs="Arial"/>
          <w:sz w:val="20"/>
          <w:szCs w:val="20"/>
        </w:rPr>
      </w:pPr>
      <w:r w:rsidRPr="00DE1F41">
        <w:rPr>
          <w:rFonts w:ascii="Myriad Pro" w:hAnsi="Myriad Pro" w:cs="Arial"/>
          <w:sz w:val="20"/>
          <w:szCs w:val="20"/>
        </w:rPr>
        <w:t xml:space="preserve">Treść Twojego wniosku zostanie zweryfikowana pod kątem spełnienia </w:t>
      </w:r>
      <w:r w:rsidR="000A1F9D">
        <w:rPr>
          <w:rFonts w:ascii="Myriad Pro" w:hAnsi="Myriad Pro" w:cs="Arial"/>
          <w:sz w:val="20"/>
          <w:szCs w:val="20"/>
        </w:rPr>
        <w:t>warunku udzielenia wsparcia:</w:t>
      </w:r>
      <w:r w:rsidRPr="00DE1F41">
        <w:rPr>
          <w:rFonts w:ascii="Myriad Pro" w:hAnsi="Myriad Pro" w:cs="Arial"/>
          <w:sz w:val="20"/>
          <w:szCs w:val="20"/>
        </w:rPr>
        <w:t xml:space="preserve"> </w:t>
      </w:r>
      <w:r w:rsidRPr="00DE1F41">
        <w:rPr>
          <w:rFonts w:ascii="Myriad Pro" w:eastAsia="MyriadPro-Regular" w:hAnsi="Myriad Pro" w:cs="Arial"/>
          <w:sz w:val="20"/>
          <w:szCs w:val="20"/>
        </w:rPr>
        <w:t>„Możliwość oceny merytorycznej wniosku”, dlatego przygotowując wniosek powinieneś przestrzegać następujących zasad:</w:t>
      </w:r>
    </w:p>
    <w:p w14:paraId="5A717018" w14:textId="76D80DD0" w:rsidR="00473F1C" w:rsidRPr="00DE1F41" w:rsidRDefault="00473F1C" w:rsidP="002A153E">
      <w:pPr>
        <w:pStyle w:val="Akapitzlist"/>
        <w:numPr>
          <w:ilvl w:val="0"/>
          <w:numId w:val="4"/>
        </w:numPr>
        <w:autoSpaceDE w:val="0"/>
        <w:autoSpaceDN w:val="0"/>
        <w:adjustRightInd w:val="0"/>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wszystkie pola we wniosku i/lub załącznikach wypełnij w języku polskim,</w:t>
      </w:r>
    </w:p>
    <w:p w14:paraId="4CE62C13" w14:textId="77777777" w:rsidR="00473F1C" w:rsidRPr="00DE1F41" w:rsidRDefault="00473F1C" w:rsidP="002A153E">
      <w:pPr>
        <w:pStyle w:val="Akapitzlist"/>
        <w:numPr>
          <w:ilvl w:val="0"/>
          <w:numId w:val="4"/>
        </w:numPr>
        <w:autoSpaceDE w:val="0"/>
        <w:autoSpaceDN w:val="0"/>
        <w:adjustRightInd w:val="0"/>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wypełnij prawidłowo dane teleadresowe,</w:t>
      </w:r>
    </w:p>
    <w:p w14:paraId="3535A933" w14:textId="3526ABDB" w:rsidR="00473F1C" w:rsidRPr="00DE1F41" w:rsidRDefault="00473F1C" w:rsidP="002A153E">
      <w:pPr>
        <w:pStyle w:val="Akapitzlist"/>
        <w:numPr>
          <w:ilvl w:val="0"/>
          <w:numId w:val="4"/>
        </w:numPr>
        <w:autoSpaceDE w:val="0"/>
        <w:autoSpaceDN w:val="0"/>
        <w:adjustRightInd w:val="0"/>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 xml:space="preserve">dopilnuj, aby treść wniosku i załączników była zrozumiała, ponieważ oceniający dokona weryfikacji zrozumiałości tekstu wniosku: </w:t>
      </w:r>
    </w:p>
    <w:p w14:paraId="2C8DAE01" w14:textId="77777777" w:rsidR="000A1F9D"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t>wniosek wypełnij starannie;</w:t>
      </w:r>
    </w:p>
    <w:p w14:paraId="72B5F0E8" w14:textId="77777777" w:rsidR="000A1F9D"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t>nie stosuj wielu skrótów (zwłaszcza nieoczywistych i powszechnie nieużywanych), gdyż może to prowadzić do utrudnienia w zrozumieniu lub niezrozumienia treści wniosku;</w:t>
      </w:r>
    </w:p>
    <w:p w14:paraId="120B0121" w14:textId="50ABE651" w:rsidR="000A1F9D"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lastRenderedPageBreak/>
        <w:t xml:space="preserve">informacje w poszczególnych sekcjach wpisuj jasno i konkretnie, tylko tak uzyskasz zamierzony efekt, </w:t>
      </w:r>
      <w:r w:rsidR="000A1F9D">
        <w:rPr>
          <w:rFonts w:ascii="Myriad Pro" w:hAnsi="Myriad Pro" w:cs="Arial"/>
          <w:sz w:val="20"/>
          <w:szCs w:val="20"/>
        </w:rPr>
        <w:br/>
      </w:r>
      <w:r w:rsidRPr="000A1F9D">
        <w:rPr>
          <w:rFonts w:ascii="Myriad Pro" w:hAnsi="Myriad Pro" w:cs="Arial"/>
          <w:sz w:val="20"/>
          <w:szCs w:val="20"/>
        </w:rPr>
        <w:t>a oceniający nie będzie musiał się domyślać jaka była intencja autora;</w:t>
      </w:r>
    </w:p>
    <w:p w14:paraId="46B828A9" w14:textId="1B8822CD" w:rsidR="00473F1C"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t>ogólnikowy, niespójny oraz niejednoznaczny sposób opisu projektu uniemożliwia pozytywną ocenę wniosku</w:t>
      </w:r>
      <w:r w:rsidR="000A1F9D">
        <w:rPr>
          <w:rFonts w:ascii="Myriad Pro" w:hAnsi="Myriad Pro" w:cs="Arial"/>
          <w:sz w:val="20"/>
          <w:szCs w:val="20"/>
        </w:rPr>
        <w:t>.</w:t>
      </w:r>
    </w:p>
    <w:p w14:paraId="21FCAB92" w14:textId="683D3DBF" w:rsidR="00473F1C" w:rsidRPr="00DE1F41" w:rsidRDefault="00473F1C" w:rsidP="002A153E">
      <w:pPr>
        <w:pStyle w:val="Akapitzlist"/>
        <w:autoSpaceDE w:val="0"/>
        <w:autoSpaceDN w:val="0"/>
        <w:adjustRightInd w:val="0"/>
        <w:spacing w:before="120" w:after="120" w:line="271" w:lineRule="auto"/>
        <w:jc w:val="both"/>
        <w:rPr>
          <w:rFonts w:ascii="Myriad Pro" w:hAnsi="Myriad Pro" w:cs="Arial"/>
          <w:sz w:val="20"/>
          <w:szCs w:val="20"/>
        </w:rPr>
      </w:pPr>
      <w:r w:rsidRPr="00DE1F41">
        <w:rPr>
          <w:rFonts w:ascii="Myriad Pro" w:eastAsia="MyriadPro-Regular" w:hAnsi="Myriad Pro" w:cs="Arial"/>
          <w:sz w:val="20"/>
          <w:szCs w:val="20"/>
        </w:rPr>
        <w:t xml:space="preserve">Weryfikacja zrozumiałości tekstu wniosku o </w:t>
      </w:r>
      <w:r w:rsidR="000E2F99" w:rsidRPr="00DE1F41">
        <w:rPr>
          <w:rFonts w:ascii="Myriad Pro" w:eastAsia="MyriadPro-Regular" w:hAnsi="Myriad Pro" w:cs="Arial"/>
          <w:sz w:val="20"/>
          <w:szCs w:val="20"/>
        </w:rPr>
        <w:t>wsparcie</w:t>
      </w:r>
      <w:r w:rsidRPr="00DE1F41">
        <w:rPr>
          <w:rFonts w:ascii="Myriad Pro" w:eastAsia="MyriadPro-Regular" w:hAnsi="Myriad Pro" w:cs="Arial"/>
          <w:sz w:val="20"/>
          <w:szCs w:val="20"/>
        </w:rPr>
        <w:t xml:space="preserve"> polega na sprawdzeniu, czy jest on czytelny, a dokładniej, czy został napisany zgodnie z zasadami języka polskiego w sposób pozwalający na poznanie jego sensu i istoty oraz czy oceniający może szybko i łatwo przetworzyć jego treść.</w:t>
      </w:r>
      <w:r w:rsidRPr="00DE1F41">
        <w:rPr>
          <w:rFonts w:ascii="Myriad Pro" w:hAnsi="Myriad Pro" w:cs="Arial"/>
          <w:sz w:val="20"/>
          <w:szCs w:val="20"/>
        </w:rPr>
        <w:t xml:space="preserve"> Zrozumiałość tekstu będzie analizowana w całym wniosku o </w:t>
      </w:r>
      <w:r w:rsidR="00000661" w:rsidRPr="00DE1F41">
        <w:rPr>
          <w:rFonts w:ascii="Myriad Pro" w:hAnsi="Myriad Pro" w:cs="Arial"/>
          <w:sz w:val="20"/>
          <w:szCs w:val="20"/>
        </w:rPr>
        <w:t>wsparcie</w:t>
      </w:r>
      <w:r w:rsidRPr="00DE1F41">
        <w:rPr>
          <w:rFonts w:ascii="Myriad Pro" w:hAnsi="Myriad Pro" w:cs="Arial"/>
          <w:sz w:val="20"/>
          <w:szCs w:val="20"/>
        </w:rPr>
        <w:t xml:space="preserve">. Zostanie sprawdzone, czy na  </w:t>
      </w:r>
      <w:r w:rsidRPr="00DE1F41">
        <w:rPr>
          <w:rFonts w:ascii="Myriad Pro" w:eastAsia="MyriadPro-Regular" w:hAnsi="Myriad Pro" w:cs="Arial"/>
          <w:sz w:val="20"/>
          <w:szCs w:val="20"/>
        </w:rPr>
        <w:t>podstawie informacji zawartych we wniosku oceniający może stwierdzić, co Wnioskodawca w ramach danego projektu zaplanował.</w:t>
      </w:r>
      <w:r w:rsidRPr="00DE1F41">
        <w:rPr>
          <w:rFonts w:ascii="Myriad Pro" w:hAnsi="Myriad Pro" w:cs="Arial"/>
          <w:sz w:val="20"/>
          <w:szCs w:val="20"/>
        </w:rPr>
        <w:t xml:space="preserve"> </w:t>
      </w:r>
    </w:p>
    <w:p w14:paraId="1D2BB19C" w14:textId="77777777" w:rsidR="00F70541" w:rsidRPr="00DE1F41" w:rsidRDefault="00F70541" w:rsidP="002A153E">
      <w:pPr>
        <w:pStyle w:val="Akapitzlist"/>
        <w:numPr>
          <w:ilvl w:val="0"/>
          <w:numId w:val="15"/>
        </w:numPr>
        <w:autoSpaceDE w:val="0"/>
        <w:autoSpaceDN w:val="0"/>
        <w:adjustRightInd w:val="0"/>
        <w:spacing w:before="120" w:after="120" w:line="271" w:lineRule="auto"/>
        <w:ind w:left="709" w:hanging="283"/>
        <w:jc w:val="both"/>
        <w:rPr>
          <w:rFonts w:ascii="Myriad Pro" w:eastAsia="MyriadPro-Regular" w:hAnsi="Myriad Pro" w:cs="Arial"/>
          <w:sz w:val="20"/>
          <w:szCs w:val="20"/>
        </w:rPr>
      </w:pPr>
      <w:r w:rsidRPr="00DE1F41">
        <w:rPr>
          <w:rFonts w:ascii="Myriad Pro" w:eastAsia="MyriadPro-Regular" w:hAnsi="Myriad Pro" w:cs="Arial"/>
          <w:sz w:val="20"/>
          <w:szCs w:val="20"/>
        </w:rPr>
        <w:t>wypełnij i załącz wszystkie wymagane załączniki (jeśli dotyczy).</w:t>
      </w:r>
    </w:p>
    <w:p w14:paraId="6FEF756C" w14:textId="77777777" w:rsidR="00325975" w:rsidRPr="00DE1F41" w:rsidRDefault="00325975" w:rsidP="002A153E">
      <w:pPr>
        <w:spacing w:before="120" w:after="120" w:line="271" w:lineRule="auto"/>
        <w:jc w:val="both"/>
        <w:rPr>
          <w:rFonts w:ascii="Myriad Pro" w:hAnsi="Myriad Pro" w:cs="Arial"/>
          <w:sz w:val="20"/>
          <w:szCs w:val="20"/>
        </w:rPr>
      </w:pPr>
    </w:p>
    <w:p w14:paraId="67553A2B" w14:textId="4203EEF6" w:rsidR="00801555" w:rsidRPr="00DE1F41" w:rsidRDefault="00801555"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5" w:name="_Toc191555411"/>
      <w:r w:rsidRPr="00DE1F41">
        <w:rPr>
          <w:rFonts w:ascii="Myriad Pro" w:hAnsi="Myriad Pro" w:cs="Arial"/>
          <w:b/>
          <w:color w:val="auto"/>
          <w:sz w:val="20"/>
          <w:szCs w:val="20"/>
        </w:rPr>
        <w:t>Informacje o projekcie</w:t>
      </w:r>
      <w:bookmarkEnd w:id="5"/>
    </w:p>
    <w:p w14:paraId="4BA56447" w14:textId="5945F577" w:rsidR="00ED2489" w:rsidRPr="00DE1F41" w:rsidRDefault="008D52C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A06818" w:rsidRPr="00DE1F41">
        <w:rPr>
          <w:rFonts w:ascii="Myriad Pro" w:hAnsi="Myriad Pro" w:cs="Arial"/>
          <w:sz w:val="20"/>
          <w:szCs w:val="20"/>
        </w:rPr>
        <w:t>ta</w:t>
      </w:r>
      <w:r w:rsidRPr="00DE1F41">
        <w:rPr>
          <w:rFonts w:ascii="Myriad Pro" w:hAnsi="Myriad Pro" w:cs="Arial"/>
          <w:sz w:val="20"/>
          <w:szCs w:val="20"/>
        </w:rPr>
        <w:t xml:space="preserve"> zawiera</w:t>
      </w:r>
      <w:r w:rsidR="00A817DF" w:rsidRPr="00DE1F41">
        <w:rPr>
          <w:rFonts w:ascii="Myriad Pro" w:hAnsi="Myriad Pro" w:cs="Arial"/>
          <w:sz w:val="20"/>
          <w:szCs w:val="20"/>
        </w:rPr>
        <w:t xml:space="preserve"> pola z</w:t>
      </w:r>
      <w:r w:rsidRPr="00DE1F41">
        <w:rPr>
          <w:rFonts w:ascii="Myriad Pro" w:hAnsi="Myriad Pro" w:cs="Arial"/>
          <w:sz w:val="20"/>
          <w:szCs w:val="20"/>
        </w:rPr>
        <w:t xml:space="preserve"> podstawow</w:t>
      </w:r>
      <w:r w:rsidR="00A817DF" w:rsidRPr="00DE1F41">
        <w:rPr>
          <w:rFonts w:ascii="Myriad Pro" w:hAnsi="Myriad Pro" w:cs="Arial"/>
          <w:sz w:val="20"/>
          <w:szCs w:val="20"/>
        </w:rPr>
        <w:t>ymi</w:t>
      </w:r>
      <w:r w:rsidRPr="00DE1F41">
        <w:rPr>
          <w:rFonts w:ascii="Myriad Pro" w:hAnsi="Myriad Pro" w:cs="Arial"/>
          <w:sz w:val="20"/>
          <w:szCs w:val="20"/>
        </w:rPr>
        <w:t xml:space="preserve"> informacj</w:t>
      </w:r>
      <w:r w:rsidR="00A817DF" w:rsidRPr="00DE1F41">
        <w:rPr>
          <w:rFonts w:ascii="Myriad Pro" w:hAnsi="Myriad Pro" w:cs="Arial"/>
          <w:sz w:val="20"/>
          <w:szCs w:val="20"/>
        </w:rPr>
        <w:t>ami</w:t>
      </w:r>
      <w:r w:rsidRPr="00DE1F41">
        <w:rPr>
          <w:rFonts w:ascii="Myriad Pro" w:hAnsi="Myriad Pro" w:cs="Arial"/>
          <w:sz w:val="20"/>
          <w:szCs w:val="20"/>
        </w:rPr>
        <w:t xml:space="preserve"> o projekcie.</w:t>
      </w:r>
      <w:r w:rsidR="00530566" w:rsidRPr="00DE1F41">
        <w:rPr>
          <w:rFonts w:ascii="Myriad Pro" w:hAnsi="Myriad Pro" w:cs="Arial"/>
          <w:sz w:val="20"/>
          <w:szCs w:val="20"/>
        </w:rPr>
        <w:t xml:space="preserve"> </w:t>
      </w:r>
      <w:r w:rsidR="00B11F07" w:rsidRPr="00DE1F41">
        <w:rPr>
          <w:rFonts w:ascii="Myriad Pro" w:hAnsi="Myriad Pro" w:cs="Arial"/>
          <w:sz w:val="20"/>
          <w:szCs w:val="20"/>
        </w:rPr>
        <w:t>Pola w tej sekcji w</w:t>
      </w:r>
      <w:r w:rsidR="00A06818" w:rsidRPr="00DE1F41">
        <w:rPr>
          <w:rFonts w:ascii="Myriad Pro" w:hAnsi="Myriad Pro" w:cs="Arial"/>
          <w:sz w:val="20"/>
          <w:szCs w:val="20"/>
        </w:rPr>
        <w:t> </w:t>
      </w:r>
      <w:r w:rsidR="00B11F07" w:rsidRPr="00DE1F41">
        <w:rPr>
          <w:rFonts w:ascii="Myriad Pro" w:hAnsi="Myriad Pro" w:cs="Arial"/>
          <w:sz w:val="20"/>
          <w:szCs w:val="20"/>
        </w:rPr>
        <w:t xml:space="preserve">większości wypełniane </w:t>
      </w:r>
      <w:r w:rsidR="00624FDF">
        <w:rPr>
          <w:rFonts w:ascii="Myriad Pro" w:hAnsi="Myriad Pro" w:cs="Arial"/>
          <w:sz w:val="20"/>
          <w:szCs w:val="20"/>
        </w:rPr>
        <w:br/>
      </w:r>
      <w:r w:rsidR="00B11F07" w:rsidRPr="00DE1F41">
        <w:rPr>
          <w:rFonts w:ascii="Myriad Pro" w:hAnsi="Myriad Pro" w:cs="Arial"/>
          <w:sz w:val="20"/>
          <w:szCs w:val="20"/>
        </w:rPr>
        <w:t xml:space="preserve">są automatycznie na podstawie informacji o naborze wprowadzonych do systemu przez </w:t>
      </w:r>
      <w:r w:rsidR="00A817DF" w:rsidRPr="00DE1F41">
        <w:rPr>
          <w:rFonts w:ascii="Myriad Pro" w:hAnsi="Myriad Pro" w:cs="Arial"/>
          <w:sz w:val="20"/>
          <w:szCs w:val="20"/>
        </w:rPr>
        <w:t>ION.</w:t>
      </w:r>
    </w:p>
    <w:p w14:paraId="2304DDC6" w14:textId="2AAA5CB9" w:rsidR="008F3002" w:rsidRDefault="00B11F07" w:rsidP="002A153E">
      <w:pPr>
        <w:pStyle w:val="Default"/>
        <w:spacing w:before="120" w:after="120" w:line="271" w:lineRule="auto"/>
        <w:jc w:val="both"/>
        <w:rPr>
          <w:rFonts w:ascii="Myriad Pro" w:hAnsi="Myriad Pro" w:cs="Arial"/>
          <w:color w:val="auto"/>
          <w:sz w:val="20"/>
          <w:szCs w:val="20"/>
        </w:rPr>
      </w:pPr>
      <w:r w:rsidRPr="00DE1F41">
        <w:rPr>
          <w:rFonts w:ascii="Myriad Pro" w:hAnsi="Myriad Pro" w:cs="Arial"/>
          <w:color w:val="auto"/>
          <w:sz w:val="20"/>
          <w:szCs w:val="20"/>
        </w:rPr>
        <w:t xml:space="preserve">Aby rozpocząć przygotowanie wniosku musisz utworzyć nowy projekt. </w:t>
      </w:r>
    </w:p>
    <w:p w14:paraId="37388D35" w14:textId="574292C0" w:rsidR="00F946C6" w:rsidRPr="00DE1F41" w:rsidRDefault="00F946C6" w:rsidP="00F946C6">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Uwaga! </w:t>
      </w:r>
      <w:r>
        <w:rPr>
          <w:rFonts w:ascii="Myriad Pro" w:hAnsi="Myriad Pro" w:cs="Arial"/>
          <w:b/>
          <w:sz w:val="20"/>
          <w:szCs w:val="20"/>
        </w:rPr>
        <w:t>N</w:t>
      </w:r>
      <w:r w:rsidRPr="00F946C6">
        <w:rPr>
          <w:rFonts w:ascii="Myriad Pro" w:hAnsi="Myriad Pro" w:cs="Arial"/>
          <w:b/>
          <w:sz w:val="20"/>
          <w:szCs w:val="20"/>
        </w:rPr>
        <w:t>abór dla projektu wybieranego w sposób niekonkurencyjny nie jest widoczny na publicznej liście naborów</w:t>
      </w:r>
      <w:r w:rsidRPr="00DE1F41">
        <w:rPr>
          <w:rFonts w:ascii="Myriad Pro" w:hAnsi="Myriad Pro" w:cs="Arial"/>
          <w:sz w:val="20"/>
          <w:szCs w:val="20"/>
        </w:rPr>
        <w:t>.</w:t>
      </w:r>
    </w:p>
    <w:p w14:paraId="3F7F6DAF" w14:textId="64B3E904" w:rsidR="000A1F9D" w:rsidRPr="00DE1F41" w:rsidRDefault="000A1F9D" w:rsidP="001D7D14">
      <w:pPr>
        <w:spacing w:before="120" w:after="120" w:line="271" w:lineRule="auto"/>
        <w:jc w:val="both"/>
        <w:rPr>
          <w:rFonts w:ascii="Myriad Pro" w:hAnsi="Myriad Pro" w:cs="Arial"/>
          <w:sz w:val="20"/>
          <w:szCs w:val="20"/>
        </w:rPr>
      </w:pPr>
      <w:r>
        <w:rPr>
          <w:rFonts w:ascii="Myriad Pro" w:hAnsi="Myriad Pro" w:cs="Arial"/>
          <w:sz w:val="20"/>
          <w:szCs w:val="20"/>
        </w:rPr>
        <w:t>W</w:t>
      </w:r>
      <w:r w:rsidRPr="00DE1F41">
        <w:rPr>
          <w:rFonts w:ascii="Myriad Pro" w:hAnsi="Myriad Pro" w:cs="Arial"/>
          <w:sz w:val="20"/>
          <w:szCs w:val="20"/>
        </w:rPr>
        <w:t xml:space="preserve"> bocznym menu systemu kliknij przycisk </w:t>
      </w:r>
      <w:r w:rsidRPr="00DE1F41">
        <w:rPr>
          <w:rFonts w:ascii="Myriad Pro" w:hAnsi="Myriad Pro" w:cs="Arial"/>
          <w:b/>
          <w:i/>
          <w:sz w:val="20"/>
          <w:szCs w:val="20"/>
        </w:rPr>
        <w:t>Moje projekty</w:t>
      </w:r>
      <w:r w:rsidRPr="00DE1F41">
        <w:rPr>
          <w:rFonts w:ascii="Myriad Pro" w:hAnsi="Myriad Pro" w:cs="Arial"/>
          <w:sz w:val="20"/>
          <w:szCs w:val="20"/>
        </w:rPr>
        <w:t xml:space="preserve"> następnie kliknij przycisk </w:t>
      </w:r>
      <w:r w:rsidRPr="00DE1F41">
        <w:rPr>
          <w:rFonts w:ascii="Myriad Pro" w:hAnsi="Myriad Pro" w:cs="Arial"/>
          <w:b/>
          <w:i/>
          <w:sz w:val="20"/>
          <w:szCs w:val="20"/>
        </w:rPr>
        <w:t>+ Dodaj nowy projekt</w:t>
      </w:r>
      <w:r w:rsidRPr="00DE1F41">
        <w:rPr>
          <w:rFonts w:ascii="Myriad Pro" w:hAnsi="Myriad Pro" w:cs="Arial"/>
          <w:sz w:val="20"/>
          <w:szCs w:val="20"/>
        </w:rPr>
        <w:t xml:space="preserve">. Wyświetli </w:t>
      </w:r>
      <w:r w:rsidR="00624FDF">
        <w:rPr>
          <w:rFonts w:ascii="Myriad Pro" w:hAnsi="Myriad Pro" w:cs="Arial"/>
          <w:sz w:val="20"/>
          <w:szCs w:val="20"/>
        </w:rPr>
        <w:br/>
      </w:r>
      <w:r w:rsidRPr="00DE1F41">
        <w:rPr>
          <w:rFonts w:ascii="Myriad Pro" w:hAnsi="Myriad Pro" w:cs="Arial"/>
          <w:sz w:val="20"/>
          <w:szCs w:val="20"/>
        </w:rPr>
        <w:t xml:space="preserve">się okno </w:t>
      </w:r>
      <w:r w:rsidRPr="00DE1F41">
        <w:rPr>
          <w:rFonts w:ascii="Myriad Pro" w:hAnsi="Myriad Pro" w:cs="Arial"/>
          <w:b/>
          <w:i/>
          <w:sz w:val="20"/>
          <w:szCs w:val="20"/>
        </w:rPr>
        <w:t>Utwórz projekt – wybór naboru</w:t>
      </w:r>
      <w:r w:rsidRPr="00DE1F41">
        <w:rPr>
          <w:rFonts w:ascii="Myriad Pro" w:hAnsi="Myriad Pro" w:cs="Arial"/>
          <w:sz w:val="20"/>
          <w:szCs w:val="20"/>
        </w:rPr>
        <w:t xml:space="preserve">, w którym należy wpisać numer naboru i kliknąć </w:t>
      </w:r>
      <w:r w:rsidRPr="00DE1F41">
        <w:rPr>
          <w:rFonts w:ascii="Myriad Pro" w:hAnsi="Myriad Pro" w:cs="Arial"/>
          <w:b/>
          <w:i/>
          <w:sz w:val="20"/>
          <w:szCs w:val="20"/>
        </w:rPr>
        <w:t>„dalej”</w:t>
      </w:r>
      <w:r w:rsidR="00745EA9">
        <w:rPr>
          <w:rFonts w:ascii="Myriad Pro" w:hAnsi="Myriad Pro" w:cs="Arial"/>
          <w:b/>
          <w:i/>
          <w:sz w:val="20"/>
          <w:szCs w:val="20"/>
        </w:rPr>
        <w:t>.</w:t>
      </w:r>
    </w:p>
    <w:p w14:paraId="3DCEC15B" w14:textId="11133349" w:rsidR="0004446D" w:rsidRPr="001D7D14" w:rsidRDefault="0004446D" w:rsidP="002A153E">
      <w:pPr>
        <w:pStyle w:val="Default"/>
        <w:spacing w:before="120" w:after="120" w:line="271" w:lineRule="auto"/>
        <w:jc w:val="both"/>
        <w:rPr>
          <w:rFonts w:ascii="Myriad Pro" w:hAnsi="Myriad Pro" w:cs="Arial"/>
          <w:color w:val="auto"/>
          <w:sz w:val="20"/>
          <w:szCs w:val="20"/>
          <w:u w:val="single"/>
        </w:rPr>
      </w:pPr>
      <w:r w:rsidRPr="001D7D14">
        <w:rPr>
          <w:rFonts w:ascii="Myriad Pro" w:hAnsi="Myriad Pro" w:cs="Arial"/>
          <w:color w:val="auto"/>
          <w:sz w:val="20"/>
          <w:szCs w:val="20"/>
          <w:u w:val="single"/>
        </w:rPr>
        <w:t>Wpisz numer naboru, który znajduje się w Regulaminie</w:t>
      </w:r>
      <w:r w:rsidR="00B25DC1" w:rsidRPr="001D7D14">
        <w:rPr>
          <w:rFonts w:ascii="Myriad Pro" w:hAnsi="Myriad Pro" w:cs="Arial"/>
          <w:color w:val="auto"/>
          <w:sz w:val="20"/>
          <w:szCs w:val="20"/>
          <w:u w:val="single"/>
        </w:rPr>
        <w:t xml:space="preserve"> </w:t>
      </w:r>
      <w:r w:rsidR="00F946C6" w:rsidRPr="001D7D14">
        <w:rPr>
          <w:rFonts w:ascii="Myriad Pro" w:hAnsi="Myriad Pro" w:cs="Arial"/>
          <w:color w:val="auto"/>
          <w:sz w:val="20"/>
          <w:szCs w:val="20"/>
          <w:u w:val="single"/>
        </w:rPr>
        <w:t>naboru</w:t>
      </w:r>
      <w:r w:rsidR="00A817DF" w:rsidRPr="001D7D14">
        <w:rPr>
          <w:rFonts w:ascii="Myriad Pro" w:hAnsi="Myriad Pro" w:cs="Arial"/>
          <w:color w:val="auto"/>
          <w:sz w:val="20"/>
          <w:szCs w:val="20"/>
          <w:u w:val="single"/>
        </w:rPr>
        <w:t>.</w:t>
      </w:r>
      <w:r w:rsidR="00725472" w:rsidRPr="001D7D14">
        <w:rPr>
          <w:rFonts w:ascii="Myriad Pro" w:hAnsi="Myriad Pro" w:cs="Arial"/>
          <w:color w:val="auto"/>
          <w:sz w:val="20"/>
          <w:szCs w:val="20"/>
          <w:u w:val="single"/>
        </w:rPr>
        <w:t xml:space="preserve"> </w:t>
      </w:r>
    </w:p>
    <w:p w14:paraId="3FDCA49D" w14:textId="77777777" w:rsidR="00B11F07"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Program </w:t>
      </w:r>
      <w:r w:rsidRPr="00DE1F41">
        <w:rPr>
          <w:rFonts w:ascii="Myriad Pro" w:hAnsi="Myriad Pro" w:cs="Arial"/>
          <w:sz w:val="20"/>
          <w:szCs w:val="20"/>
        </w:rPr>
        <w:t>– pole wypełniane automatycznie na podstawie informacji wprowadzonych przez ION</w:t>
      </w:r>
      <w:r w:rsidR="00B25DC1" w:rsidRPr="00DE1F41">
        <w:rPr>
          <w:rFonts w:ascii="Myriad Pro" w:hAnsi="Myriad Pro" w:cs="Arial"/>
          <w:sz w:val="20"/>
          <w:szCs w:val="20"/>
        </w:rPr>
        <w:t>;</w:t>
      </w:r>
      <w:r w:rsidRPr="00DE1F41">
        <w:rPr>
          <w:rFonts w:ascii="Myriad Pro" w:hAnsi="Myriad Pro" w:cs="Arial"/>
          <w:sz w:val="20"/>
          <w:szCs w:val="20"/>
        </w:rPr>
        <w:t>.</w:t>
      </w:r>
    </w:p>
    <w:p w14:paraId="0EA3EBBC" w14:textId="77777777" w:rsidR="00B11F07" w:rsidRPr="00DE1F41" w:rsidRDefault="00B11F07"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Priorytet</w:t>
      </w:r>
      <w:r w:rsidRPr="00DE1F41">
        <w:rPr>
          <w:rFonts w:ascii="Myriad Pro" w:hAnsi="Myriad Pro" w:cs="Arial"/>
          <w:sz w:val="20"/>
          <w:szCs w:val="20"/>
        </w:rPr>
        <w:t xml:space="preserve"> – pole wypełniane automatycznie na podstawie </w:t>
      </w:r>
      <w:r w:rsidR="00F66A84" w:rsidRPr="00DE1F41">
        <w:rPr>
          <w:rFonts w:ascii="Myriad Pro" w:hAnsi="Myriad Pro" w:cs="Arial"/>
          <w:sz w:val="20"/>
          <w:szCs w:val="20"/>
        </w:rPr>
        <w:t>informacji wprowadzonych przez ION</w:t>
      </w:r>
      <w:r w:rsidR="00B25DC1" w:rsidRPr="00DE1F41">
        <w:rPr>
          <w:rFonts w:ascii="Myriad Pro" w:hAnsi="Myriad Pro" w:cs="Arial"/>
          <w:sz w:val="20"/>
          <w:szCs w:val="20"/>
        </w:rPr>
        <w:t>;</w:t>
      </w:r>
    </w:p>
    <w:p w14:paraId="419756D3" w14:textId="77777777" w:rsidR="00B11F07" w:rsidRPr="00DE1F41" w:rsidRDefault="00B11F07"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Działanie</w:t>
      </w:r>
      <w:r w:rsidRPr="00DE1F41">
        <w:rPr>
          <w:rFonts w:ascii="Myriad Pro" w:hAnsi="Myriad Pro" w:cs="Arial"/>
          <w:sz w:val="20"/>
          <w:szCs w:val="20"/>
        </w:rPr>
        <w:t xml:space="preserve"> - pole wypełniane automatycznie na podstawie </w:t>
      </w:r>
      <w:r w:rsidR="00F66A84" w:rsidRPr="00DE1F41">
        <w:rPr>
          <w:rFonts w:ascii="Myriad Pro" w:hAnsi="Myriad Pro" w:cs="Arial"/>
          <w:sz w:val="20"/>
          <w:szCs w:val="20"/>
        </w:rPr>
        <w:t>informacji wprowadzonych przez ION</w:t>
      </w:r>
      <w:r w:rsidR="00B25DC1" w:rsidRPr="00DE1F41">
        <w:rPr>
          <w:rFonts w:ascii="Myriad Pro" w:hAnsi="Myriad Pro" w:cs="Arial"/>
          <w:sz w:val="20"/>
          <w:szCs w:val="20"/>
        </w:rPr>
        <w:t>;</w:t>
      </w:r>
      <w:r w:rsidR="00F66A84" w:rsidRPr="00DE1F41" w:rsidDel="00F66A84">
        <w:rPr>
          <w:rFonts w:ascii="Myriad Pro" w:hAnsi="Myriad Pro" w:cs="Arial"/>
          <w:sz w:val="20"/>
          <w:szCs w:val="20"/>
        </w:rPr>
        <w:t xml:space="preserve"> </w:t>
      </w:r>
    </w:p>
    <w:p w14:paraId="65EABA16" w14:textId="77777777" w:rsidR="00F66A84"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Instytucja Organizująca Nabór</w:t>
      </w:r>
      <w:r w:rsidR="00F66A84" w:rsidRPr="00DE1F41">
        <w:rPr>
          <w:rFonts w:ascii="Myriad Pro" w:hAnsi="Myriad Pro" w:cs="Arial"/>
          <w:sz w:val="20"/>
          <w:szCs w:val="20"/>
        </w:rPr>
        <w:t xml:space="preserve"> - pole wypełniane automatycznie na podstawie informacji wprowadzonych przez ION</w:t>
      </w:r>
      <w:r w:rsidR="00B25DC1" w:rsidRPr="00DE1F41">
        <w:rPr>
          <w:rFonts w:ascii="Myriad Pro" w:hAnsi="Myriad Pro" w:cs="Arial"/>
          <w:sz w:val="20"/>
          <w:szCs w:val="20"/>
        </w:rPr>
        <w:t>;</w:t>
      </w:r>
      <w:r w:rsidR="00F66A84" w:rsidRPr="00DE1F41" w:rsidDel="00F66A84">
        <w:rPr>
          <w:rFonts w:ascii="Myriad Pro" w:hAnsi="Myriad Pro" w:cs="Arial"/>
          <w:sz w:val="20"/>
          <w:szCs w:val="20"/>
        </w:rPr>
        <w:t xml:space="preserve"> </w:t>
      </w:r>
    </w:p>
    <w:p w14:paraId="78F1CB3C" w14:textId="77777777" w:rsidR="00F66A84"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Numer naboru</w:t>
      </w:r>
      <w:r w:rsidR="00F66A84" w:rsidRPr="00DE1F41">
        <w:rPr>
          <w:rFonts w:ascii="Myriad Pro" w:hAnsi="Myriad Pro" w:cs="Arial"/>
          <w:sz w:val="20"/>
          <w:szCs w:val="20"/>
        </w:rPr>
        <w:t xml:space="preserve"> - pole wypełniane automatycznie na podstawie informacji wprowadzonych przez ION</w:t>
      </w:r>
      <w:r w:rsidR="00B25DC1" w:rsidRPr="00DE1F41">
        <w:rPr>
          <w:rFonts w:ascii="Myriad Pro" w:hAnsi="Myriad Pro" w:cs="Arial"/>
          <w:sz w:val="20"/>
          <w:szCs w:val="20"/>
        </w:rPr>
        <w:t>;</w:t>
      </w:r>
      <w:r w:rsidR="00F66A84" w:rsidRPr="00DE1F41" w:rsidDel="00F66A84">
        <w:rPr>
          <w:rFonts w:ascii="Myriad Pro" w:hAnsi="Myriad Pro" w:cs="Arial"/>
          <w:sz w:val="20"/>
          <w:szCs w:val="20"/>
        </w:rPr>
        <w:t xml:space="preserve"> </w:t>
      </w:r>
    </w:p>
    <w:p w14:paraId="6F0EB68E" w14:textId="4D03B6F5" w:rsidR="00DB443F" w:rsidRPr="00DE1F41" w:rsidRDefault="00B11F07" w:rsidP="002A153E">
      <w:pPr>
        <w:spacing w:before="120" w:after="120" w:line="271" w:lineRule="auto"/>
        <w:jc w:val="both"/>
        <w:rPr>
          <w:rFonts w:ascii="Myriad Pro" w:eastAsia="Times New Roman" w:hAnsi="Myriad Pro" w:cs="Arial"/>
          <w:sz w:val="20"/>
          <w:szCs w:val="20"/>
          <w:lang w:eastAsia="pl-PL"/>
        </w:rPr>
      </w:pPr>
      <w:r w:rsidRPr="00DE1F41">
        <w:rPr>
          <w:rFonts w:ascii="Myriad Pro" w:hAnsi="Myriad Pro" w:cs="Arial"/>
          <w:b/>
          <w:sz w:val="20"/>
          <w:szCs w:val="20"/>
        </w:rPr>
        <w:t xml:space="preserve">Zakres </w:t>
      </w:r>
      <w:r w:rsidR="00DB7B04" w:rsidRPr="00DE1F41">
        <w:rPr>
          <w:rFonts w:ascii="Myriad Pro" w:hAnsi="Myriad Pro" w:cs="Arial"/>
          <w:b/>
          <w:sz w:val="20"/>
          <w:szCs w:val="20"/>
        </w:rPr>
        <w:t>interwencji</w:t>
      </w:r>
      <w:r w:rsidR="00DB7B04" w:rsidRPr="00DE1F41">
        <w:rPr>
          <w:rFonts w:ascii="Myriad Pro" w:hAnsi="Myriad Pro" w:cs="Arial"/>
          <w:sz w:val="20"/>
          <w:szCs w:val="20"/>
        </w:rPr>
        <w:t xml:space="preserve"> – pole wypełniane na podstawie listy rozwijanej – </w:t>
      </w:r>
      <w:r w:rsidR="0004446D" w:rsidRPr="00DE1F41">
        <w:rPr>
          <w:rFonts w:ascii="Myriad Pro" w:hAnsi="Myriad Pro" w:cs="Arial"/>
          <w:sz w:val="20"/>
          <w:szCs w:val="20"/>
        </w:rPr>
        <w:t xml:space="preserve">wybierz właściwy zakres interwencji </w:t>
      </w:r>
      <w:r w:rsidR="00557E4D" w:rsidRPr="00DE1F41">
        <w:rPr>
          <w:rFonts w:ascii="Myriad Pro" w:hAnsi="Myriad Pro" w:cs="Arial"/>
          <w:sz w:val="20"/>
          <w:szCs w:val="20"/>
        </w:rPr>
        <w:t>tj</w:t>
      </w:r>
      <w:r w:rsidR="00364918">
        <w:rPr>
          <w:rFonts w:ascii="Myriad Pro" w:hAnsi="Myriad Pro" w:cs="Arial"/>
          <w:sz w:val="20"/>
          <w:szCs w:val="20"/>
        </w:rPr>
        <w:t>.</w:t>
      </w:r>
      <w:r w:rsidR="00557E4D" w:rsidRPr="00DE1F41">
        <w:rPr>
          <w:rFonts w:ascii="Myriad Pro" w:hAnsi="Myriad Pro" w:cs="Arial"/>
          <w:sz w:val="20"/>
          <w:szCs w:val="20"/>
        </w:rPr>
        <w:t xml:space="preserve">: </w:t>
      </w:r>
      <w:r w:rsidR="00000661" w:rsidRPr="00DE1F41">
        <w:rPr>
          <w:rFonts w:ascii="Myriad Pro" w:hAnsi="Myriad Pro" w:cs="Arial"/>
          <w:sz w:val="20"/>
          <w:szCs w:val="20"/>
        </w:rPr>
        <w:t>153</w:t>
      </w:r>
      <w:r w:rsidR="00557E4D" w:rsidRPr="00DE1F41">
        <w:rPr>
          <w:rFonts w:ascii="Myriad Pro" w:hAnsi="Myriad Pro" w:cs="Arial"/>
          <w:sz w:val="20"/>
          <w:szCs w:val="20"/>
        </w:rPr>
        <w:t xml:space="preserve"> </w:t>
      </w:r>
      <w:r w:rsidR="00000661" w:rsidRPr="00DE1F41">
        <w:rPr>
          <w:rFonts w:ascii="Myriad Pro" w:hAnsi="Myriad Pro" w:cs="Arial"/>
          <w:sz w:val="20"/>
          <w:szCs w:val="20"/>
        </w:rPr>
        <w:t>–</w:t>
      </w:r>
      <w:r w:rsidR="00557E4D" w:rsidRPr="00DE1F41">
        <w:rPr>
          <w:rFonts w:ascii="Myriad Pro" w:hAnsi="Myriad Pro" w:cs="Arial"/>
          <w:sz w:val="20"/>
          <w:szCs w:val="20"/>
        </w:rPr>
        <w:t xml:space="preserve"> </w:t>
      </w:r>
      <w:r w:rsidR="00000661" w:rsidRPr="00DE1F41">
        <w:rPr>
          <w:rFonts w:ascii="Myriad Pro" w:hAnsi="Myriad Pro" w:cs="Arial"/>
          <w:sz w:val="20"/>
          <w:szCs w:val="20"/>
        </w:rPr>
        <w:t>Metody integracji z rynkiem pracy oraz powrotu na rynek pracy osób znajdujących się w niekorzystnej sytuacji</w:t>
      </w:r>
    </w:p>
    <w:p w14:paraId="227E45DF" w14:textId="7356C2A5" w:rsidR="00B11F07" w:rsidRPr="00DE1F41" w:rsidRDefault="00993715"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rozpoczęcia realizacji projektu</w:t>
      </w:r>
      <w:r w:rsidRPr="00DE1F41">
        <w:rPr>
          <w:rFonts w:ascii="Myriad Pro" w:hAnsi="Myriad Pro" w:cs="Arial"/>
          <w:sz w:val="20"/>
          <w:szCs w:val="20"/>
        </w:rPr>
        <w:t xml:space="preserve"> </w:t>
      </w:r>
      <w:r w:rsidR="00941558" w:rsidRPr="00DE1F41">
        <w:rPr>
          <w:rFonts w:ascii="Myriad Pro" w:hAnsi="Myriad Pro" w:cs="Arial"/>
          <w:sz w:val="20"/>
          <w:szCs w:val="20"/>
        </w:rPr>
        <w:t>–</w:t>
      </w:r>
      <w:r w:rsidR="00442E4F" w:rsidRPr="00DE1F41">
        <w:rPr>
          <w:rFonts w:ascii="Myriad Pro" w:hAnsi="Myriad Pro" w:cs="Arial"/>
          <w:sz w:val="20"/>
          <w:szCs w:val="20"/>
        </w:rPr>
        <w:t xml:space="preserve"> </w:t>
      </w:r>
      <w:r w:rsidR="0004446D" w:rsidRPr="00DE1F41">
        <w:rPr>
          <w:rFonts w:ascii="Myriad Pro" w:hAnsi="Myriad Pro" w:cs="Arial"/>
          <w:sz w:val="20"/>
          <w:szCs w:val="20"/>
        </w:rPr>
        <w:t>wybierz</w:t>
      </w:r>
      <w:r w:rsidR="00941558" w:rsidRPr="00DE1F41">
        <w:rPr>
          <w:rFonts w:ascii="Myriad Pro" w:hAnsi="Myriad Pro" w:cs="Arial"/>
          <w:sz w:val="20"/>
          <w:szCs w:val="20"/>
        </w:rPr>
        <w:t xml:space="preserve"> datę z kalendarza. D</w:t>
      </w:r>
      <w:r w:rsidR="00D925A9" w:rsidRPr="00DE1F41">
        <w:rPr>
          <w:rFonts w:ascii="Myriad Pro" w:hAnsi="Myriad Pro" w:cs="Arial"/>
          <w:sz w:val="20"/>
          <w:szCs w:val="20"/>
        </w:rPr>
        <w:t>ata rozpoczęcia realizacji projektu musi być zgodna z faktycznym momentem rozpoczęcia realizacji projektu. Co do zasady</w:t>
      </w:r>
      <w:r w:rsidR="00B25DC1" w:rsidRPr="00DE1F41">
        <w:rPr>
          <w:rFonts w:ascii="Myriad Pro" w:hAnsi="Myriad Pro" w:cs="Arial"/>
          <w:sz w:val="20"/>
          <w:szCs w:val="20"/>
        </w:rPr>
        <w:t>,</w:t>
      </w:r>
      <w:r w:rsidR="00D925A9" w:rsidRPr="00DE1F41">
        <w:rPr>
          <w:rFonts w:ascii="Myriad Pro" w:hAnsi="Myriad Pro" w:cs="Arial"/>
          <w:sz w:val="20"/>
          <w:szCs w:val="20"/>
        </w:rPr>
        <w:t xml:space="preserve"> data rozpoczęcia tożsama jest z rozpoczęciem okresu kwalifikowalności wydatków</w:t>
      </w:r>
      <w:r w:rsidR="00B25DC1" w:rsidRPr="00DE1F41">
        <w:rPr>
          <w:rFonts w:ascii="Myriad Pro" w:hAnsi="Myriad Pro" w:cs="Arial"/>
          <w:sz w:val="20"/>
          <w:szCs w:val="20"/>
        </w:rPr>
        <w:t>,</w:t>
      </w:r>
      <w:r w:rsidR="00D925A9" w:rsidRPr="00DE1F41">
        <w:rPr>
          <w:rFonts w:ascii="Myriad Pro" w:hAnsi="Myriad Pro" w:cs="Arial"/>
          <w:sz w:val="20"/>
          <w:szCs w:val="20"/>
        </w:rPr>
        <w:t xml:space="preserve"> określonym w Regulaminie </w:t>
      </w:r>
      <w:r w:rsidR="00B66FAB" w:rsidRPr="00DE1F41">
        <w:rPr>
          <w:rFonts w:ascii="Myriad Pro" w:hAnsi="Myriad Pro" w:cs="Arial"/>
          <w:sz w:val="20"/>
          <w:szCs w:val="20"/>
        </w:rPr>
        <w:t>naboru</w:t>
      </w:r>
      <w:r w:rsidR="00941558" w:rsidRPr="00DE1F41">
        <w:rPr>
          <w:rFonts w:ascii="Myriad Pro" w:hAnsi="Myriad Pro" w:cs="Arial"/>
          <w:sz w:val="20"/>
          <w:szCs w:val="20"/>
        </w:rPr>
        <w:t xml:space="preserve">. </w:t>
      </w:r>
    </w:p>
    <w:p w14:paraId="1D00C166" w14:textId="77777777" w:rsidR="0029001B" w:rsidRDefault="0004446D"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 !</w:t>
      </w:r>
      <w:r w:rsidR="00795C8A" w:rsidRPr="00DE1F41">
        <w:rPr>
          <w:rFonts w:ascii="Myriad Pro" w:hAnsi="Myriad Pro" w:cs="Arial"/>
          <w:sz w:val="20"/>
          <w:szCs w:val="20"/>
        </w:rPr>
        <w:t xml:space="preserve"> </w:t>
      </w:r>
      <w:r w:rsidR="0029001B">
        <w:rPr>
          <w:rFonts w:ascii="Myriad Pro" w:hAnsi="Myriad Pro" w:cs="Arial"/>
          <w:sz w:val="20"/>
          <w:szCs w:val="20"/>
        </w:rPr>
        <w:t>Planowany przez wnioskodawcę  okres realizacji projektu może rozpocząć się nie wcześniej niż w dniu złożenia wniosku o wsparcie.</w:t>
      </w:r>
    </w:p>
    <w:p w14:paraId="1EC544ED" w14:textId="52FAA3E2" w:rsidR="00442E4F" w:rsidRPr="00DE1F41" w:rsidRDefault="00442E4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zakończenia realizacji projektu</w:t>
      </w:r>
      <w:r w:rsidRPr="00DE1F41">
        <w:rPr>
          <w:rFonts w:ascii="Myriad Pro" w:hAnsi="Myriad Pro" w:cs="Arial"/>
          <w:sz w:val="20"/>
          <w:szCs w:val="20"/>
        </w:rPr>
        <w:t xml:space="preserve"> </w:t>
      </w:r>
      <w:r w:rsidR="0004446D" w:rsidRPr="00DE1F41">
        <w:rPr>
          <w:rFonts w:ascii="Myriad Pro" w:hAnsi="Myriad Pro" w:cs="Arial"/>
          <w:sz w:val="20"/>
          <w:szCs w:val="20"/>
        </w:rPr>
        <w:t>–</w:t>
      </w:r>
      <w:r w:rsidRPr="00DE1F41">
        <w:rPr>
          <w:rFonts w:ascii="Myriad Pro" w:hAnsi="Myriad Pro" w:cs="Arial"/>
          <w:sz w:val="20"/>
          <w:szCs w:val="20"/>
        </w:rPr>
        <w:t xml:space="preserve"> </w:t>
      </w:r>
      <w:r w:rsidR="0004446D" w:rsidRPr="00DE1F41">
        <w:rPr>
          <w:rFonts w:ascii="Myriad Pro" w:hAnsi="Myriad Pro" w:cs="Arial"/>
          <w:sz w:val="20"/>
          <w:szCs w:val="20"/>
        </w:rPr>
        <w:t>wybierz datę</w:t>
      </w:r>
      <w:r w:rsidR="00941558" w:rsidRPr="00DE1F41">
        <w:rPr>
          <w:rFonts w:ascii="Myriad Pro" w:hAnsi="Myriad Pro" w:cs="Arial"/>
          <w:sz w:val="20"/>
          <w:szCs w:val="20"/>
        </w:rPr>
        <w:t xml:space="preserve"> z kalendarza. Data zakończenia projektu nie może być późniejsza niż 31 grudnia 2029 roku, przy czym okres realizacji projektu musi odpowiadać warunkom podanym w </w:t>
      </w:r>
      <w:r w:rsidR="00F66A84" w:rsidRPr="00DE1F41">
        <w:rPr>
          <w:rFonts w:ascii="Myriad Pro" w:hAnsi="Myriad Pro" w:cs="Arial"/>
          <w:sz w:val="20"/>
          <w:szCs w:val="20"/>
        </w:rPr>
        <w:t>R</w:t>
      </w:r>
      <w:r w:rsidR="00941558" w:rsidRPr="00DE1F41">
        <w:rPr>
          <w:rFonts w:ascii="Myriad Pro" w:hAnsi="Myriad Pro" w:cs="Arial"/>
          <w:sz w:val="20"/>
          <w:szCs w:val="20"/>
        </w:rPr>
        <w:t xml:space="preserve">egulaminie </w:t>
      </w:r>
      <w:r w:rsidR="00B66FAB" w:rsidRPr="00DE1F41">
        <w:rPr>
          <w:rFonts w:ascii="Myriad Pro" w:hAnsi="Myriad Pro" w:cs="Arial"/>
          <w:sz w:val="20"/>
          <w:szCs w:val="20"/>
        </w:rPr>
        <w:t>naboru</w:t>
      </w:r>
      <w:r w:rsidR="00941558" w:rsidRPr="00DE1F41">
        <w:rPr>
          <w:rFonts w:ascii="Myriad Pro" w:hAnsi="Myriad Pro" w:cs="Arial"/>
          <w:sz w:val="20"/>
          <w:szCs w:val="20"/>
        </w:rPr>
        <w:t>. Końcowa data realizacji projektu nie musi uwzględniać czasu na złożenie końcowego wniosku o płatność i</w:t>
      </w:r>
      <w:r w:rsidR="00216610" w:rsidRPr="00DE1F41">
        <w:rPr>
          <w:rFonts w:ascii="Myriad Pro" w:hAnsi="Myriad Pro" w:cs="Arial"/>
          <w:sz w:val="20"/>
          <w:szCs w:val="20"/>
        </w:rPr>
        <w:t> </w:t>
      </w:r>
      <w:r w:rsidR="00941558" w:rsidRPr="00DE1F41">
        <w:rPr>
          <w:rFonts w:ascii="Myriad Pro" w:hAnsi="Myriad Pro" w:cs="Arial"/>
          <w:sz w:val="20"/>
          <w:szCs w:val="20"/>
        </w:rPr>
        <w:t>finalne rozliczenie projektu, w tym dokonywanie ostatecznych płatności związanych z</w:t>
      </w:r>
      <w:r w:rsidR="00216610" w:rsidRPr="00DE1F41">
        <w:rPr>
          <w:rFonts w:ascii="Myriad Pro" w:hAnsi="Myriad Pro" w:cs="Arial"/>
          <w:sz w:val="20"/>
          <w:szCs w:val="20"/>
        </w:rPr>
        <w:t> </w:t>
      </w:r>
      <w:r w:rsidR="00941558" w:rsidRPr="00DE1F41">
        <w:rPr>
          <w:rFonts w:ascii="Myriad Pro" w:hAnsi="Myriad Pro" w:cs="Arial"/>
          <w:sz w:val="20"/>
          <w:szCs w:val="20"/>
        </w:rPr>
        <w:t xml:space="preserve">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w:t>
      </w:r>
      <w:r w:rsidR="00B66FAB" w:rsidRPr="00DE1F41">
        <w:rPr>
          <w:rFonts w:ascii="Myriad Pro" w:hAnsi="Myriad Pro" w:cs="Arial"/>
          <w:sz w:val="20"/>
          <w:szCs w:val="20"/>
        </w:rPr>
        <w:t>wsparcie</w:t>
      </w:r>
      <w:r w:rsidR="00941558" w:rsidRPr="00DE1F41">
        <w:rPr>
          <w:rFonts w:ascii="Myriad Pro" w:hAnsi="Myriad Pro" w:cs="Arial"/>
          <w:sz w:val="20"/>
          <w:szCs w:val="20"/>
        </w:rPr>
        <w:t>, po zakończeniu okresu realizacji projektu.</w:t>
      </w:r>
    </w:p>
    <w:p w14:paraId="10F1FC10" w14:textId="6ED86754" w:rsidR="0087322F" w:rsidRPr="00DE1F41" w:rsidRDefault="0004446D"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 !</w:t>
      </w:r>
      <w:r w:rsidRPr="00DE1F41">
        <w:rPr>
          <w:rFonts w:ascii="Myriad Pro" w:hAnsi="Myriad Pro" w:cs="Arial"/>
          <w:sz w:val="20"/>
          <w:szCs w:val="20"/>
        </w:rPr>
        <w:t xml:space="preserve"> </w:t>
      </w:r>
      <w:r w:rsidR="00DB7B04" w:rsidRPr="00DE1F41">
        <w:rPr>
          <w:rFonts w:ascii="Myriad Pro" w:hAnsi="Myriad Pro" w:cs="Arial"/>
          <w:sz w:val="20"/>
          <w:szCs w:val="20"/>
        </w:rPr>
        <w:t xml:space="preserve">Projekt nie może się zakończyć przed dniem złożenia wniosku </w:t>
      </w:r>
      <w:r w:rsidR="000A1F9D">
        <w:rPr>
          <w:rFonts w:ascii="Myriad Pro" w:hAnsi="Myriad Pro" w:cs="Arial"/>
          <w:sz w:val="20"/>
          <w:szCs w:val="20"/>
        </w:rPr>
        <w:t>o wsparcie</w:t>
      </w:r>
      <w:r w:rsidR="00DB7B04" w:rsidRPr="00DE1F41">
        <w:rPr>
          <w:rFonts w:ascii="Myriad Pro" w:hAnsi="Myriad Pro" w:cs="Arial"/>
          <w:sz w:val="20"/>
          <w:szCs w:val="20"/>
        </w:rPr>
        <w:t>, tj. nie może zostać fizycznie ukończony lub  w pełni wdrożony w rozumieniu art. 2 pkt 37 oraz art. 63 ust. 6   Rozporządzenia Parlamentu Europejskiego i Rady (UE) 2021/1060 z</w:t>
      </w:r>
      <w:r w:rsidRPr="00DE1F41">
        <w:rPr>
          <w:rFonts w:ascii="Myriad Pro" w:hAnsi="Myriad Pro" w:cs="Arial"/>
          <w:sz w:val="20"/>
          <w:szCs w:val="20"/>
        </w:rPr>
        <w:t> </w:t>
      </w:r>
      <w:r w:rsidR="00DB7B04" w:rsidRPr="00DE1F41">
        <w:rPr>
          <w:rFonts w:ascii="Myriad Pro" w:hAnsi="Myriad Pro" w:cs="Arial"/>
          <w:sz w:val="20"/>
          <w:szCs w:val="20"/>
        </w:rPr>
        <w:t xml:space="preserve">dnia 24 czerwca 2021 r. </w:t>
      </w:r>
      <w:r w:rsidR="00EF1BF9" w:rsidRPr="00DE1F41">
        <w:rPr>
          <w:rFonts w:ascii="Myriad Pro" w:hAnsi="Myriad Pro" w:cs="Arial"/>
          <w:sz w:val="20"/>
          <w:szCs w:val="20"/>
        </w:rPr>
        <w:t>T</w:t>
      </w:r>
      <w:r w:rsidR="00DB7B04" w:rsidRPr="00DE1F41">
        <w:rPr>
          <w:rFonts w:ascii="Myriad Pro" w:hAnsi="Myriad Pro" w:cs="Arial"/>
          <w:sz w:val="20"/>
          <w:szCs w:val="20"/>
        </w:rPr>
        <w:t xml:space="preserve">reść wniosku </w:t>
      </w:r>
      <w:bookmarkStart w:id="6" w:name="_Hlk135205529"/>
      <w:r w:rsidR="00DB7B04" w:rsidRPr="00DE1F41">
        <w:rPr>
          <w:rFonts w:ascii="Myriad Pro" w:hAnsi="Myriad Pro" w:cs="Arial"/>
          <w:sz w:val="20"/>
          <w:szCs w:val="20"/>
        </w:rPr>
        <w:t xml:space="preserve">nie może budzić wątpliwości </w:t>
      </w:r>
      <w:bookmarkStart w:id="7" w:name="_Hlk135205539"/>
      <w:bookmarkEnd w:id="6"/>
      <w:r w:rsidR="00DB7B04" w:rsidRPr="00DE1F41">
        <w:rPr>
          <w:rFonts w:ascii="Myriad Pro" w:hAnsi="Myriad Pro" w:cs="Arial"/>
          <w:sz w:val="20"/>
          <w:szCs w:val="20"/>
        </w:rPr>
        <w:t xml:space="preserve">co do </w:t>
      </w:r>
      <w:r w:rsidR="00832AF6" w:rsidRPr="00DE1F41">
        <w:rPr>
          <w:rFonts w:ascii="Myriad Pro" w:hAnsi="Myriad Pro" w:cs="Arial"/>
          <w:sz w:val="20"/>
          <w:szCs w:val="20"/>
        </w:rPr>
        <w:t>tego</w:t>
      </w:r>
      <w:bookmarkEnd w:id="7"/>
      <w:r w:rsidR="00832AF6" w:rsidRPr="00DE1F41">
        <w:rPr>
          <w:rFonts w:ascii="Myriad Pro" w:hAnsi="Myriad Pro" w:cs="Arial"/>
          <w:sz w:val="20"/>
          <w:szCs w:val="20"/>
        </w:rPr>
        <w:t xml:space="preserve">, czy działania projektowe fizycznie jeszcze trwają </w:t>
      </w:r>
      <w:r w:rsidR="00B930D3" w:rsidRPr="00DE1F41">
        <w:rPr>
          <w:rFonts w:ascii="Myriad Pro" w:hAnsi="Myriad Pro" w:cs="Arial"/>
          <w:sz w:val="20"/>
          <w:szCs w:val="20"/>
        </w:rPr>
        <w:t>oraz</w:t>
      </w:r>
      <w:r w:rsidR="00832AF6" w:rsidRPr="00DE1F41">
        <w:rPr>
          <w:rFonts w:ascii="Myriad Pro" w:hAnsi="Myriad Pro" w:cs="Arial"/>
          <w:sz w:val="20"/>
          <w:szCs w:val="20"/>
        </w:rPr>
        <w:t xml:space="preserve"> </w:t>
      </w:r>
      <w:bookmarkStart w:id="8" w:name="_Hlk135205551"/>
      <w:r w:rsidR="00832AF6" w:rsidRPr="00DE1F41">
        <w:rPr>
          <w:rFonts w:ascii="Myriad Pro" w:hAnsi="Myriad Pro" w:cs="Arial"/>
          <w:sz w:val="20"/>
          <w:szCs w:val="20"/>
        </w:rPr>
        <w:t xml:space="preserve">cele i rezultaty </w:t>
      </w:r>
      <w:r w:rsidR="00E35FB8" w:rsidRPr="00DE1F41">
        <w:rPr>
          <w:rFonts w:ascii="Myriad Pro" w:hAnsi="Myriad Pro" w:cs="Arial"/>
          <w:sz w:val="20"/>
          <w:szCs w:val="20"/>
        </w:rPr>
        <w:t xml:space="preserve">nie </w:t>
      </w:r>
      <w:r w:rsidR="00832AF6" w:rsidRPr="00DE1F41">
        <w:rPr>
          <w:rFonts w:ascii="Myriad Pro" w:hAnsi="Myriad Pro" w:cs="Arial"/>
          <w:sz w:val="20"/>
          <w:szCs w:val="20"/>
        </w:rPr>
        <w:t>zostały j</w:t>
      </w:r>
      <w:r w:rsidR="00E35FB8" w:rsidRPr="00DE1F41">
        <w:rPr>
          <w:rFonts w:ascii="Myriad Pro" w:hAnsi="Myriad Pro" w:cs="Arial"/>
          <w:sz w:val="20"/>
          <w:szCs w:val="20"/>
        </w:rPr>
        <w:t>eszcze</w:t>
      </w:r>
      <w:r w:rsidR="00832AF6" w:rsidRPr="00DE1F41">
        <w:rPr>
          <w:rFonts w:ascii="Myriad Pro" w:hAnsi="Myriad Pro" w:cs="Arial"/>
          <w:sz w:val="20"/>
          <w:szCs w:val="20"/>
        </w:rPr>
        <w:t xml:space="preserve"> osiągnięte</w:t>
      </w:r>
      <w:bookmarkEnd w:id="8"/>
      <w:r w:rsidR="00832AF6" w:rsidRPr="00DE1F41">
        <w:rPr>
          <w:rFonts w:ascii="Myriad Pro" w:hAnsi="Myriad Pro" w:cs="Arial"/>
          <w:sz w:val="20"/>
          <w:szCs w:val="20"/>
        </w:rPr>
        <w:t xml:space="preserve">. </w:t>
      </w:r>
    </w:p>
    <w:p w14:paraId="2E5F9BA0" w14:textId="77777777" w:rsidR="00530566" w:rsidRPr="00DE1F41" w:rsidRDefault="00530566"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UWAGA !</w:t>
      </w:r>
      <w:r w:rsidRPr="00DE1F41">
        <w:rPr>
          <w:rFonts w:ascii="Myriad Pro" w:hAnsi="Myriad Pro" w:cs="Arial"/>
          <w:sz w:val="20"/>
          <w:szCs w:val="20"/>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949F518" w:rsidR="00626784" w:rsidRPr="00DE1F41" w:rsidRDefault="00626784" w:rsidP="002A153E">
      <w:pPr>
        <w:spacing w:line="276" w:lineRule="auto"/>
        <w:jc w:val="both"/>
        <w:rPr>
          <w:rFonts w:ascii="Myriad Pro" w:hAnsi="Myriad Pro" w:cs="Arial"/>
          <w:sz w:val="20"/>
          <w:szCs w:val="20"/>
        </w:rPr>
      </w:pPr>
      <w:r w:rsidRPr="00DE1F41">
        <w:rPr>
          <w:rFonts w:ascii="Myriad Pro" w:hAnsi="Myriad Pro" w:cs="Arial"/>
          <w:sz w:val="20"/>
          <w:szCs w:val="20"/>
        </w:rPr>
        <w:t>Ponadto na podstawie właściwie wskazanej daty rozpoczęcia i zakończenia realizacji projektu zostanie dokonana ocena</w:t>
      </w:r>
      <w:r w:rsidR="00915EB1" w:rsidRPr="00DE1F41">
        <w:rPr>
          <w:rFonts w:ascii="Myriad Pro" w:hAnsi="Myriad Pro" w:cs="Arial"/>
          <w:sz w:val="20"/>
          <w:szCs w:val="20"/>
        </w:rPr>
        <w:t>,</w:t>
      </w:r>
      <w:r w:rsidRPr="00DE1F41">
        <w:rPr>
          <w:rFonts w:ascii="Myriad Pro" w:hAnsi="Myriad Pro" w:cs="Arial"/>
          <w:sz w:val="20"/>
          <w:szCs w:val="20"/>
        </w:rPr>
        <w:t xml:space="preserve"> czy projekt spełnia </w:t>
      </w:r>
      <w:r w:rsidR="00537673" w:rsidRPr="00DE1F41">
        <w:rPr>
          <w:rFonts w:ascii="Myriad Pro" w:hAnsi="Myriad Pro" w:cs="Arial"/>
          <w:sz w:val="20"/>
          <w:szCs w:val="20"/>
        </w:rPr>
        <w:t>warunek udzielenia wsparcia</w:t>
      </w:r>
      <w:r w:rsidRPr="00DE1F41">
        <w:rPr>
          <w:rFonts w:ascii="Myriad Pro" w:hAnsi="Myriad Pro" w:cs="Arial"/>
          <w:sz w:val="20"/>
          <w:szCs w:val="20"/>
        </w:rPr>
        <w:t xml:space="preserve"> </w:t>
      </w:r>
      <w:r w:rsidRPr="00DE1F41">
        <w:rPr>
          <w:rFonts w:ascii="Myriad Pro" w:hAnsi="Myriad Pro" w:cs="Arial"/>
          <w:i/>
          <w:iCs/>
          <w:sz w:val="20"/>
          <w:szCs w:val="20"/>
        </w:rPr>
        <w:t>Okres realizacji projektu</w:t>
      </w:r>
      <w:r w:rsidRPr="00DE1F41">
        <w:rPr>
          <w:rFonts w:ascii="Myriad Pro" w:hAnsi="Myriad Pro" w:cs="Arial"/>
          <w:sz w:val="20"/>
          <w:szCs w:val="20"/>
        </w:rPr>
        <w:t>.</w:t>
      </w:r>
    </w:p>
    <w:p w14:paraId="0EAF9A15" w14:textId="77777777" w:rsidR="009456C1" w:rsidRPr="00DE1F41" w:rsidRDefault="00442E4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lastRenderedPageBreak/>
        <w:t>Tytuł projektu</w:t>
      </w:r>
      <w:r w:rsidRPr="00DE1F41">
        <w:rPr>
          <w:rFonts w:ascii="Myriad Pro" w:hAnsi="Myriad Pro" w:cs="Arial"/>
          <w:sz w:val="20"/>
          <w:szCs w:val="20"/>
        </w:rPr>
        <w:t xml:space="preserve"> – tytuł projektu powinien być sformułowany w sposób zwięzły i nawiązywać do typu projektu, realizowanych zadań i grupy docelowej, która zostanie objęta wsparciem.</w:t>
      </w:r>
      <w:r w:rsidR="009456C1" w:rsidRPr="00DE1F41">
        <w:rPr>
          <w:rFonts w:ascii="Myriad Pro" w:hAnsi="Myriad Pro"/>
          <w:sz w:val="20"/>
          <w:szCs w:val="20"/>
        </w:rPr>
        <w:t xml:space="preserve"> </w:t>
      </w:r>
      <w:r w:rsidR="009456C1" w:rsidRPr="00DE1F41">
        <w:rPr>
          <w:rFonts w:ascii="Myriad Pro" w:hAnsi="Myriad Pro" w:cs="Arial"/>
          <w:sz w:val="20"/>
          <w:szCs w:val="20"/>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Pr="00DE1F41" w:rsidRDefault="009456C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Tytuł i opis projektu będą dostępne w przestrzeni publicznej na plakatach, tablicach, stronach internetowych i w mediach społecznościowych. Będą one wizytówką Twojego projektu. </w:t>
      </w:r>
      <w:r w:rsidR="00442E4F" w:rsidRPr="00DE1F41">
        <w:rPr>
          <w:rFonts w:ascii="Myriad Pro" w:hAnsi="Myriad Pro" w:cs="Arial"/>
          <w:sz w:val="20"/>
          <w:szCs w:val="20"/>
        </w:rPr>
        <w:t xml:space="preserve"> </w:t>
      </w:r>
    </w:p>
    <w:p w14:paraId="5F1E7F83" w14:textId="77777777" w:rsidR="00442E4F" w:rsidRPr="00DE1F41" w:rsidRDefault="00442E4F"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Tytuł nie może liczyć więcej niż 1000 znaków i powinien zaczynać się od litery albo cyfry arabskiej – nie stos</w:t>
      </w:r>
      <w:r w:rsidR="00216610" w:rsidRPr="00DE1F41">
        <w:rPr>
          <w:rFonts w:ascii="Myriad Pro" w:hAnsi="Myriad Pro" w:cs="Arial"/>
          <w:sz w:val="20"/>
          <w:szCs w:val="20"/>
        </w:rPr>
        <w:t>uj</w:t>
      </w:r>
      <w:r w:rsidRPr="00DE1F41">
        <w:rPr>
          <w:rFonts w:ascii="Myriad Pro" w:hAnsi="Myriad Pro" w:cs="Arial"/>
          <w:sz w:val="20"/>
          <w:szCs w:val="20"/>
        </w:rPr>
        <w:t xml:space="preserve"> jako pierwszego znaku w tytule projektu innych znaków takich jak cudzysłów, myślnik, nawias, itp., ani znaków specjalnych takich jak #, &amp;, $, &lt;, itp. </w:t>
      </w:r>
    </w:p>
    <w:p w14:paraId="300E9B96" w14:textId="77777777" w:rsidR="00D438F5" w:rsidRPr="00DE1F41" w:rsidRDefault="00D438F5"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Opis projektu</w:t>
      </w:r>
      <w:r w:rsidR="0081392F" w:rsidRPr="00DE1F41">
        <w:rPr>
          <w:rFonts w:ascii="Myriad Pro" w:hAnsi="Myriad Pro" w:cs="Arial"/>
          <w:sz w:val="20"/>
          <w:szCs w:val="20"/>
        </w:rPr>
        <w:t xml:space="preserve"> </w:t>
      </w:r>
      <w:r w:rsidR="00530566" w:rsidRPr="00DE1F41">
        <w:rPr>
          <w:rFonts w:ascii="Myriad Pro" w:hAnsi="Myriad Pro" w:cs="Arial"/>
          <w:sz w:val="20"/>
          <w:szCs w:val="20"/>
        </w:rPr>
        <w:t>–</w:t>
      </w:r>
      <w:r w:rsidR="0081392F" w:rsidRPr="00DE1F41">
        <w:rPr>
          <w:rFonts w:ascii="Myriad Pro" w:hAnsi="Myriad Pro" w:cs="Arial"/>
          <w:sz w:val="20"/>
          <w:szCs w:val="20"/>
        </w:rPr>
        <w:t xml:space="preserve"> </w:t>
      </w:r>
      <w:r w:rsidR="00530566" w:rsidRPr="00DE1F41">
        <w:rPr>
          <w:rFonts w:ascii="Myriad Pro" w:hAnsi="Myriad Pro" w:cs="Arial"/>
          <w:sz w:val="20"/>
          <w:szCs w:val="20"/>
        </w:rPr>
        <w:t xml:space="preserve">jest to pole opisowe, które zawiera 4000 znaków. W polu tym </w:t>
      </w:r>
      <w:r w:rsidR="001269B5" w:rsidRPr="00DE1F41">
        <w:rPr>
          <w:rFonts w:ascii="Myriad Pro" w:hAnsi="Myriad Pro" w:cs="Arial"/>
          <w:sz w:val="20"/>
          <w:szCs w:val="20"/>
        </w:rPr>
        <w:t>poda</w:t>
      </w:r>
      <w:r w:rsidR="0004446D" w:rsidRPr="00DE1F41">
        <w:rPr>
          <w:rFonts w:ascii="Myriad Pro" w:hAnsi="Myriad Pro" w:cs="Arial"/>
          <w:sz w:val="20"/>
          <w:szCs w:val="20"/>
        </w:rPr>
        <w:t xml:space="preserve">j </w:t>
      </w:r>
      <w:r w:rsidR="001269B5" w:rsidRPr="00DE1F41">
        <w:rPr>
          <w:rFonts w:ascii="Myriad Pro" w:hAnsi="Myriad Pro" w:cs="Arial"/>
          <w:sz w:val="20"/>
          <w:szCs w:val="20"/>
        </w:rPr>
        <w:t>krótki i</w:t>
      </w:r>
      <w:r w:rsidR="0004446D" w:rsidRPr="00DE1F41">
        <w:rPr>
          <w:rFonts w:ascii="Myriad Pro" w:hAnsi="Myriad Pro" w:cs="Arial"/>
          <w:sz w:val="20"/>
          <w:szCs w:val="20"/>
        </w:rPr>
        <w:t> </w:t>
      </w:r>
      <w:r w:rsidR="001269B5" w:rsidRPr="00DE1F41">
        <w:rPr>
          <w:rFonts w:ascii="Myriad Pro" w:hAnsi="Myriad Pro" w:cs="Arial"/>
          <w:sz w:val="20"/>
          <w:szCs w:val="20"/>
        </w:rPr>
        <w:t xml:space="preserve">przejrzysty opis projektu oraz </w:t>
      </w:r>
      <w:r w:rsidR="00530566" w:rsidRPr="00DE1F41">
        <w:rPr>
          <w:rFonts w:ascii="Myriad Pro" w:hAnsi="Myriad Pro" w:cs="Arial"/>
          <w:sz w:val="20"/>
          <w:szCs w:val="20"/>
        </w:rPr>
        <w:t>w</w:t>
      </w:r>
      <w:r w:rsidR="0004446D" w:rsidRPr="00DE1F41">
        <w:rPr>
          <w:rFonts w:ascii="Myriad Pro" w:hAnsi="Myriad Pro" w:cs="Arial"/>
          <w:sz w:val="20"/>
          <w:szCs w:val="20"/>
        </w:rPr>
        <w:t>skaż</w:t>
      </w:r>
      <w:r w:rsidR="00530566" w:rsidRPr="00DE1F41">
        <w:rPr>
          <w:rFonts w:ascii="Myriad Pro" w:hAnsi="Myriad Pro" w:cs="Arial"/>
          <w:sz w:val="20"/>
          <w:szCs w:val="20"/>
        </w:rPr>
        <w:t xml:space="preserve"> jaki jest cel projektu </w:t>
      </w:r>
      <w:r w:rsidR="0004446D" w:rsidRPr="00DE1F41">
        <w:rPr>
          <w:rFonts w:ascii="Myriad Pro" w:hAnsi="Myriad Pro" w:cs="Arial"/>
          <w:sz w:val="20"/>
          <w:szCs w:val="20"/>
        </w:rPr>
        <w:t>i</w:t>
      </w:r>
      <w:r w:rsidR="00530566" w:rsidRPr="00DE1F41">
        <w:rPr>
          <w:rFonts w:ascii="Myriad Pro" w:hAnsi="Myriad Pro" w:cs="Arial"/>
          <w:sz w:val="20"/>
          <w:szCs w:val="20"/>
        </w:rPr>
        <w:t xml:space="preserve"> w jaki sposób projekt przyczyni się do osiągniecia zakładanego właściwego celu</w:t>
      </w:r>
      <w:r w:rsidR="001269B5" w:rsidRPr="00DE1F41">
        <w:rPr>
          <w:rFonts w:ascii="Myriad Pro" w:hAnsi="Myriad Pro" w:cs="Arial"/>
          <w:sz w:val="20"/>
          <w:szCs w:val="20"/>
        </w:rPr>
        <w:t>. Cel projektu musi być</w:t>
      </w:r>
      <w:r w:rsidR="00530566" w:rsidRPr="00DE1F41">
        <w:rPr>
          <w:rFonts w:ascii="Myriad Pro" w:hAnsi="Myriad Pro" w:cs="Arial"/>
          <w:sz w:val="20"/>
          <w:szCs w:val="20"/>
        </w:rPr>
        <w:t xml:space="preserve"> spójny z założeniami </w:t>
      </w:r>
      <w:r w:rsidR="001269B5" w:rsidRPr="00DE1F41">
        <w:rPr>
          <w:rFonts w:ascii="Myriad Pro" w:hAnsi="Myriad Pro" w:cs="Arial"/>
          <w:sz w:val="20"/>
          <w:szCs w:val="20"/>
        </w:rPr>
        <w:t xml:space="preserve">przyjętymi w naborze </w:t>
      </w:r>
      <w:r w:rsidR="00530566" w:rsidRPr="00DE1F41">
        <w:rPr>
          <w:rFonts w:ascii="Myriad Pro" w:hAnsi="Myriad Pro" w:cs="Arial"/>
          <w:sz w:val="20"/>
          <w:szCs w:val="20"/>
        </w:rPr>
        <w:t>dla właściwego Działania. Opis ten zostanie przeniesiony do systemu CST2021</w:t>
      </w:r>
      <w:r w:rsidR="00E35FB8" w:rsidRPr="00DE1F41">
        <w:rPr>
          <w:rFonts w:ascii="Myriad Pro" w:hAnsi="Myriad Pro" w:cs="Arial"/>
          <w:sz w:val="20"/>
          <w:szCs w:val="20"/>
        </w:rPr>
        <w:t>.</w:t>
      </w:r>
      <w:r w:rsidR="00530566" w:rsidRPr="00DE1F41">
        <w:rPr>
          <w:rFonts w:ascii="Myriad Pro" w:hAnsi="Myriad Pro" w:cs="Arial"/>
          <w:sz w:val="20"/>
          <w:szCs w:val="20"/>
        </w:rPr>
        <w:t xml:space="preserve"> </w:t>
      </w:r>
      <w:r w:rsidR="00915EB1" w:rsidRPr="00DE1F41">
        <w:rPr>
          <w:rFonts w:ascii="Myriad Pro" w:hAnsi="Myriad Pro" w:cs="Arial"/>
          <w:sz w:val="20"/>
          <w:szCs w:val="20"/>
        </w:rPr>
        <w:t>W</w:t>
      </w:r>
      <w:r w:rsidR="00530566" w:rsidRPr="00DE1F41">
        <w:rPr>
          <w:rFonts w:ascii="Myriad Pro" w:hAnsi="Myriad Pro" w:cs="Arial"/>
          <w:sz w:val="20"/>
          <w:szCs w:val="20"/>
        </w:rPr>
        <w:t>ażne jest</w:t>
      </w:r>
      <w:r w:rsidR="005D2CCE" w:rsidRPr="00DE1F41">
        <w:rPr>
          <w:rFonts w:ascii="Myriad Pro" w:hAnsi="Myriad Pro" w:cs="Arial"/>
          <w:sz w:val="20"/>
          <w:szCs w:val="20"/>
        </w:rPr>
        <w:t>,</w:t>
      </w:r>
      <w:r w:rsidR="00530566" w:rsidRPr="00DE1F41">
        <w:rPr>
          <w:rFonts w:ascii="Myriad Pro" w:hAnsi="Myriad Pro" w:cs="Arial"/>
          <w:sz w:val="20"/>
          <w:szCs w:val="20"/>
        </w:rPr>
        <w:t xml:space="preserve"> aby umożliwiał identyfikację zaplanowanych działań i wskazywał do jakiej grupy uczestników kierowany jest projekt.</w:t>
      </w:r>
    </w:p>
    <w:p w14:paraId="3B738F8D" w14:textId="77777777" w:rsidR="001269B5" w:rsidRPr="00DE1F41" w:rsidRDefault="001269B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Opisując projekt, powinieneś uwzględnić tylko jego najważniejsze elementy, czyli:</w:t>
      </w:r>
    </w:p>
    <w:p w14:paraId="5B56E7B1" w14:textId="61E8BCC9" w:rsidR="001269B5" w:rsidRPr="00DE1F41" w:rsidRDefault="001269B5"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cel ogólny projektu</w:t>
      </w:r>
      <w:r w:rsidR="000A1F9D">
        <w:rPr>
          <w:rFonts w:ascii="Myriad Pro" w:hAnsi="Myriad Pro" w:cs="Arial"/>
          <w:sz w:val="20"/>
          <w:szCs w:val="20"/>
        </w:rPr>
        <w:t>;</w:t>
      </w:r>
    </w:p>
    <w:p w14:paraId="3003587A" w14:textId="61CC8A9B" w:rsidR="001269B5" w:rsidRPr="00DE1F41" w:rsidRDefault="001269B5"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główne rezultaty, które zostaną osiągnięte dzięki realizacji projektu</w:t>
      </w:r>
      <w:r w:rsidR="000A1F9D">
        <w:rPr>
          <w:rFonts w:ascii="Myriad Pro" w:hAnsi="Myriad Pro" w:cs="Arial"/>
          <w:sz w:val="20"/>
          <w:szCs w:val="20"/>
        </w:rPr>
        <w:t>;</w:t>
      </w:r>
    </w:p>
    <w:p w14:paraId="0B661EBC" w14:textId="4702747F" w:rsidR="001269B5" w:rsidRPr="00DE1F41" w:rsidRDefault="005C6E08"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 xml:space="preserve">krótki </w:t>
      </w:r>
      <w:r w:rsidR="000A1F9D">
        <w:rPr>
          <w:rFonts w:ascii="Myriad Pro" w:hAnsi="Myriad Pro" w:cs="Arial"/>
          <w:sz w:val="20"/>
          <w:szCs w:val="20"/>
        </w:rPr>
        <w:t xml:space="preserve">ogólny </w:t>
      </w:r>
      <w:r w:rsidRPr="00DE1F41">
        <w:rPr>
          <w:rFonts w:ascii="Myriad Pro" w:hAnsi="Myriad Pro" w:cs="Arial"/>
          <w:sz w:val="20"/>
          <w:szCs w:val="20"/>
        </w:rPr>
        <w:t xml:space="preserve">opis </w:t>
      </w:r>
      <w:r w:rsidR="001269B5" w:rsidRPr="00DE1F41">
        <w:rPr>
          <w:rFonts w:ascii="Myriad Pro" w:hAnsi="Myriad Pro" w:cs="Arial"/>
          <w:sz w:val="20"/>
          <w:szCs w:val="20"/>
        </w:rPr>
        <w:t>grup</w:t>
      </w:r>
      <w:r w:rsidRPr="00DE1F41">
        <w:rPr>
          <w:rFonts w:ascii="Myriad Pro" w:hAnsi="Myriad Pro" w:cs="Arial"/>
          <w:sz w:val="20"/>
          <w:szCs w:val="20"/>
        </w:rPr>
        <w:t>y</w:t>
      </w:r>
      <w:r w:rsidR="001269B5" w:rsidRPr="00DE1F41">
        <w:rPr>
          <w:rFonts w:ascii="Myriad Pro" w:hAnsi="Myriad Pro" w:cs="Arial"/>
          <w:sz w:val="20"/>
          <w:szCs w:val="20"/>
        </w:rPr>
        <w:t xml:space="preserve"> docelow</w:t>
      </w:r>
      <w:r w:rsidRPr="00DE1F41">
        <w:rPr>
          <w:rFonts w:ascii="Myriad Pro" w:hAnsi="Myriad Pro" w:cs="Arial"/>
          <w:sz w:val="20"/>
          <w:szCs w:val="20"/>
        </w:rPr>
        <w:t>ej</w:t>
      </w:r>
      <w:r w:rsidR="001269B5" w:rsidRPr="00DE1F41">
        <w:rPr>
          <w:rFonts w:ascii="Myriad Pro" w:hAnsi="Myriad Pro" w:cs="Arial"/>
          <w:sz w:val="20"/>
          <w:szCs w:val="20"/>
        </w:rPr>
        <w:t xml:space="preserve"> projektu</w:t>
      </w:r>
      <w:r w:rsidR="000A1F9D">
        <w:rPr>
          <w:rFonts w:ascii="Myriad Pro" w:hAnsi="Myriad Pro" w:cs="Arial"/>
          <w:sz w:val="20"/>
          <w:szCs w:val="20"/>
        </w:rPr>
        <w:t>;</w:t>
      </w:r>
    </w:p>
    <w:p w14:paraId="67B5C0AD" w14:textId="77777777" w:rsidR="001269B5" w:rsidRPr="00DE1F41" w:rsidRDefault="001269B5"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główne zadania, które zostaną zrealizowane w ramach projektu.</w:t>
      </w:r>
    </w:p>
    <w:p w14:paraId="42AD9765" w14:textId="0AE6A0C2" w:rsidR="001269B5" w:rsidRPr="00DE1F41" w:rsidRDefault="001269B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Opis projektu zawarty w tej sekcji wniosku musi być zgodny z informacjami zawartymi w pozostałych sekcjach </w:t>
      </w:r>
      <w:r w:rsidR="00624FDF">
        <w:rPr>
          <w:rFonts w:ascii="Myriad Pro" w:hAnsi="Myriad Pro" w:cs="Arial"/>
          <w:sz w:val="20"/>
          <w:szCs w:val="20"/>
        </w:rPr>
        <w:br/>
      </w:r>
      <w:r w:rsidRPr="00DE1F41">
        <w:rPr>
          <w:rFonts w:ascii="Myriad Pro" w:hAnsi="Myriad Pro" w:cs="Arial"/>
          <w:sz w:val="20"/>
          <w:szCs w:val="20"/>
        </w:rPr>
        <w:t>np. zadania, budżet</w:t>
      </w:r>
      <w:r w:rsidR="00E35FB8" w:rsidRPr="00DE1F41">
        <w:rPr>
          <w:rFonts w:ascii="Myriad Pro" w:hAnsi="Myriad Pro" w:cs="Arial"/>
          <w:sz w:val="20"/>
          <w:szCs w:val="20"/>
        </w:rPr>
        <w:t>, itd</w:t>
      </w:r>
      <w:r w:rsidRPr="00DE1F41">
        <w:rPr>
          <w:rFonts w:ascii="Myriad Pro" w:hAnsi="Myriad Pro" w:cs="Arial"/>
          <w:sz w:val="20"/>
          <w:szCs w:val="20"/>
        </w:rPr>
        <w:t xml:space="preserve">.  </w:t>
      </w:r>
    </w:p>
    <w:p w14:paraId="046219DD" w14:textId="3056FA8C" w:rsidR="00435F2B" w:rsidRPr="00D03F2C" w:rsidRDefault="00435F2B" w:rsidP="002A153E">
      <w:pPr>
        <w:spacing w:before="120" w:after="120" w:line="271" w:lineRule="auto"/>
        <w:jc w:val="both"/>
        <w:rPr>
          <w:rFonts w:ascii="Myriad Pro" w:hAnsi="Myriad Pro" w:cs="Arial"/>
          <w:sz w:val="20"/>
          <w:szCs w:val="20"/>
          <w:u w:val="single"/>
        </w:rPr>
      </w:pPr>
      <w:r w:rsidRPr="00D03F2C">
        <w:rPr>
          <w:rFonts w:ascii="Myriad Pro" w:hAnsi="Myriad Pro" w:cs="Arial"/>
          <w:sz w:val="20"/>
          <w:szCs w:val="20"/>
          <w:u w:val="single"/>
        </w:rPr>
        <w:t>W tym polu powinieneś również wykazać zgodność projektu z Lokalną Strategią Rozwoju</w:t>
      </w:r>
      <w:r w:rsidR="00365A9D" w:rsidRPr="00D03F2C">
        <w:rPr>
          <w:rFonts w:ascii="Myriad Pro" w:hAnsi="Myriad Pro" w:cs="Arial"/>
          <w:sz w:val="20"/>
          <w:szCs w:val="20"/>
          <w:u w:val="single"/>
        </w:rPr>
        <w:t xml:space="preserve"> Twojej LGD</w:t>
      </w:r>
      <w:r w:rsidRPr="00D03F2C">
        <w:rPr>
          <w:rFonts w:ascii="Myriad Pro" w:hAnsi="Myriad Pro" w:cs="Arial"/>
          <w:sz w:val="20"/>
          <w:szCs w:val="20"/>
          <w:u w:val="single"/>
        </w:rPr>
        <w:t>.</w:t>
      </w:r>
    </w:p>
    <w:p w14:paraId="771A890F" w14:textId="77777777" w:rsidR="00557E4D" w:rsidRPr="00DE1F41" w:rsidRDefault="00557E4D" w:rsidP="002A153E">
      <w:pPr>
        <w:spacing w:before="120" w:after="120" w:line="271" w:lineRule="auto"/>
        <w:jc w:val="both"/>
        <w:rPr>
          <w:rFonts w:ascii="Myriad Pro" w:hAnsi="Myriad Pro" w:cs="Arial"/>
          <w:sz w:val="20"/>
          <w:szCs w:val="20"/>
        </w:rPr>
      </w:pPr>
    </w:p>
    <w:p w14:paraId="1E3DBC7F" w14:textId="758DE981" w:rsidR="00537673" w:rsidRPr="00DE1F41" w:rsidRDefault="00537673"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Grupy docelowe</w:t>
      </w:r>
      <w:r w:rsidRPr="00DE1F41">
        <w:rPr>
          <w:rFonts w:ascii="Myriad Pro" w:hAnsi="Myriad Pro" w:cs="Arial"/>
          <w:sz w:val="20"/>
          <w:szCs w:val="20"/>
        </w:rPr>
        <w:t xml:space="preserve"> – jest to pole opisowe zawierające 4000 znaków. W polu tym podaj bardziej szczegółowe informacje na temat tego, kogo obejmiesz wsparciem w projekcie. </w:t>
      </w:r>
      <w:r w:rsidR="0058319E" w:rsidRPr="00DE1F41">
        <w:rPr>
          <w:rFonts w:ascii="Myriad Pro" w:hAnsi="Myriad Pro" w:cs="Arial"/>
          <w:sz w:val="20"/>
          <w:szCs w:val="20"/>
        </w:rPr>
        <w:t xml:space="preserve">Należy opisać grupę docelową, uzasadnić jej wybór </w:t>
      </w:r>
      <w:r w:rsidR="00242EC1">
        <w:rPr>
          <w:rFonts w:ascii="Myriad Pro" w:hAnsi="Myriad Pro" w:cs="Arial"/>
          <w:sz w:val="20"/>
          <w:szCs w:val="20"/>
        </w:rPr>
        <w:br/>
      </w:r>
      <w:r w:rsidR="0058319E" w:rsidRPr="00DE1F41">
        <w:rPr>
          <w:rFonts w:ascii="Myriad Pro" w:hAnsi="Myriad Pro" w:cs="Arial"/>
          <w:sz w:val="20"/>
          <w:szCs w:val="20"/>
        </w:rPr>
        <w:t xml:space="preserve">w odniesieniu do celów projektu i planowanych do osiągnięcia wskaźników w ramach projektu. </w:t>
      </w:r>
      <w:r w:rsidRPr="00DE1F41">
        <w:rPr>
          <w:rFonts w:ascii="Myriad Pro" w:hAnsi="Myriad Pro" w:cs="Arial"/>
          <w:sz w:val="20"/>
          <w:szCs w:val="20"/>
        </w:rPr>
        <w:t xml:space="preserve">Osoby, które zostaną objęte wsparciem należy opisać z punktu widzenia istotnych cech dla zadań przewidzianych do realizacji </w:t>
      </w:r>
      <w:r w:rsidR="00242EC1">
        <w:rPr>
          <w:rFonts w:ascii="Myriad Pro" w:hAnsi="Myriad Pro" w:cs="Arial"/>
          <w:sz w:val="20"/>
          <w:szCs w:val="20"/>
        </w:rPr>
        <w:br/>
      </w:r>
      <w:r w:rsidRPr="00DE1F41">
        <w:rPr>
          <w:rFonts w:ascii="Myriad Pro" w:hAnsi="Myriad Pro" w:cs="Arial"/>
          <w:sz w:val="20"/>
          <w:szCs w:val="20"/>
        </w:rPr>
        <w:t>w ramach projektu takich jak np. wiek, status zawodowy, wykształcenie, płeć, niepełnosprawność. Opis zawarty w tej części wniosku powinien świadczyć o znajomości grupy docelowej projektu i możliwości efektywnego wsparcia tej grupy poprzez zadania zaplanowane do realizacji w ramach projektu. W polu tym opisz potrzeby i oczekiwania uczestników projektu w kontekście wsparcia, które ma być udzielane w ramach projektu oraz uwzględnij wskazanie barier, na które napotykają uczestnicy projektu</w:t>
      </w:r>
      <w:r w:rsidR="00365A9D">
        <w:rPr>
          <w:rFonts w:ascii="Myriad Pro" w:hAnsi="Myriad Pro" w:cs="Arial"/>
          <w:sz w:val="20"/>
          <w:szCs w:val="20"/>
        </w:rPr>
        <w:t xml:space="preserve">. </w:t>
      </w:r>
      <w:r w:rsidR="00365A9D" w:rsidRPr="00365A9D">
        <w:rPr>
          <w:rFonts w:ascii="Myriad Pro" w:hAnsi="Myriad Pro" w:cs="Arial"/>
          <w:sz w:val="20"/>
        </w:rPr>
        <w:t>Przy opisie barier należy brać pod uwagę bariery uczestnictwa, czyli czynniki, które zniechęcają do wzięcia udziału w projekcie lub uniemożliwiają udział w projekcie</w:t>
      </w:r>
      <w:r w:rsidR="0058319E" w:rsidRPr="00365A9D">
        <w:rPr>
          <w:rFonts w:ascii="Myriad Pro" w:hAnsi="Myriad Pro" w:cs="Arial"/>
          <w:sz w:val="18"/>
          <w:szCs w:val="20"/>
        </w:rPr>
        <w:t xml:space="preserve"> </w:t>
      </w:r>
      <w:r w:rsidR="0058319E" w:rsidRPr="00DE1F41">
        <w:rPr>
          <w:rFonts w:ascii="Myriad Pro" w:hAnsi="Myriad Pro" w:cs="Arial"/>
          <w:sz w:val="20"/>
          <w:szCs w:val="20"/>
        </w:rPr>
        <w:t xml:space="preserve">(często spotykanymi </w:t>
      </w:r>
      <w:r w:rsidR="00242EC1">
        <w:rPr>
          <w:rFonts w:ascii="Myriad Pro" w:hAnsi="Myriad Pro" w:cs="Arial"/>
          <w:sz w:val="20"/>
          <w:szCs w:val="20"/>
        </w:rPr>
        <w:br/>
      </w:r>
      <w:r w:rsidR="0058319E" w:rsidRPr="00DE1F41">
        <w:rPr>
          <w:rFonts w:ascii="Myriad Pro" w:hAnsi="Myriad Pro" w:cs="Arial"/>
          <w:sz w:val="20"/>
          <w:szCs w:val="20"/>
        </w:rPr>
        <w:t>w projektach barierami jest brak świadomości potrzeby rozwijania swoich umiejętności, niechęć do podnoszenia kompetencji lub nabywania kwalifikacji, niska motywacja, brak wiary we własne siły)</w:t>
      </w:r>
      <w:r w:rsidRPr="00DE1F41">
        <w:rPr>
          <w:rFonts w:ascii="Myriad Pro" w:hAnsi="Myriad Pro" w:cs="Arial"/>
          <w:sz w:val="20"/>
          <w:szCs w:val="20"/>
        </w:rPr>
        <w:t>. Jeżeli zidentyfikowałeś jakieś bariery równościowe</w:t>
      </w:r>
      <w:r w:rsidR="0058319E" w:rsidRPr="00DE1F41">
        <w:rPr>
          <w:rFonts w:ascii="Myriad Pro" w:hAnsi="Myriad Pro" w:cs="Arial"/>
          <w:sz w:val="20"/>
          <w:szCs w:val="20"/>
        </w:rPr>
        <w:t xml:space="preserve"> (np. </w:t>
      </w:r>
      <w:r w:rsidR="0058319E" w:rsidRPr="00DE1F41">
        <w:rPr>
          <w:rFonts w:ascii="Myriad Pro" w:hAnsi="Myriad Pro" w:cs="Arial"/>
          <w:bCs/>
          <w:color w:val="000000" w:themeColor="text1"/>
          <w:sz w:val="20"/>
          <w:szCs w:val="20"/>
        </w:rPr>
        <w:t>brak miejsc pracy w określonych zawodach stereotypowo postrzeganych jako męskie albo kobiece, niechęć pracodawców do zatrudniania młodych matek</w:t>
      </w:r>
      <w:r w:rsidR="002178D2">
        <w:rPr>
          <w:rFonts w:ascii="Myriad Pro" w:hAnsi="Myriad Pro" w:cs="Arial"/>
          <w:bCs/>
          <w:color w:val="000000" w:themeColor="text1"/>
          <w:sz w:val="20"/>
          <w:szCs w:val="20"/>
        </w:rPr>
        <w:t xml:space="preserve"> lub osób z </w:t>
      </w:r>
      <w:r w:rsidR="00900A9C">
        <w:rPr>
          <w:rFonts w:ascii="Myriad Pro" w:hAnsi="Myriad Pro" w:cs="Arial"/>
          <w:bCs/>
          <w:color w:val="000000" w:themeColor="text1"/>
          <w:sz w:val="20"/>
          <w:szCs w:val="20"/>
        </w:rPr>
        <w:t>niepełnosprawnościami</w:t>
      </w:r>
      <w:r w:rsidR="0058319E" w:rsidRPr="00DE1F41">
        <w:rPr>
          <w:rFonts w:ascii="Myriad Pro" w:hAnsi="Myriad Pro" w:cs="Arial"/>
          <w:bCs/>
          <w:color w:val="000000" w:themeColor="text1"/>
          <w:sz w:val="20"/>
          <w:szCs w:val="20"/>
        </w:rPr>
        <w:t>)</w:t>
      </w:r>
      <w:r w:rsidR="00BF7F5E" w:rsidRPr="00DE1F41">
        <w:rPr>
          <w:rFonts w:ascii="Myriad Pro" w:hAnsi="Myriad Pro" w:cs="Arial"/>
          <w:sz w:val="20"/>
          <w:szCs w:val="20"/>
        </w:rPr>
        <w:t>,</w:t>
      </w:r>
      <w:r w:rsidRPr="00DE1F41">
        <w:rPr>
          <w:rFonts w:ascii="Myriad Pro" w:hAnsi="Myriad Pro" w:cs="Arial"/>
          <w:sz w:val="20"/>
          <w:szCs w:val="20"/>
        </w:rPr>
        <w:t xml:space="preserve"> nie zapomnij umieścić ich opisu w </w:t>
      </w:r>
      <w:r w:rsidR="00F559BB" w:rsidRPr="00DE1F41">
        <w:rPr>
          <w:rFonts w:ascii="Myriad Pro" w:hAnsi="Myriad Pro" w:cs="Arial"/>
          <w:sz w:val="20"/>
          <w:szCs w:val="20"/>
        </w:rPr>
        <w:t xml:space="preserve">sekcji </w:t>
      </w:r>
      <w:r w:rsidRPr="00DE1F41">
        <w:rPr>
          <w:rFonts w:ascii="Myriad Pro" w:hAnsi="Myriad Pro" w:cs="Arial"/>
          <w:i/>
          <w:sz w:val="20"/>
          <w:szCs w:val="20"/>
        </w:rPr>
        <w:t xml:space="preserve">Dodatkowe informacje – komponenty związane z </w:t>
      </w:r>
      <w:r w:rsidR="0058319E" w:rsidRPr="00DE1F41">
        <w:rPr>
          <w:rFonts w:ascii="Myriad Pro" w:hAnsi="Myriad Pro" w:cs="Arial"/>
          <w:i/>
          <w:sz w:val="20"/>
          <w:szCs w:val="20"/>
        </w:rPr>
        <w:t>kluczowymi zasadami i politykami wspólnotowymi</w:t>
      </w:r>
      <w:r w:rsidRPr="00DE1F41">
        <w:rPr>
          <w:rFonts w:ascii="Myriad Pro" w:hAnsi="Myriad Pro" w:cs="Arial"/>
          <w:i/>
          <w:sz w:val="20"/>
          <w:szCs w:val="20"/>
        </w:rPr>
        <w:t>.</w:t>
      </w:r>
      <w:r w:rsidRPr="00DE1F41">
        <w:rPr>
          <w:rFonts w:ascii="Myriad Pro" w:hAnsi="Myriad Pro" w:cs="Arial"/>
          <w:sz w:val="20"/>
          <w:szCs w:val="20"/>
        </w:rPr>
        <w:t xml:space="preserve"> </w:t>
      </w:r>
    </w:p>
    <w:p w14:paraId="7CBBC00A" w14:textId="77777777" w:rsidR="00900A9C" w:rsidRPr="00900A9C" w:rsidRDefault="00900A9C" w:rsidP="002A153E">
      <w:pPr>
        <w:spacing w:before="120" w:after="120" w:line="271" w:lineRule="auto"/>
        <w:jc w:val="both"/>
        <w:rPr>
          <w:rFonts w:ascii="Myriad Pro" w:hAnsi="Myriad Pro" w:cs="Arial"/>
          <w:sz w:val="20"/>
          <w:szCs w:val="20"/>
          <w:u w:val="single"/>
        </w:rPr>
      </w:pPr>
      <w:r w:rsidRPr="00900A9C">
        <w:rPr>
          <w:rFonts w:ascii="Myriad Pro" w:hAnsi="Myriad Pro" w:cs="Arial"/>
          <w:sz w:val="20"/>
          <w:szCs w:val="20"/>
          <w:u w:val="single"/>
        </w:rPr>
        <w:t>Pamiętaj: grupę docelową stanowią osoby, które mieszkają na obszarze Twojej LSR.</w:t>
      </w:r>
    </w:p>
    <w:p w14:paraId="49297AAE" w14:textId="48047F6C" w:rsidR="00B11F07" w:rsidRDefault="000A699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Na podstawie zapisów zawartych</w:t>
      </w:r>
      <w:r w:rsidR="008C176A" w:rsidRPr="00DE1F41">
        <w:rPr>
          <w:rFonts w:ascii="Myriad Pro" w:hAnsi="Myriad Pro" w:cs="Arial"/>
          <w:sz w:val="20"/>
          <w:szCs w:val="20"/>
        </w:rPr>
        <w:t xml:space="preserve"> m.in.</w:t>
      </w:r>
      <w:r w:rsidRPr="00DE1F41">
        <w:rPr>
          <w:rFonts w:ascii="Myriad Pro" w:hAnsi="Myriad Pro" w:cs="Arial"/>
          <w:sz w:val="20"/>
          <w:szCs w:val="20"/>
        </w:rPr>
        <w:t xml:space="preserve"> w tym polu zostanie dokonana ocena</w:t>
      </w:r>
      <w:r w:rsidR="00C3081C" w:rsidRPr="00DE1F41">
        <w:rPr>
          <w:rFonts w:ascii="Myriad Pro" w:hAnsi="Myriad Pro" w:cs="Arial"/>
          <w:sz w:val="20"/>
          <w:szCs w:val="20"/>
        </w:rPr>
        <w:t>,</w:t>
      </w:r>
      <w:r w:rsidRPr="00DE1F41">
        <w:rPr>
          <w:rFonts w:ascii="Myriad Pro" w:hAnsi="Myriad Pro" w:cs="Arial"/>
          <w:sz w:val="20"/>
          <w:szCs w:val="20"/>
        </w:rPr>
        <w:t xml:space="preserve"> czy projekt spełnia </w:t>
      </w:r>
      <w:r w:rsidR="00BF7F5E" w:rsidRPr="00DE1F41">
        <w:rPr>
          <w:rFonts w:ascii="Myriad Pro" w:hAnsi="Myriad Pro" w:cs="Arial"/>
          <w:sz w:val="20"/>
          <w:szCs w:val="20"/>
        </w:rPr>
        <w:t>warunek udzielenia wsparcia</w:t>
      </w:r>
      <w:r w:rsidRPr="00DE1F41">
        <w:rPr>
          <w:rFonts w:ascii="Myriad Pro" w:hAnsi="Myriad Pro" w:cs="Arial"/>
          <w:sz w:val="20"/>
          <w:szCs w:val="20"/>
        </w:rPr>
        <w:t xml:space="preserve"> dotycząc</w:t>
      </w:r>
      <w:r w:rsidR="00BF7F5E" w:rsidRPr="00DE1F41">
        <w:rPr>
          <w:rFonts w:ascii="Myriad Pro" w:hAnsi="Myriad Pro" w:cs="Arial"/>
          <w:sz w:val="20"/>
          <w:szCs w:val="20"/>
        </w:rPr>
        <w:t>y</w:t>
      </w:r>
      <w:r w:rsidRPr="00DE1F41">
        <w:rPr>
          <w:rFonts w:ascii="Myriad Pro" w:hAnsi="Myriad Pro" w:cs="Arial"/>
          <w:sz w:val="20"/>
          <w:szCs w:val="20"/>
        </w:rPr>
        <w:t xml:space="preserve"> grupy docelowej.</w:t>
      </w:r>
      <w:r w:rsidR="00C418B9" w:rsidRPr="00DE1F41">
        <w:rPr>
          <w:rFonts w:ascii="Myriad Pro" w:hAnsi="Myriad Pro" w:cs="Arial"/>
          <w:sz w:val="20"/>
          <w:szCs w:val="20"/>
        </w:rPr>
        <w:t xml:space="preserve"> Pamiętaj aby uwzględnić w treści wniosku wszystkie informacje na temat grupy pozwalające jednoznacznie stwierdzić, że projekt skierowany jest do grupy docelowej zdefiniowanej w </w:t>
      </w:r>
      <w:r w:rsidR="00537673" w:rsidRPr="00DE1F41">
        <w:rPr>
          <w:rFonts w:ascii="Myriad Pro" w:hAnsi="Myriad Pro" w:cs="Arial"/>
          <w:sz w:val="20"/>
          <w:szCs w:val="20"/>
        </w:rPr>
        <w:t>warunkach udzielenia wsparcia</w:t>
      </w:r>
      <w:r w:rsidR="00C418B9" w:rsidRPr="00DE1F41">
        <w:rPr>
          <w:rFonts w:ascii="Myriad Pro" w:hAnsi="Myriad Pro" w:cs="Arial"/>
          <w:sz w:val="20"/>
          <w:szCs w:val="20"/>
        </w:rPr>
        <w:t>.</w:t>
      </w:r>
    </w:p>
    <w:p w14:paraId="57543A41" w14:textId="11E29884" w:rsidR="00682178" w:rsidRPr="00DE1F41" w:rsidRDefault="00682178"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Obszar realizacji projektu </w:t>
      </w:r>
      <w:r w:rsidRPr="00DE1F41">
        <w:rPr>
          <w:rFonts w:ascii="Myriad Pro" w:hAnsi="Myriad Pro" w:cs="Arial"/>
          <w:sz w:val="20"/>
          <w:szCs w:val="20"/>
        </w:rPr>
        <w:t>– pole z listy rozwijanej. Z listy rozwijanej wyb</w:t>
      </w:r>
      <w:r w:rsidR="0004446D" w:rsidRPr="00DE1F41">
        <w:rPr>
          <w:rFonts w:ascii="Myriad Pro" w:hAnsi="Myriad Pro" w:cs="Arial"/>
          <w:sz w:val="20"/>
          <w:szCs w:val="20"/>
        </w:rPr>
        <w:t>ierz</w:t>
      </w:r>
      <w:r w:rsidRPr="00DE1F41">
        <w:rPr>
          <w:rFonts w:ascii="Myriad Pro" w:hAnsi="Myriad Pro" w:cs="Arial"/>
          <w:sz w:val="20"/>
          <w:szCs w:val="20"/>
        </w:rPr>
        <w:t xml:space="preserve"> opcję: REGION. </w:t>
      </w:r>
    </w:p>
    <w:p w14:paraId="554BAFAC" w14:textId="70BD60B8" w:rsidR="002061E3" w:rsidRPr="00DE1F41" w:rsidRDefault="0068217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tym celu kliknij przycisk </w:t>
      </w:r>
      <w:r w:rsidRPr="00DE1F41">
        <w:rPr>
          <w:rFonts w:ascii="Myriad Pro" w:hAnsi="Myriad Pro" w:cs="Arial"/>
          <w:b/>
          <w:i/>
          <w:sz w:val="20"/>
          <w:szCs w:val="20"/>
        </w:rPr>
        <w:t>Dodaj obszar</w:t>
      </w:r>
      <w:r w:rsidRPr="00DE1F41">
        <w:rPr>
          <w:rFonts w:ascii="Myriad Pro" w:hAnsi="Myriad Pro" w:cs="Arial"/>
          <w:sz w:val="20"/>
          <w:szCs w:val="20"/>
        </w:rPr>
        <w:t xml:space="preserve">, a następnie wskaż województwo, powiat i gminę. Wartości pobierzesz z bazy TERYT, co oznacza, że po wpisaniu pierwszych liter nazwy np. województwa, system podpowie listę, z której będziesz mógł wybrać wymaganą nazwę. </w:t>
      </w:r>
    </w:p>
    <w:p w14:paraId="539F2E14" w14:textId="6CDE6E23" w:rsidR="00682178" w:rsidRPr="00DE1F41" w:rsidRDefault="00242EC1" w:rsidP="002A153E">
      <w:pPr>
        <w:spacing w:before="120" w:after="120" w:line="271" w:lineRule="auto"/>
        <w:jc w:val="both"/>
        <w:rPr>
          <w:rFonts w:ascii="Myriad Pro" w:hAnsi="Myriad Pro" w:cs="Arial"/>
          <w:sz w:val="20"/>
          <w:szCs w:val="20"/>
        </w:rPr>
      </w:pPr>
      <w:r>
        <w:rPr>
          <w:rFonts w:ascii="Myriad Pro" w:hAnsi="Myriad Pro" w:cs="Arial"/>
          <w:sz w:val="20"/>
          <w:szCs w:val="20"/>
        </w:rPr>
        <w:t>K</w:t>
      </w:r>
      <w:r w:rsidR="002061E3" w:rsidRPr="00DE1F41">
        <w:rPr>
          <w:rFonts w:ascii="Myriad Pro" w:hAnsi="Myriad Pro" w:cs="Arial"/>
          <w:sz w:val="20"/>
          <w:szCs w:val="20"/>
        </w:rPr>
        <w:t>ażdy z</w:t>
      </w:r>
      <w:r>
        <w:rPr>
          <w:rFonts w:ascii="Myriad Pro" w:hAnsi="Myriad Pro" w:cs="Arial"/>
          <w:sz w:val="20"/>
          <w:szCs w:val="20"/>
        </w:rPr>
        <w:t xml:space="preserve"> dodatkowych</w:t>
      </w:r>
      <w:r w:rsidR="002061E3" w:rsidRPr="00DE1F41">
        <w:rPr>
          <w:rFonts w:ascii="Myriad Pro" w:hAnsi="Myriad Pro" w:cs="Arial"/>
          <w:sz w:val="20"/>
          <w:szCs w:val="20"/>
        </w:rPr>
        <w:t xml:space="preserve"> obszarów</w:t>
      </w:r>
      <w:r>
        <w:rPr>
          <w:rFonts w:ascii="Myriad Pro" w:hAnsi="Myriad Pro" w:cs="Arial"/>
          <w:sz w:val="20"/>
          <w:szCs w:val="20"/>
        </w:rPr>
        <w:t>, gdzie będzie realizowany projekt,</w:t>
      </w:r>
      <w:r w:rsidR="002061E3" w:rsidRPr="00DE1F41">
        <w:rPr>
          <w:rFonts w:ascii="Myriad Pro" w:hAnsi="Myriad Pro" w:cs="Arial"/>
          <w:sz w:val="20"/>
          <w:szCs w:val="20"/>
        </w:rPr>
        <w:t xml:space="preserve"> dodajesz zgodnie z opisem wskazanym powyżej</w:t>
      </w:r>
      <w:r w:rsidR="00682178" w:rsidRPr="00DE1F41">
        <w:rPr>
          <w:rFonts w:ascii="Myriad Pro" w:hAnsi="Myriad Pro" w:cs="Arial"/>
          <w:sz w:val="20"/>
          <w:szCs w:val="20"/>
        </w:rPr>
        <w:t xml:space="preserve">. </w:t>
      </w:r>
    </w:p>
    <w:p w14:paraId="1CB791E1" w14:textId="77777777" w:rsidR="00853976" w:rsidRPr="00DE1F41" w:rsidRDefault="00853976"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9" w:name="_Toc191555412"/>
      <w:r w:rsidRPr="00DE1F41">
        <w:rPr>
          <w:rFonts w:ascii="Myriad Pro" w:hAnsi="Myriad Pro" w:cs="Arial"/>
          <w:b/>
          <w:color w:val="auto"/>
          <w:sz w:val="20"/>
          <w:szCs w:val="20"/>
        </w:rPr>
        <w:lastRenderedPageBreak/>
        <w:t>Wnioskodawca i realizatorzy</w:t>
      </w:r>
      <w:bookmarkEnd w:id="9"/>
    </w:p>
    <w:p w14:paraId="49642BB2" w14:textId="01F5DEF7" w:rsidR="00853976" w:rsidRPr="00DE1F41" w:rsidRDefault="0085397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0B56D9" w:rsidRPr="00DE1F41">
        <w:rPr>
          <w:rFonts w:ascii="Myriad Pro" w:hAnsi="Myriad Pro" w:cs="Arial"/>
          <w:sz w:val="20"/>
          <w:szCs w:val="20"/>
        </w:rPr>
        <w:t>ta</w:t>
      </w:r>
      <w:r w:rsidRPr="00DE1F41">
        <w:rPr>
          <w:rFonts w:ascii="Myriad Pro" w:hAnsi="Myriad Pro" w:cs="Arial"/>
          <w:sz w:val="20"/>
          <w:szCs w:val="20"/>
        </w:rPr>
        <w:t xml:space="preserve"> zawiera informacje o</w:t>
      </w:r>
      <w:r w:rsidR="001A1372" w:rsidRPr="00DE1F41">
        <w:rPr>
          <w:rFonts w:ascii="Myriad Pro" w:hAnsi="Myriad Pro" w:cs="Arial"/>
          <w:sz w:val="20"/>
          <w:szCs w:val="20"/>
        </w:rPr>
        <w:t> </w:t>
      </w:r>
      <w:r w:rsidRPr="00DE1F41">
        <w:rPr>
          <w:rFonts w:ascii="Myriad Pro" w:hAnsi="Myriad Pro" w:cs="Arial"/>
          <w:sz w:val="20"/>
          <w:szCs w:val="20"/>
        </w:rPr>
        <w:t xml:space="preserve">wnioskodawcy, realizatorach projektu oraz osobach wyznaczonych do kontaktu z </w:t>
      </w:r>
      <w:r w:rsidR="0091485F" w:rsidRPr="00DE1F41">
        <w:rPr>
          <w:rFonts w:ascii="Myriad Pro" w:hAnsi="Myriad Pro" w:cs="Arial"/>
          <w:sz w:val="20"/>
          <w:szCs w:val="20"/>
        </w:rPr>
        <w:t>ION</w:t>
      </w:r>
      <w:r w:rsidR="008C563E">
        <w:rPr>
          <w:rFonts w:ascii="Myriad Pro" w:hAnsi="Myriad Pro" w:cs="Arial"/>
          <w:sz w:val="20"/>
          <w:szCs w:val="20"/>
        </w:rPr>
        <w:t>.</w:t>
      </w:r>
      <w:r w:rsidR="008C563E">
        <w:rPr>
          <w:rFonts w:ascii="Myriad Pro" w:hAnsi="Myriad Pro" w:cs="Arial"/>
          <w:sz w:val="20"/>
          <w:szCs w:val="20"/>
        </w:rPr>
        <w:br/>
      </w:r>
      <w:r w:rsidRPr="00DE1F41">
        <w:rPr>
          <w:rFonts w:ascii="Myriad Pro" w:hAnsi="Myriad Pro" w:cs="Arial"/>
          <w:sz w:val="20"/>
          <w:szCs w:val="20"/>
        </w:rPr>
        <w:t>Po przejściu w tryb edycji sekcji w polu Wnioskodawca wybierz właściwego wnioskodawcę. Na liście dostępne są podmioty dodane w</w:t>
      </w:r>
      <w:r w:rsidR="001A1372" w:rsidRPr="00DE1F41">
        <w:rPr>
          <w:rFonts w:ascii="Myriad Pro" w:hAnsi="Myriad Pro" w:cs="Arial"/>
          <w:sz w:val="20"/>
          <w:szCs w:val="20"/>
        </w:rPr>
        <w:t> </w:t>
      </w:r>
      <w:r w:rsidRPr="00DE1F41">
        <w:rPr>
          <w:rFonts w:ascii="Myriad Pro" w:hAnsi="Myriad Pro" w:cs="Arial"/>
          <w:sz w:val="20"/>
          <w:szCs w:val="20"/>
        </w:rPr>
        <w:t xml:space="preserve">sekcji </w:t>
      </w:r>
      <w:r w:rsidRPr="00DE1F41">
        <w:rPr>
          <w:rFonts w:ascii="Myriad Pro" w:hAnsi="Myriad Pro" w:cs="Arial"/>
          <w:b/>
          <w:i/>
          <w:sz w:val="20"/>
          <w:szCs w:val="20"/>
        </w:rPr>
        <w:t>Organizacja</w:t>
      </w:r>
      <w:r w:rsidRPr="00DE1F41">
        <w:rPr>
          <w:rFonts w:ascii="Myriad Pro" w:hAnsi="Myriad Pro" w:cs="Arial"/>
          <w:sz w:val="20"/>
          <w:szCs w:val="20"/>
        </w:rPr>
        <w:t>.</w:t>
      </w:r>
    </w:p>
    <w:p w14:paraId="22ED2608" w14:textId="77777777" w:rsidR="00574B3B" w:rsidRPr="00DE1F41" w:rsidRDefault="00223BB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Korzystając z danych Twojej organizacji lub jej oddziału system automatycznie uzupełni dane wnioskodawcy: dane podstawowe, adresowe i kontaktowe.</w:t>
      </w:r>
    </w:p>
    <w:p w14:paraId="21BF39DF" w14:textId="650E7D21" w:rsidR="009D3BFD" w:rsidRPr="00DE1F41" w:rsidRDefault="009D3BFD" w:rsidP="002A153E">
      <w:pPr>
        <w:spacing w:before="120" w:after="120" w:line="271" w:lineRule="auto"/>
        <w:jc w:val="both"/>
        <w:rPr>
          <w:rFonts w:ascii="Myriad Pro" w:hAnsi="Myriad Pro"/>
          <w:sz w:val="20"/>
          <w:szCs w:val="20"/>
        </w:rPr>
      </w:pPr>
      <w:r w:rsidRPr="00DE1F41">
        <w:rPr>
          <w:rFonts w:ascii="Myriad Pro" w:hAnsi="Myriad Pro"/>
          <w:sz w:val="20"/>
          <w:szCs w:val="20"/>
        </w:rPr>
        <w:t>Pamiętaj aby nazwa Wnioskodawcy była zgodna z wpisem do rejestru albo ewidencji właściwych dla formy organizacyjnej Wnioskodawcy.</w:t>
      </w:r>
    </w:p>
    <w:p w14:paraId="77E348D4" w14:textId="6434FB52" w:rsidR="003E652B" w:rsidRPr="00DE1F41" w:rsidRDefault="003E652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przedmiotowym naborze </w:t>
      </w:r>
      <w:r w:rsidR="00242EC1">
        <w:rPr>
          <w:rFonts w:ascii="Myriad Pro" w:hAnsi="Myriad Pro" w:cs="Arial"/>
          <w:sz w:val="20"/>
          <w:szCs w:val="20"/>
        </w:rPr>
        <w:t>wnioskodawcą</w:t>
      </w:r>
      <w:r w:rsidRPr="00DE1F41">
        <w:rPr>
          <w:rFonts w:ascii="Myriad Pro" w:hAnsi="Myriad Pro" w:cs="Arial"/>
          <w:sz w:val="20"/>
          <w:szCs w:val="20"/>
        </w:rPr>
        <w:t xml:space="preserve"> jest Lokalna Grupa Działania, </w:t>
      </w:r>
      <w:bookmarkStart w:id="10" w:name="_Hlk164853806"/>
      <w:r w:rsidRPr="00DE1F41">
        <w:rPr>
          <w:rFonts w:ascii="Myriad Pro" w:hAnsi="Myriad Pro" w:cstheme="minorHAnsi"/>
          <w:color w:val="000000" w:themeColor="text1"/>
          <w:sz w:val="20"/>
          <w:szCs w:val="20"/>
        </w:rPr>
        <w:t xml:space="preserve">która zawarła umowę o warunkach i sposobie realizacji strategii rozwoju lokalnego kierowanego przez społeczność z Zarządem Województwa Zachodniopomorskiego przewidująca finansowanie w ramach programu regionalnego </w:t>
      </w:r>
      <w:bookmarkEnd w:id="10"/>
      <w:r w:rsidR="00242EC1">
        <w:rPr>
          <w:rFonts w:ascii="Myriad Pro" w:hAnsi="Myriad Pro" w:cstheme="minorHAnsi"/>
          <w:color w:val="000000" w:themeColor="text1"/>
          <w:sz w:val="20"/>
          <w:szCs w:val="20"/>
        </w:rPr>
        <w:t>FEPZ 2021-2027 ze środków EFS+.</w:t>
      </w:r>
    </w:p>
    <w:p w14:paraId="4C74719D" w14:textId="77777777" w:rsidR="009D3BFD" w:rsidRPr="00DE1F41" w:rsidRDefault="009D3BFD" w:rsidP="002A153E">
      <w:pPr>
        <w:spacing w:before="120" w:after="120" w:line="271" w:lineRule="auto"/>
        <w:jc w:val="both"/>
        <w:rPr>
          <w:rFonts w:ascii="Myriad Pro" w:hAnsi="Myriad Pro" w:cs="Arial"/>
          <w:sz w:val="20"/>
          <w:szCs w:val="20"/>
        </w:rPr>
      </w:pPr>
    </w:p>
    <w:p w14:paraId="5AE32164" w14:textId="61EDC0F2" w:rsidR="009D3BFD" w:rsidRPr="00DE1F41" w:rsidRDefault="00223BBE" w:rsidP="002A153E">
      <w:pPr>
        <w:spacing w:before="120" w:after="120" w:line="271" w:lineRule="auto"/>
        <w:jc w:val="both"/>
        <w:rPr>
          <w:rFonts w:ascii="Myriad Pro" w:hAnsi="Myriad Pro" w:cs="Arial"/>
          <w:b/>
          <w:bCs/>
          <w:sz w:val="20"/>
          <w:szCs w:val="20"/>
        </w:rPr>
      </w:pPr>
      <w:r w:rsidRPr="00DE1F41">
        <w:rPr>
          <w:rFonts w:ascii="Myriad Pro" w:hAnsi="Myriad Pro" w:cs="Arial"/>
          <w:b/>
          <w:sz w:val="20"/>
          <w:szCs w:val="20"/>
        </w:rPr>
        <w:t>Możliwość odzyskania VAT</w:t>
      </w:r>
      <w:r w:rsidRPr="00DE1F41">
        <w:rPr>
          <w:rFonts w:ascii="Myriad Pro" w:hAnsi="Myriad Pro" w:cs="Arial"/>
          <w:sz w:val="20"/>
          <w:szCs w:val="20"/>
        </w:rPr>
        <w:t xml:space="preserve"> – w polu tym z listy rozwijanej </w:t>
      </w:r>
      <w:r w:rsidR="001B244A" w:rsidRPr="00DE1F41">
        <w:rPr>
          <w:rFonts w:ascii="Myriad Pro" w:hAnsi="Myriad Pro" w:cs="Arial"/>
          <w:sz w:val="20"/>
          <w:szCs w:val="20"/>
        </w:rPr>
        <w:t>wybierz</w:t>
      </w:r>
      <w:r w:rsidRPr="00DE1F41">
        <w:rPr>
          <w:rFonts w:ascii="Myriad Pro" w:hAnsi="Myriad Pro" w:cs="Arial"/>
          <w:sz w:val="20"/>
          <w:szCs w:val="20"/>
        </w:rPr>
        <w:t xml:space="preserve"> </w:t>
      </w:r>
      <w:bookmarkStart w:id="11" w:name="_Hlk143670875"/>
      <w:r w:rsidR="009D3BFD" w:rsidRPr="00DE1F41">
        <w:rPr>
          <w:rFonts w:ascii="Myriad Pro" w:hAnsi="Myriad Pro" w:cs="Arial"/>
          <w:sz w:val="20"/>
          <w:szCs w:val="20"/>
        </w:rPr>
        <w:t>opcje „nie dotyczy”</w:t>
      </w:r>
      <w:r w:rsidR="008C344A">
        <w:rPr>
          <w:rFonts w:ascii="Myriad Pro" w:hAnsi="Myriad Pro" w:cs="Arial"/>
          <w:sz w:val="20"/>
          <w:szCs w:val="20"/>
        </w:rPr>
        <w:t>.</w:t>
      </w:r>
    </w:p>
    <w:bookmarkEnd w:id="11"/>
    <w:p w14:paraId="54A6C2F8" w14:textId="1092E34B" w:rsidR="009D3BFD" w:rsidRPr="00DE1F41" w:rsidRDefault="00FD7471" w:rsidP="002A153E">
      <w:pPr>
        <w:spacing w:before="120" w:after="120" w:line="271" w:lineRule="auto"/>
        <w:jc w:val="both"/>
        <w:rPr>
          <w:rFonts w:ascii="Myriad Pro" w:hAnsi="Myriad Pro" w:cs="Arial"/>
          <w:bCs/>
          <w:sz w:val="20"/>
          <w:szCs w:val="20"/>
        </w:rPr>
      </w:pPr>
      <w:r w:rsidRPr="00DE1F41">
        <w:rPr>
          <w:rFonts w:ascii="Myriad Pro" w:hAnsi="Myriad Pro" w:cs="Arial"/>
          <w:bCs/>
          <w:sz w:val="20"/>
          <w:szCs w:val="20"/>
        </w:rPr>
        <w:t>W przypadku projektów poniżej 5 mln euro ION nie weryfikuje możliwości odzyskania podatku VAT.</w:t>
      </w:r>
    </w:p>
    <w:p w14:paraId="50377B23" w14:textId="6E26688B" w:rsidR="00387BC8" w:rsidRPr="00DE1F41" w:rsidRDefault="00387BC8"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Czy </w:t>
      </w:r>
      <w:r w:rsidR="0034037B" w:rsidRPr="00DE1F41">
        <w:rPr>
          <w:rFonts w:ascii="Myriad Pro" w:hAnsi="Myriad Pro" w:cs="Arial"/>
          <w:b/>
          <w:sz w:val="20"/>
          <w:szCs w:val="20"/>
        </w:rPr>
        <w:t>wnioskodawca</w:t>
      </w:r>
      <w:r w:rsidRPr="00DE1F41">
        <w:rPr>
          <w:rFonts w:ascii="Myriad Pro" w:hAnsi="Myriad Pro" w:cs="Arial"/>
          <w:b/>
          <w:sz w:val="20"/>
          <w:szCs w:val="20"/>
        </w:rPr>
        <w:t xml:space="preserve"> przewiduje udział innych podmiotów w realizacji projektu</w:t>
      </w:r>
      <w:r w:rsidRPr="00DE1F41">
        <w:rPr>
          <w:rFonts w:ascii="Myriad Pro" w:hAnsi="Myriad Pro" w:cs="Arial"/>
          <w:sz w:val="20"/>
          <w:szCs w:val="20"/>
        </w:rPr>
        <w:t xml:space="preserve"> – </w:t>
      </w:r>
      <w:r w:rsidR="009D3BFD" w:rsidRPr="00DE1F41">
        <w:rPr>
          <w:rFonts w:ascii="Myriad Pro" w:hAnsi="Myriad Pro" w:cs="Arial"/>
          <w:sz w:val="20"/>
          <w:szCs w:val="20"/>
        </w:rPr>
        <w:t>zaznacz pole „nie”.</w:t>
      </w:r>
    </w:p>
    <w:p w14:paraId="09DE287F" w14:textId="7AFA2F16" w:rsidR="000E68FD" w:rsidRPr="00DE1F41" w:rsidRDefault="00FD747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ramach naboru nie przewiduje się realizacji projektu w partnerstwie.</w:t>
      </w:r>
    </w:p>
    <w:p w14:paraId="71477EC0" w14:textId="786D0823" w:rsidR="00CF5AF5"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Osoby do kontaktu</w:t>
      </w:r>
      <w:r w:rsidR="00CF5AF5" w:rsidRPr="00DE1F41">
        <w:rPr>
          <w:rFonts w:ascii="Myriad Pro" w:hAnsi="Myriad Pro" w:cs="Arial"/>
          <w:sz w:val="20"/>
          <w:szCs w:val="20"/>
        </w:rPr>
        <w:t xml:space="preserve"> - wskaż przynajmniej jedną osobę w Twojej organizacji upoważnioną do kontaktów z </w:t>
      </w:r>
      <w:r w:rsidR="0091485F" w:rsidRPr="00DE1F41">
        <w:rPr>
          <w:rFonts w:ascii="Myriad Pro" w:hAnsi="Myriad Pro" w:cs="Arial"/>
          <w:sz w:val="20"/>
          <w:szCs w:val="20"/>
        </w:rPr>
        <w:t>ION</w:t>
      </w:r>
      <w:r w:rsidR="00101590" w:rsidRPr="00DE1F41">
        <w:rPr>
          <w:rFonts w:ascii="Myriad Pro" w:hAnsi="Myriad Pro" w:cs="Arial"/>
          <w:sz w:val="20"/>
          <w:szCs w:val="20"/>
        </w:rPr>
        <w:t xml:space="preserve"> </w:t>
      </w:r>
      <w:r w:rsidR="00CF5AF5" w:rsidRPr="00DE1F41">
        <w:rPr>
          <w:rFonts w:ascii="Myriad Pro" w:hAnsi="Myriad Pro" w:cs="Arial"/>
          <w:sz w:val="20"/>
          <w:szCs w:val="20"/>
        </w:rPr>
        <w:t xml:space="preserve">w sprawie wniosku. </w:t>
      </w:r>
    </w:p>
    <w:p w14:paraId="5ED67F4A" w14:textId="77777777" w:rsidR="00CF5AF5" w:rsidRPr="00DE1F41" w:rsidRDefault="00CF5AF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Aby dodać osobę do kontaktu kliknij przycisk </w:t>
      </w:r>
      <w:r w:rsidRPr="00DE1F41">
        <w:rPr>
          <w:rFonts w:ascii="Myriad Pro" w:hAnsi="Myriad Pro" w:cs="Arial"/>
          <w:b/>
          <w:bCs/>
          <w:i/>
          <w:iCs/>
          <w:sz w:val="20"/>
          <w:szCs w:val="20"/>
        </w:rPr>
        <w:t>Dodaj kontakt</w:t>
      </w:r>
      <w:r w:rsidRPr="00DE1F41">
        <w:rPr>
          <w:rFonts w:ascii="Myriad Pro" w:hAnsi="Myriad Pro" w:cs="Arial"/>
          <w:sz w:val="20"/>
          <w:szCs w:val="20"/>
        </w:rPr>
        <w:t xml:space="preserve">. Następnie uzupełnij wszystkie dane kontaktu: </w:t>
      </w:r>
      <w:r w:rsidRPr="00DE1F41">
        <w:rPr>
          <w:rFonts w:ascii="Myriad Pro" w:hAnsi="Myriad Pro" w:cs="Arial"/>
          <w:b/>
          <w:bCs/>
          <w:i/>
          <w:iCs/>
          <w:sz w:val="20"/>
          <w:szCs w:val="20"/>
        </w:rPr>
        <w:t>Imię</w:t>
      </w:r>
      <w:r w:rsidRPr="00DE1F41">
        <w:rPr>
          <w:rFonts w:ascii="Myriad Pro" w:hAnsi="Myriad Pro" w:cs="Arial"/>
          <w:sz w:val="20"/>
          <w:szCs w:val="20"/>
        </w:rPr>
        <w:t xml:space="preserve">, </w:t>
      </w:r>
      <w:r w:rsidRPr="00DE1F41">
        <w:rPr>
          <w:rFonts w:ascii="Myriad Pro" w:hAnsi="Myriad Pro" w:cs="Arial"/>
          <w:b/>
          <w:bCs/>
          <w:i/>
          <w:iCs/>
          <w:sz w:val="20"/>
          <w:szCs w:val="20"/>
        </w:rPr>
        <w:t>Nazwisko</w:t>
      </w:r>
      <w:r w:rsidRPr="00DE1F41">
        <w:rPr>
          <w:rFonts w:ascii="Myriad Pro" w:hAnsi="Myriad Pro" w:cs="Arial"/>
          <w:sz w:val="20"/>
          <w:szCs w:val="20"/>
        </w:rPr>
        <w:t xml:space="preserve">, </w:t>
      </w:r>
      <w:r w:rsidRPr="00DE1F41">
        <w:rPr>
          <w:rFonts w:ascii="Myriad Pro" w:hAnsi="Myriad Pro" w:cs="Arial"/>
          <w:b/>
          <w:bCs/>
          <w:i/>
          <w:iCs/>
          <w:sz w:val="20"/>
          <w:szCs w:val="20"/>
        </w:rPr>
        <w:t xml:space="preserve">E-mail </w:t>
      </w:r>
      <w:r w:rsidRPr="00DE1F41">
        <w:rPr>
          <w:rFonts w:ascii="Myriad Pro" w:hAnsi="Myriad Pro" w:cs="Arial"/>
          <w:sz w:val="20"/>
          <w:szCs w:val="20"/>
        </w:rPr>
        <w:t xml:space="preserve">i </w:t>
      </w:r>
      <w:r w:rsidRPr="00DE1F41">
        <w:rPr>
          <w:rFonts w:ascii="Myriad Pro" w:hAnsi="Myriad Pro" w:cs="Arial"/>
          <w:b/>
          <w:bCs/>
          <w:i/>
          <w:iCs/>
          <w:sz w:val="20"/>
          <w:szCs w:val="20"/>
        </w:rPr>
        <w:t>Telefon</w:t>
      </w:r>
      <w:r w:rsidRPr="00DE1F41">
        <w:rPr>
          <w:rFonts w:ascii="Myriad Pro" w:hAnsi="Myriad Pro" w:cs="Arial"/>
          <w:sz w:val="20"/>
          <w:szCs w:val="20"/>
        </w:rPr>
        <w:t>.</w:t>
      </w:r>
    </w:p>
    <w:p w14:paraId="7E2FC9DC" w14:textId="77777777" w:rsidR="00DE766B" w:rsidRPr="00DE1F41" w:rsidRDefault="00DE766B" w:rsidP="002A153E">
      <w:pPr>
        <w:spacing w:before="120" w:after="120" w:line="271" w:lineRule="auto"/>
        <w:jc w:val="both"/>
        <w:rPr>
          <w:rFonts w:ascii="Myriad Pro" w:hAnsi="Myriad Pro" w:cs="Arial"/>
          <w:sz w:val="20"/>
          <w:szCs w:val="20"/>
        </w:rPr>
      </w:pPr>
    </w:p>
    <w:p w14:paraId="65DE1751" w14:textId="77777777" w:rsidR="00C1374A" w:rsidRPr="00DE1F41" w:rsidRDefault="00C1374A"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12" w:name="_Toc191555413"/>
      <w:bookmarkStart w:id="13" w:name="_Hlk184984000"/>
      <w:r w:rsidRPr="00DE1F41">
        <w:rPr>
          <w:rFonts w:ascii="Myriad Pro" w:hAnsi="Myriad Pro" w:cs="Arial"/>
          <w:b/>
          <w:color w:val="auto"/>
          <w:sz w:val="20"/>
          <w:szCs w:val="20"/>
        </w:rPr>
        <w:t>Wskaźniki projektu</w:t>
      </w:r>
      <w:bookmarkEnd w:id="12"/>
    </w:p>
    <w:p w14:paraId="14316BAD" w14:textId="4A585DFC" w:rsidR="00C1374A" w:rsidRDefault="00C1374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Wskaźniki projektu zawiera listę wskaźników definiujących cele projektu. Każdy ze wskaźników </w:t>
      </w:r>
      <w:r w:rsidR="0091485F" w:rsidRPr="00DE1F41">
        <w:rPr>
          <w:rFonts w:ascii="Myriad Pro" w:hAnsi="Myriad Pro" w:cs="Arial"/>
          <w:sz w:val="20"/>
          <w:szCs w:val="20"/>
        </w:rPr>
        <w:t xml:space="preserve">musi mieć </w:t>
      </w:r>
      <w:r w:rsidRPr="00DE1F41">
        <w:rPr>
          <w:rFonts w:ascii="Myriad Pro" w:hAnsi="Myriad Pro" w:cs="Arial"/>
          <w:sz w:val="20"/>
          <w:szCs w:val="20"/>
        </w:rPr>
        <w:t xml:space="preserve">określoną wartość docelową, która powinna być osiągnięta w wyniku realizacji projektu. Określona </w:t>
      </w:r>
      <w:r w:rsidR="0091485F" w:rsidRPr="00DE1F41">
        <w:rPr>
          <w:rFonts w:ascii="Myriad Pro" w:hAnsi="Myriad Pro" w:cs="Arial"/>
          <w:sz w:val="20"/>
          <w:szCs w:val="20"/>
        </w:rPr>
        <w:t>musi zostać</w:t>
      </w:r>
      <w:r w:rsidRPr="00DE1F41">
        <w:rPr>
          <w:rFonts w:ascii="Myriad Pro" w:hAnsi="Myriad Pro" w:cs="Arial"/>
          <w:sz w:val="20"/>
          <w:szCs w:val="20"/>
        </w:rPr>
        <w:t xml:space="preserve"> także metoda pomiaru wartości. Wskaźniki dzielą się na wskaźniki produktu lub rezultatu.</w:t>
      </w:r>
      <w:r w:rsidR="0091485F" w:rsidRPr="00DE1F41">
        <w:rPr>
          <w:rFonts w:ascii="Myriad Pro" w:hAnsi="Myriad Pro" w:cs="Arial"/>
          <w:sz w:val="20"/>
          <w:szCs w:val="20"/>
        </w:rPr>
        <w:t xml:space="preserve"> Występują również inne wspólne wskaźniki produktu, które na stałe zaimportowane są przez ION</w:t>
      </w:r>
      <w:r w:rsidR="00E75B13" w:rsidRPr="00DE1F41">
        <w:rPr>
          <w:rFonts w:ascii="Myriad Pro" w:hAnsi="Myriad Pro" w:cs="Arial"/>
          <w:sz w:val="20"/>
          <w:szCs w:val="20"/>
        </w:rPr>
        <w:t xml:space="preserve"> i są obowiązkowe</w:t>
      </w:r>
      <w:r w:rsidR="0091485F" w:rsidRPr="00DE1F41">
        <w:rPr>
          <w:rFonts w:ascii="Myriad Pro" w:hAnsi="Myriad Pro" w:cs="Arial"/>
          <w:sz w:val="20"/>
          <w:szCs w:val="20"/>
        </w:rPr>
        <w:t>.</w:t>
      </w:r>
      <w:r w:rsidR="00545214">
        <w:rPr>
          <w:rFonts w:ascii="Myriad Pro" w:hAnsi="Myriad Pro" w:cs="Arial"/>
          <w:sz w:val="20"/>
          <w:szCs w:val="20"/>
        </w:rPr>
        <w:t xml:space="preserve"> </w:t>
      </w:r>
    </w:p>
    <w:p w14:paraId="0AE3E154" w14:textId="423C33E6" w:rsidR="00545214" w:rsidRPr="0062741D" w:rsidRDefault="00545214" w:rsidP="002A153E">
      <w:pPr>
        <w:spacing w:before="120" w:after="120" w:line="271" w:lineRule="auto"/>
        <w:jc w:val="both"/>
        <w:rPr>
          <w:rFonts w:ascii="Myriad Pro" w:hAnsi="Myriad Pro" w:cs="Arial"/>
          <w:b/>
          <w:sz w:val="20"/>
          <w:szCs w:val="20"/>
        </w:rPr>
      </w:pPr>
      <w:r w:rsidRPr="0062741D">
        <w:rPr>
          <w:rFonts w:ascii="Myriad Pro" w:hAnsi="Myriad Pro" w:cs="Arial"/>
          <w:b/>
          <w:sz w:val="20"/>
          <w:szCs w:val="20"/>
        </w:rPr>
        <w:t xml:space="preserve">Ważne: </w:t>
      </w:r>
      <w:r>
        <w:rPr>
          <w:rFonts w:ascii="Myriad Pro" w:hAnsi="Myriad Pro" w:cs="Arial"/>
          <w:b/>
          <w:sz w:val="20"/>
          <w:szCs w:val="20"/>
        </w:rPr>
        <w:t xml:space="preserve"> </w:t>
      </w:r>
      <w:r>
        <w:rPr>
          <w:rFonts w:ascii="Myriad Pro" w:hAnsi="Myriad Pro" w:cs="Arial"/>
          <w:sz w:val="20"/>
          <w:szCs w:val="20"/>
        </w:rPr>
        <w:t>Wskazane we wniosku o wsparcie wskaźniki nie mogą być niższe od wskaźników skazanych w Twojej LSR.</w:t>
      </w:r>
    </w:p>
    <w:p w14:paraId="46FC78E1" w14:textId="3ED83498" w:rsidR="00C1374A" w:rsidRPr="00DE1F41" w:rsidRDefault="00C1374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Przed rozpoczęciem pracy w tej sekcji należy wybrać pole </w:t>
      </w:r>
      <w:proofErr w:type="spellStart"/>
      <w:r w:rsidRPr="00DE1F41">
        <w:rPr>
          <w:rFonts w:ascii="Myriad Pro" w:hAnsi="Myriad Pro" w:cs="Arial"/>
          <w:sz w:val="20"/>
          <w:szCs w:val="20"/>
        </w:rPr>
        <w:t>check</w:t>
      </w:r>
      <w:r w:rsidR="00982CAE" w:rsidRPr="00DE1F41">
        <w:rPr>
          <w:rFonts w:ascii="Myriad Pro" w:hAnsi="Myriad Pro" w:cs="Arial"/>
          <w:sz w:val="20"/>
          <w:szCs w:val="20"/>
        </w:rPr>
        <w:t>-</w:t>
      </w:r>
      <w:r w:rsidRPr="00DE1F41">
        <w:rPr>
          <w:rFonts w:ascii="Myriad Pro" w:hAnsi="Myriad Pro" w:cs="Arial"/>
          <w:sz w:val="20"/>
          <w:szCs w:val="20"/>
        </w:rPr>
        <w:t>box</w:t>
      </w:r>
      <w:proofErr w:type="spellEnd"/>
      <w:r w:rsidR="00C8440F" w:rsidRPr="00DE1F41">
        <w:rPr>
          <w:rFonts w:ascii="Myriad Pro" w:hAnsi="Myriad Pro" w:cs="Arial"/>
          <w:sz w:val="20"/>
          <w:szCs w:val="20"/>
        </w:rPr>
        <w:t xml:space="preserve"> wskazane poniżej</w:t>
      </w:r>
      <w:r w:rsidR="00876D45">
        <w:rPr>
          <w:rFonts w:ascii="Myriad Pro" w:hAnsi="Myriad Pro" w:cs="Arial"/>
          <w:sz w:val="20"/>
          <w:szCs w:val="20"/>
        </w:rPr>
        <w:t>.</w:t>
      </w:r>
    </w:p>
    <w:p w14:paraId="5EB62FF2" w14:textId="77777777" w:rsidR="00C1374A" w:rsidRPr="00DE1F41" w:rsidRDefault="00C1374A"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Czy w projekcie wsparciem zostaną objęci uczestnicy</w:t>
      </w:r>
      <w:r w:rsidRPr="00DE1F41">
        <w:rPr>
          <w:rFonts w:ascii="Myriad Pro" w:hAnsi="Myriad Pro" w:cs="Arial"/>
          <w:sz w:val="20"/>
          <w:szCs w:val="20"/>
        </w:rPr>
        <w:t xml:space="preserve"> </w:t>
      </w:r>
      <w:r w:rsidR="00E10D4A" w:rsidRPr="00DE1F41">
        <w:rPr>
          <w:rFonts w:ascii="Myriad Pro" w:hAnsi="Myriad Pro" w:cs="Arial"/>
          <w:sz w:val="20"/>
          <w:szCs w:val="20"/>
        </w:rPr>
        <w:t>–</w:t>
      </w:r>
      <w:r w:rsidR="001A1372" w:rsidRPr="00DE1F41">
        <w:rPr>
          <w:rFonts w:ascii="Myriad Pro" w:hAnsi="Myriad Pro" w:cs="Arial"/>
          <w:sz w:val="20"/>
          <w:szCs w:val="20"/>
        </w:rPr>
        <w:t xml:space="preserve"> </w:t>
      </w:r>
      <w:r w:rsidR="00E10D4A" w:rsidRPr="00DE1F41">
        <w:rPr>
          <w:rFonts w:ascii="Myriad Pro" w:hAnsi="Myriad Pro" w:cs="Arial"/>
          <w:sz w:val="20"/>
          <w:szCs w:val="20"/>
        </w:rPr>
        <w:t>pole wyboru TAK/NIE. Jeśli planujesz objąć wsparciem osoby w projekcie, zaznaczasz opcję TAK.</w:t>
      </w:r>
    </w:p>
    <w:p w14:paraId="0E5A3973" w14:textId="13FFE70C" w:rsidR="00982CAE" w:rsidRPr="00DE1F41" w:rsidRDefault="00982CAE" w:rsidP="002A153E">
      <w:pPr>
        <w:spacing w:before="120" w:after="120" w:line="271" w:lineRule="auto"/>
        <w:jc w:val="both"/>
        <w:rPr>
          <w:rFonts w:ascii="Myriad Pro" w:hAnsi="Myriad Pro" w:cs="Arial"/>
          <w:b/>
          <w:sz w:val="20"/>
          <w:szCs w:val="20"/>
        </w:rPr>
      </w:pPr>
      <w:r w:rsidRPr="00DE1F41">
        <w:rPr>
          <w:rFonts w:ascii="Myriad Pro" w:hAnsi="Myriad Pro" w:cs="Arial"/>
          <w:sz w:val="20"/>
          <w:szCs w:val="20"/>
        </w:rPr>
        <w:t xml:space="preserve">Główną funkcją wskaźników jest zmierzenie, na ile cel projektu został zrealizowany, tj. kiedy można uznać, </w:t>
      </w:r>
      <w:r w:rsidR="005D0DC6">
        <w:rPr>
          <w:rFonts w:ascii="Myriad Pro" w:hAnsi="Myriad Pro" w:cs="Arial"/>
          <w:sz w:val="20"/>
          <w:szCs w:val="20"/>
        </w:rPr>
        <w:br/>
      </w:r>
      <w:r w:rsidRPr="00DE1F41">
        <w:rPr>
          <w:rFonts w:ascii="Myriad Pro" w:hAnsi="Myriad Pro" w:cs="Arial"/>
          <w:sz w:val="20"/>
          <w:szCs w:val="20"/>
        </w:rPr>
        <w:t>że zidentyfikowany problem został rozwiązany, a projekt zakończył się sukcesem. W trakcie realizacji projektu wskaźniki powinny umożliwiać mierzenie jego postępu względem celów projektu</w:t>
      </w:r>
      <w:r w:rsidRPr="00DE1F41">
        <w:rPr>
          <w:rFonts w:ascii="Myriad Pro" w:hAnsi="Myriad Pro" w:cs="Arial"/>
          <w:b/>
          <w:sz w:val="20"/>
          <w:szCs w:val="20"/>
        </w:rPr>
        <w:t>.</w:t>
      </w:r>
    </w:p>
    <w:p w14:paraId="365A9EC9" w14:textId="507769CB" w:rsidR="00982CAE" w:rsidRPr="00DE1F41" w:rsidRDefault="00CD7318" w:rsidP="002A153E">
      <w:pPr>
        <w:spacing w:before="120" w:after="120" w:line="271" w:lineRule="auto"/>
        <w:jc w:val="both"/>
        <w:rPr>
          <w:rFonts w:ascii="Myriad Pro" w:hAnsi="Myriad Pro" w:cs="Arial"/>
          <w:sz w:val="20"/>
          <w:szCs w:val="20"/>
        </w:rPr>
      </w:pPr>
      <w:r w:rsidRPr="003603E1">
        <w:rPr>
          <w:rFonts w:ascii="Myriad Pro" w:hAnsi="Myriad Pro" w:cs="Arial"/>
          <w:b/>
          <w:sz w:val="20"/>
          <w:szCs w:val="20"/>
          <w:u w:val="single"/>
        </w:rPr>
        <w:t>Wskaźniki produktu</w:t>
      </w:r>
      <w:r w:rsidRPr="00DE1F41">
        <w:rPr>
          <w:rFonts w:ascii="Myriad Pro" w:hAnsi="Myriad Pro" w:cs="Arial"/>
          <w:sz w:val="20"/>
          <w:szCs w:val="20"/>
        </w:rPr>
        <w:t xml:space="preserve"> – pole wybierane z listy rozwijanej</w:t>
      </w:r>
      <w:r w:rsidR="00E821C0" w:rsidRPr="00DE1F41">
        <w:rPr>
          <w:rFonts w:ascii="Myriad Pro" w:hAnsi="Myriad Pro" w:cs="Arial"/>
          <w:sz w:val="20"/>
          <w:szCs w:val="20"/>
        </w:rPr>
        <w:t xml:space="preserve">, </w:t>
      </w:r>
      <w:r w:rsidR="00982CAE" w:rsidRPr="00DE1F41">
        <w:rPr>
          <w:rFonts w:ascii="Myriad Pro" w:hAnsi="Myriad Pro" w:cs="Arial"/>
          <w:sz w:val="20"/>
          <w:szCs w:val="20"/>
        </w:rPr>
        <w:t>dotycz</w:t>
      </w:r>
      <w:r w:rsidR="00E821C0" w:rsidRPr="00DE1F41">
        <w:rPr>
          <w:rFonts w:ascii="Myriad Pro" w:hAnsi="Myriad Pro" w:cs="Arial"/>
          <w:sz w:val="20"/>
          <w:szCs w:val="20"/>
        </w:rPr>
        <w:t>y</w:t>
      </w:r>
      <w:r w:rsidR="00982CAE" w:rsidRPr="00DE1F41">
        <w:rPr>
          <w:rFonts w:ascii="Myriad Pro" w:hAnsi="Myriad Pro" w:cs="Arial"/>
          <w:sz w:val="20"/>
          <w:szCs w:val="20"/>
        </w:rPr>
        <w:t xml:space="preserve"> realizowanych działań.</w:t>
      </w:r>
      <w:r w:rsidR="00CF50EF" w:rsidRPr="00DE1F41">
        <w:rPr>
          <w:rFonts w:ascii="Myriad Pro" w:hAnsi="Myriad Pro" w:cs="Arial"/>
          <w:sz w:val="20"/>
          <w:szCs w:val="20"/>
        </w:rPr>
        <w:t xml:space="preserve"> </w:t>
      </w:r>
      <w:r w:rsidR="00982CAE" w:rsidRPr="00DE1F41">
        <w:rPr>
          <w:rFonts w:ascii="Myriad Pro" w:hAnsi="Myriad Pro" w:cs="Arial"/>
          <w:sz w:val="20"/>
          <w:szCs w:val="20"/>
        </w:rPr>
        <w:t xml:space="preserve"> Produkt stanowi wszystko, </w:t>
      </w:r>
      <w:r w:rsidR="005D0DC6">
        <w:rPr>
          <w:rFonts w:ascii="Myriad Pro" w:hAnsi="Myriad Pro" w:cs="Arial"/>
          <w:sz w:val="20"/>
          <w:szCs w:val="20"/>
        </w:rPr>
        <w:br/>
      </w:r>
      <w:r w:rsidR="00982CAE" w:rsidRPr="00DE1F41">
        <w:rPr>
          <w:rFonts w:ascii="Myriad Pro" w:hAnsi="Myriad Pro" w:cs="Arial"/>
          <w:sz w:val="20"/>
          <w:szCs w:val="20"/>
        </w:rPr>
        <w:t>co zostało uzyskane w wyniku działań współfinansowanych z</w:t>
      </w:r>
      <w:r w:rsidR="00E821C0" w:rsidRPr="00DE1F41">
        <w:rPr>
          <w:rFonts w:ascii="Myriad Pro" w:hAnsi="Myriad Pro" w:cs="Arial"/>
          <w:sz w:val="20"/>
          <w:szCs w:val="20"/>
        </w:rPr>
        <w:t> </w:t>
      </w:r>
      <w:r w:rsidR="00982CAE" w:rsidRPr="00DE1F41">
        <w:rPr>
          <w:rFonts w:ascii="Myriad Pro" w:hAnsi="Myriad Pro" w:cs="Arial"/>
          <w:sz w:val="20"/>
          <w:szCs w:val="20"/>
        </w:rPr>
        <w:t>EFS+. Są to w szczególności usługi świadczone na rzecz uczestników podczas realizacji projektu. Wskaźniki produktu odnoszą się</w:t>
      </w:r>
      <w:r w:rsidR="007F4BC9" w:rsidRPr="00DE1F41">
        <w:rPr>
          <w:rFonts w:ascii="Myriad Pro" w:hAnsi="Myriad Pro" w:cs="Arial"/>
          <w:sz w:val="20"/>
          <w:szCs w:val="20"/>
        </w:rPr>
        <w:t xml:space="preserve"> głównie</w:t>
      </w:r>
      <w:r w:rsidR="00982CAE" w:rsidRPr="00DE1F41">
        <w:rPr>
          <w:rFonts w:ascii="Myriad Pro" w:hAnsi="Myriad Pro" w:cs="Arial"/>
          <w:sz w:val="20"/>
          <w:szCs w:val="20"/>
        </w:rPr>
        <w:t xml:space="preserve"> do osób</w:t>
      </w:r>
      <w:r w:rsidR="00DD286C" w:rsidRPr="00DE1F41">
        <w:rPr>
          <w:rFonts w:ascii="Myriad Pro" w:hAnsi="Myriad Pro" w:cs="Arial"/>
          <w:sz w:val="20"/>
          <w:szCs w:val="20"/>
        </w:rPr>
        <w:t>/podmiotów</w:t>
      </w:r>
      <w:r w:rsidR="00982CAE" w:rsidRPr="00DE1F41">
        <w:rPr>
          <w:rFonts w:ascii="Myriad Pro" w:hAnsi="Myriad Pro" w:cs="Arial"/>
          <w:sz w:val="20"/>
          <w:szCs w:val="20"/>
        </w:rPr>
        <w:t xml:space="preserve"> objętych wsparciem</w:t>
      </w:r>
      <w:r w:rsidR="007F4BC9" w:rsidRPr="00DE1F41">
        <w:rPr>
          <w:rFonts w:ascii="Myriad Pro" w:hAnsi="Myriad Pro" w:cs="Arial"/>
          <w:sz w:val="20"/>
          <w:szCs w:val="20"/>
        </w:rPr>
        <w:t>.</w:t>
      </w:r>
      <w:r w:rsidR="00982CAE" w:rsidRPr="00DE1F41">
        <w:rPr>
          <w:rFonts w:ascii="Myriad Pro" w:hAnsi="Myriad Pro" w:cs="Arial"/>
          <w:sz w:val="20"/>
          <w:szCs w:val="20"/>
        </w:rPr>
        <w:t xml:space="preserve"> </w:t>
      </w:r>
      <w:r w:rsidRPr="00DE1F41">
        <w:rPr>
          <w:rFonts w:ascii="Myriad Pro" w:hAnsi="Myriad Pro" w:cs="Arial"/>
          <w:sz w:val="20"/>
          <w:szCs w:val="20"/>
        </w:rPr>
        <w:t xml:space="preserve">Wskaźniki zostały podzielone na </w:t>
      </w:r>
      <w:r w:rsidR="00982CAE" w:rsidRPr="00DE1F41">
        <w:rPr>
          <w:rFonts w:ascii="Myriad Pro" w:hAnsi="Myriad Pro" w:cs="Arial"/>
          <w:sz w:val="20"/>
          <w:szCs w:val="20"/>
        </w:rPr>
        <w:t>o</w:t>
      </w:r>
      <w:r w:rsidRPr="00DE1F41">
        <w:rPr>
          <w:rFonts w:ascii="Myriad Pro" w:hAnsi="Myriad Pro" w:cs="Arial"/>
          <w:sz w:val="20"/>
          <w:szCs w:val="20"/>
        </w:rPr>
        <w:t>bowiązkowe /</w:t>
      </w:r>
      <w:r w:rsidR="00611FE4" w:rsidRPr="00DE1F41">
        <w:rPr>
          <w:rFonts w:ascii="Myriad Pro" w:hAnsi="Myriad Pro" w:cs="Arial"/>
          <w:sz w:val="20"/>
          <w:szCs w:val="20"/>
        </w:rPr>
        <w:t xml:space="preserve"> </w:t>
      </w:r>
      <w:r w:rsidRPr="00DE1F41">
        <w:rPr>
          <w:rFonts w:ascii="Myriad Pro" w:hAnsi="Myriad Pro" w:cs="Arial"/>
          <w:sz w:val="20"/>
          <w:szCs w:val="20"/>
        </w:rPr>
        <w:t xml:space="preserve">własne. </w:t>
      </w:r>
    </w:p>
    <w:p w14:paraId="4D8A4CBA" w14:textId="5CBFF013" w:rsidR="00982CAE" w:rsidRPr="00DE1F41" w:rsidRDefault="00982CA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Dla każdego Działania wybrany został zestaw wskaźników, który monitorowany jest na poziomie krajowym/regionalnym, wobec czego również </w:t>
      </w:r>
      <w:r w:rsidR="00611FE4" w:rsidRPr="00DE1F41">
        <w:rPr>
          <w:rFonts w:ascii="Myriad Pro" w:hAnsi="Myriad Pro" w:cs="Arial"/>
          <w:sz w:val="20"/>
          <w:szCs w:val="20"/>
        </w:rPr>
        <w:t>wnioskodawc</w:t>
      </w:r>
      <w:r w:rsidR="005E505F" w:rsidRPr="00DE1F41">
        <w:rPr>
          <w:rFonts w:ascii="Myriad Pro" w:hAnsi="Myriad Pro" w:cs="Arial"/>
          <w:sz w:val="20"/>
          <w:szCs w:val="20"/>
        </w:rPr>
        <w:t>a</w:t>
      </w:r>
      <w:r w:rsidR="00611FE4" w:rsidRPr="00DE1F41">
        <w:rPr>
          <w:rFonts w:ascii="Myriad Pro" w:hAnsi="Myriad Pro" w:cs="Arial"/>
          <w:sz w:val="20"/>
          <w:szCs w:val="20"/>
        </w:rPr>
        <w:t xml:space="preserve"> </w:t>
      </w:r>
      <w:r w:rsidRPr="00DE1F41">
        <w:rPr>
          <w:rFonts w:ascii="Myriad Pro" w:hAnsi="Myriad Pro" w:cs="Arial"/>
          <w:sz w:val="20"/>
          <w:szCs w:val="20"/>
        </w:rPr>
        <w:t>w ramach realizowanych projektów powin</w:t>
      </w:r>
      <w:r w:rsidR="005E505F" w:rsidRPr="00DE1F41">
        <w:rPr>
          <w:rFonts w:ascii="Myriad Pro" w:hAnsi="Myriad Pro" w:cs="Arial"/>
          <w:sz w:val="20"/>
          <w:szCs w:val="20"/>
        </w:rPr>
        <w:t>ien</w:t>
      </w:r>
      <w:r w:rsidRPr="00DE1F41">
        <w:rPr>
          <w:rFonts w:ascii="Myriad Pro" w:hAnsi="Myriad Pro" w:cs="Arial"/>
          <w:sz w:val="20"/>
          <w:szCs w:val="20"/>
        </w:rPr>
        <w:t xml:space="preserve"> </w:t>
      </w:r>
      <w:r w:rsidR="00683B08" w:rsidRPr="00DE1F41">
        <w:rPr>
          <w:rFonts w:ascii="Myriad Pro" w:hAnsi="Myriad Pro" w:cs="Arial"/>
          <w:sz w:val="20"/>
          <w:szCs w:val="20"/>
        </w:rPr>
        <w:t>wskazać je już</w:t>
      </w:r>
      <w:r w:rsidRPr="00DE1F41">
        <w:rPr>
          <w:rFonts w:ascii="Myriad Pro" w:hAnsi="Myriad Pro" w:cs="Arial"/>
          <w:sz w:val="20"/>
          <w:szCs w:val="20"/>
        </w:rPr>
        <w:t xml:space="preserve"> na etapie planowania projektu. </w:t>
      </w:r>
      <w:r w:rsidR="00CF50EF" w:rsidRPr="00DE1F41">
        <w:rPr>
          <w:rFonts w:ascii="Myriad Pro" w:hAnsi="Myriad Pro" w:cs="Arial"/>
          <w:sz w:val="20"/>
          <w:szCs w:val="20"/>
        </w:rPr>
        <w:t xml:space="preserve">Wskaźniki obowiązkowe zostały zaimportowane do systemu przez </w:t>
      </w:r>
      <w:r w:rsidR="00611FE4" w:rsidRPr="00DE1F41">
        <w:rPr>
          <w:rFonts w:ascii="Myriad Pro" w:hAnsi="Myriad Pro" w:cs="Arial"/>
          <w:sz w:val="20"/>
          <w:szCs w:val="20"/>
        </w:rPr>
        <w:t>ION</w:t>
      </w:r>
      <w:r w:rsidR="00CF50EF" w:rsidRPr="00DE1F41">
        <w:rPr>
          <w:rFonts w:ascii="Myriad Pro" w:hAnsi="Myriad Pro" w:cs="Arial"/>
          <w:sz w:val="20"/>
          <w:szCs w:val="20"/>
        </w:rPr>
        <w:t>.</w:t>
      </w:r>
    </w:p>
    <w:p w14:paraId="06778413" w14:textId="7C9A8FF9" w:rsidR="00393725" w:rsidRPr="00DE1F41" w:rsidRDefault="00393725"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w:t>
      </w:r>
      <w:r w:rsidRPr="00DE1F41">
        <w:rPr>
          <w:rFonts w:ascii="Myriad Pro" w:hAnsi="Myriad Pro" w:cs="Arial"/>
          <w:sz w:val="20"/>
          <w:szCs w:val="20"/>
        </w:rPr>
        <w:t xml:space="preserve"> Konieczne jest wybranie wszystkich wskaźników wskazanych w Regulaminie </w:t>
      </w:r>
      <w:r w:rsidR="008C344A">
        <w:rPr>
          <w:rFonts w:ascii="Myriad Pro" w:hAnsi="Myriad Pro" w:cs="Arial"/>
          <w:sz w:val="20"/>
          <w:szCs w:val="20"/>
        </w:rPr>
        <w:t>naboru</w:t>
      </w:r>
      <w:r w:rsidRPr="00DE1F41">
        <w:rPr>
          <w:rFonts w:ascii="Myriad Pro" w:hAnsi="Myriad Pro" w:cs="Arial"/>
          <w:sz w:val="20"/>
          <w:szCs w:val="20"/>
        </w:rPr>
        <w:t xml:space="preserve">. </w:t>
      </w:r>
      <w:r w:rsidRPr="00DE1F41">
        <w:rPr>
          <w:rFonts w:ascii="Myriad Pro" w:hAnsi="Myriad Pro" w:cs="Arial"/>
          <w:b/>
          <w:sz w:val="20"/>
          <w:szCs w:val="20"/>
        </w:rPr>
        <w:t>Każdemu z tych wskaźników musisz przypisać wartość</w:t>
      </w:r>
      <w:r w:rsidRPr="00DE1F41">
        <w:rPr>
          <w:rFonts w:ascii="Myriad Pro" w:hAnsi="Myriad Pro" w:cs="Arial"/>
          <w:sz w:val="20"/>
          <w:szCs w:val="20"/>
        </w:rPr>
        <w:t xml:space="preserve">, przy czym wpisz </w:t>
      </w:r>
      <w:r w:rsidRPr="00DE1F41">
        <w:rPr>
          <w:rFonts w:ascii="Myriad Pro" w:hAnsi="Myriad Pro" w:cs="Arial"/>
          <w:b/>
          <w:sz w:val="20"/>
          <w:szCs w:val="20"/>
        </w:rPr>
        <w:t>„0”</w:t>
      </w:r>
      <w:r w:rsidRPr="00DE1F41">
        <w:rPr>
          <w:rFonts w:ascii="Myriad Pro" w:hAnsi="Myriad Pro" w:cs="Arial"/>
          <w:sz w:val="20"/>
          <w:szCs w:val="20"/>
        </w:rPr>
        <w:t xml:space="preserve"> – przy wskaźnikach, </w:t>
      </w:r>
      <w:r w:rsidRPr="00DE1F41">
        <w:rPr>
          <w:rFonts w:ascii="Myriad Pro" w:hAnsi="Myriad Pro" w:cs="Arial"/>
          <w:b/>
          <w:sz w:val="20"/>
          <w:szCs w:val="20"/>
        </w:rPr>
        <w:t>które  nie są adekwatne do założeń Twojego projektu</w:t>
      </w:r>
      <w:r w:rsidRPr="00DE1F41">
        <w:rPr>
          <w:rFonts w:ascii="Myriad Pro" w:hAnsi="Myriad Pro" w:cs="Arial"/>
          <w:sz w:val="20"/>
          <w:szCs w:val="20"/>
        </w:rPr>
        <w:t xml:space="preserve">, natomiast jeśli dany wskaźnik jest adekwatny do </w:t>
      </w:r>
      <w:r w:rsidRPr="00DE1F41">
        <w:rPr>
          <w:rFonts w:ascii="Myriad Pro" w:hAnsi="Myriad Pro" w:cs="Arial"/>
          <w:b/>
          <w:sz w:val="20"/>
          <w:szCs w:val="20"/>
        </w:rPr>
        <w:t>założeń Twojego projektu</w:t>
      </w:r>
      <w:r w:rsidRPr="00DE1F41">
        <w:rPr>
          <w:rFonts w:ascii="Myriad Pro" w:hAnsi="Myriad Pro" w:cs="Arial"/>
          <w:sz w:val="20"/>
          <w:szCs w:val="20"/>
        </w:rPr>
        <w:t xml:space="preserve"> wpisz przy nim odpowiednią </w:t>
      </w:r>
      <w:r w:rsidRPr="00DE1F41">
        <w:rPr>
          <w:rFonts w:ascii="Myriad Pro" w:hAnsi="Myriad Pro" w:cs="Arial"/>
          <w:b/>
          <w:sz w:val="20"/>
          <w:szCs w:val="20"/>
        </w:rPr>
        <w:t>„wartość docelową”</w:t>
      </w:r>
      <w:r w:rsidRPr="00DE1F41">
        <w:rPr>
          <w:rFonts w:ascii="Myriad Pro" w:hAnsi="Myriad Pro" w:cs="Arial"/>
          <w:sz w:val="20"/>
          <w:szCs w:val="20"/>
        </w:rPr>
        <w:t xml:space="preserve"> (określoną przez Ciebie)</w:t>
      </w:r>
      <w:r w:rsidR="00175F46" w:rsidRPr="00DE1F41">
        <w:rPr>
          <w:rFonts w:ascii="Myriad Pro" w:hAnsi="Myriad Pro" w:cs="Arial"/>
          <w:sz w:val="20"/>
          <w:szCs w:val="20"/>
        </w:rPr>
        <w:t xml:space="preserve"> </w:t>
      </w:r>
      <w:r w:rsidR="00175F46" w:rsidRPr="00DE1F41">
        <w:rPr>
          <w:rFonts w:ascii="Myriad Pro" w:hAnsi="Myriad Pro" w:cs="Arial"/>
          <w:color w:val="000000"/>
          <w:sz w:val="20"/>
          <w:szCs w:val="20"/>
        </w:rPr>
        <w:t>uwzgledniającą podział na płeć</w:t>
      </w:r>
      <w:r w:rsidRPr="00DE1F41">
        <w:rPr>
          <w:rFonts w:ascii="Myriad Pro" w:hAnsi="Myriad Pro" w:cs="Arial"/>
          <w:sz w:val="20"/>
          <w:szCs w:val="20"/>
        </w:rPr>
        <w:t>.</w:t>
      </w:r>
    </w:p>
    <w:p w14:paraId="49850753" w14:textId="71F0A670" w:rsidR="004F7E58" w:rsidRPr="00DE1F41" w:rsidRDefault="004F7E58" w:rsidP="002A153E">
      <w:pPr>
        <w:spacing w:before="120" w:after="120" w:line="271" w:lineRule="auto"/>
        <w:jc w:val="both"/>
        <w:rPr>
          <w:rFonts w:ascii="Myriad Pro" w:hAnsi="Myriad Pro" w:cs="Arial"/>
          <w:sz w:val="20"/>
          <w:szCs w:val="20"/>
        </w:rPr>
      </w:pPr>
      <w:r w:rsidRPr="00892965">
        <w:rPr>
          <w:rFonts w:ascii="Myriad Pro" w:hAnsi="Myriad Pro" w:cs="Arial"/>
          <w:b/>
          <w:sz w:val="20"/>
          <w:szCs w:val="20"/>
        </w:rPr>
        <w:t>Pamiętaj!</w:t>
      </w:r>
      <w:r w:rsidRPr="00DE1F41">
        <w:rPr>
          <w:rFonts w:ascii="Myriad Pro" w:hAnsi="Myriad Pro" w:cs="Arial"/>
          <w:sz w:val="20"/>
          <w:szCs w:val="20"/>
        </w:rPr>
        <w:t xml:space="preserve"> Konieczne jest wybranie wszystkich wskaźników produktu, określonych jako obowiązkowe.</w:t>
      </w:r>
    </w:p>
    <w:p w14:paraId="22D95B4E" w14:textId="36D877A6" w:rsidR="00F07DF7" w:rsidRPr="00DE1F41" w:rsidRDefault="004F7E5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 xml:space="preserve">Możliwe jest dodawanie wskaźników produktu określonych jako </w:t>
      </w:r>
      <w:r w:rsidRPr="00DE1F41">
        <w:rPr>
          <w:rFonts w:ascii="Myriad Pro" w:hAnsi="Myriad Pro" w:cs="Arial"/>
          <w:b/>
          <w:sz w:val="20"/>
          <w:szCs w:val="20"/>
        </w:rPr>
        <w:t>własne</w:t>
      </w:r>
      <w:r w:rsidRPr="00DE1F41">
        <w:rPr>
          <w:rFonts w:ascii="Myriad Pro" w:hAnsi="Myriad Pro" w:cs="Arial"/>
          <w:sz w:val="20"/>
          <w:szCs w:val="20"/>
        </w:rPr>
        <w:t xml:space="preserve">. Jeżeli chcesz utworzyć </w:t>
      </w:r>
      <w:r w:rsidR="00E82907">
        <w:rPr>
          <w:rFonts w:ascii="Myriad Pro" w:hAnsi="Myriad Pro" w:cs="Arial"/>
          <w:sz w:val="20"/>
          <w:szCs w:val="20"/>
        </w:rPr>
        <w:t xml:space="preserve">własny </w:t>
      </w:r>
      <w:r w:rsidRPr="00DE1F41">
        <w:rPr>
          <w:rFonts w:ascii="Myriad Pro" w:hAnsi="Myriad Pro" w:cs="Arial"/>
          <w:sz w:val="20"/>
          <w:szCs w:val="20"/>
        </w:rPr>
        <w:t>wskaźnik musisz sam zdefiniować nazwę wskaźnika, jednostkę miary i zdecydować, czy zastosowanie ma podział na płeć oraz określić wartości docelowe i sposób pomiaru wskaźnika.</w:t>
      </w:r>
    </w:p>
    <w:p w14:paraId="552D24D4" w14:textId="77777777" w:rsidR="00120857" w:rsidRPr="00DE1F41" w:rsidRDefault="00120857"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Wartość docelowa</w:t>
      </w:r>
      <w:r w:rsidRPr="00DE1F41">
        <w:rPr>
          <w:rFonts w:ascii="Myriad Pro" w:hAnsi="Myriad Pro" w:cs="Arial"/>
          <w:sz w:val="20"/>
          <w:szCs w:val="20"/>
        </w:rPr>
        <w:t xml:space="preserve"> – należy wypełnić pole zgodnie z założeniami projektu. </w:t>
      </w:r>
    </w:p>
    <w:p w14:paraId="3FEAAD03" w14:textId="77777777" w:rsidR="00CF56A6" w:rsidRPr="00DE1F41" w:rsidRDefault="00CF56A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System automatycznie wczyta jednostkę miary wskaźnika</w:t>
      </w:r>
      <w:r w:rsidR="0079790E" w:rsidRPr="00DE1F41">
        <w:rPr>
          <w:rFonts w:ascii="Myriad Pro" w:hAnsi="Myriad Pro" w:cs="Arial"/>
          <w:sz w:val="20"/>
          <w:szCs w:val="20"/>
        </w:rPr>
        <w:t xml:space="preserve"> dla wskaźników </w:t>
      </w:r>
      <w:r w:rsidR="009579B2" w:rsidRPr="00DE1F41">
        <w:rPr>
          <w:rFonts w:ascii="Myriad Pro" w:hAnsi="Myriad Pro" w:cs="Arial"/>
          <w:sz w:val="20"/>
          <w:szCs w:val="20"/>
        </w:rPr>
        <w:t>określonych</w:t>
      </w:r>
      <w:r w:rsidR="0079790E" w:rsidRPr="00DE1F41">
        <w:rPr>
          <w:rFonts w:ascii="Myriad Pro" w:hAnsi="Myriad Pro" w:cs="Arial"/>
          <w:sz w:val="20"/>
          <w:szCs w:val="20"/>
        </w:rPr>
        <w:t xml:space="preserve"> przez ION</w:t>
      </w:r>
      <w:r w:rsidRPr="00DE1F41">
        <w:rPr>
          <w:rFonts w:ascii="Myriad Pro" w:hAnsi="Myriad Pro" w:cs="Arial"/>
          <w:sz w:val="20"/>
          <w:szCs w:val="20"/>
        </w:rPr>
        <w:t xml:space="preserve">. Jeżeli jednostką miary wskaźnika są </w:t>
      </w:r>
      <w:r w:rsidRPr="00DE1F41">
        <w:rPr>
          <w:rFonts w:ascii="Myriad Pro" w:hAnsi="Myriad Pro" w:cs="Arial"/>
          <w:b/>
          <w:sz w:val="20"/>
          <w:szCs w:val="20"/>
        </w:rPr>
        <w:t>Osoby</w:t>
      </w:r>
      <w:r w:rsidRPr="00DE1F41">
        <w:rPr>
          <w:rFonts w:ascii="Myriad Pro" w:hAnsi="Myriad Pro" w:cs="Arial"/>
          <w:sz w:val="20"/>
          <w:szCs w:val="20"/>
        </w:rPr>
        <w:t xml:space="preserve"> wpisz wartości docelowe z</w:t>
      </w:r>
      <w:r w:rsidR="00C8440F" w:rsidRPr="00DE1F41">
        <w:rPr>
          <w:rFonts w:ascii="Myriad Pro" w:hAnsi="Myriad Pro" w:cs="Arial"/>
          <w:sz w:val="20"/>
          <w:szCs w:val="20"/>
        </w:rPr>
        <w:t> </w:t>
      </w:r>
      <w:r w:rsidRPr="00DE1F41">
        <w:rPr>
          <w:rFonts w:ascii="Myriad Pro" w:hAnsi="Myriad Pro" w:cs="Arial"/>
          <w:sz w:val="20"/>
          <w:szCs w:val="20"/>
        </w:rPr>
        <w:t xml:space="preserve">podziałem na płeć – oddzielnie dla kobiet i mężczyzn. System automatycznie wyliczy sumę w polu </w:t>
      </w:r>
      <w:r w:rsidRPr="00DE1F41">
        <w:rPr>
          <w:rFonts w:ascii="Myriad Pro" w:hAnsi="Myriad Pro" w:cs="Arial"/>
          <w:b/>
          <w:sz w:val="20"/>
          <w:szCs w:val="20"/>
        </w:rPr>
        <w:t xml:space="preserve">Ogółem. </w:t>
      </w:r>
    </w:p>
    <w:p w14:paraId="28FC1752" w14:textId="77777777" w:rsidR="00DB443F" w:rsidRPr="00DE1F41" w:rsidRDefault="00DB443F" w:rsidP="002A153E">
      <w:pPr>
        <w:spacing w:before="120" w:after="120" w:line="271" w:lineRule="auto"/>
        <w:jc w:val="both"/>
        <w:rPr>
          <w:rFonts w:ascii="Myriad Pro" w:hAnsi="Myriad Pro" w:cs="Arial"/>
          <w:sz w:val="20"/>
          <w:szCs w:val="20"/>
          <w:highlight w:val="yellow"/>
        </w:rPr>
      </w:pPr>
      <w:r w:rsidRPr="00DE1F41">
        <w:rPr>
          <w:rFonts w:ascii="Myriad Pro" w:hAnsi="Myriad Pro" w:cs="Arial"/>
          <w:b/>
          <w:sz w:val="20"/>
          <w:szCs w:val="20"/>
        </w:rPr>
        <w:t xml:space="preserve">WAŻNE! </w:t>
      </w:r>
      <w:r w:rsidRPr="00DE1F41">
        <w:rPr>
          <w:rFonts w:ascii="Myriad Pro" w:hAnsi="Myriad Pro" w:cs="Arial"/>
          <w:sz w:val="20"/>
          <w:szCs w:val="20"/>
        </w:rPr>
        <w:t>Uzupełnienie danych w tej sekcji w podziale na płeć pozwoli na pozytywną ocenę  jednego z pięciu kryteri</w:t>
      </w:r>
      <w:r w:rsidR="006E4FC1" w:rsidRPr="00DE1F41">
        <w:rPr>
          <w:rFonts w:ascii="Myriad Pro" w:hAnsi="Myriad Pro" w:cs="Arial"/>
          <w:sz w:val="20"/>
          <w:szCs w:val="20"/>
        </w:rPr>
        <w:t xml:space="preserve">ów </w:t>
      </w:r>
      <w:r w:rsidRPr="00DE1F41">
        <w:rPr>
          <w:rFonts w:ascii="Myriad Pro" w:hAnsi="Myriad Pro" w:cs="Arial"/>
          <w:sz w:val="20"/>
          <w:szCs w:val="20"/>
        </w:rPr>
        <w:t xml:space="preserve">spełnienia standardu minimum tj. Wskaźniki realizacji projektu zostały podane w podziale na płeć.  </w:t>
      </w:r>
    </w:p>
    <w:p w14:paraId="4B3AC475"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Sposób pomiaru wskaźnika</w:t>
      </w:r>
      <w:r w:rsidRPr="00DE1F41">
        <w:rPr>
          <w:rFonts w:ascii="Myriad Pro" w:hAnsi="Myriad Pro" w:cs="Arial"/>
          <w:sz w:val="20"/>
          <w:szCs w:val="20"/>
        </w:rPr>
        <w:t xml:space="preserve"> – pole opisowe zawierające 500 znaków. Opisując sposób pomiaru wskaźnika musisz zawrzeć informacje dotyczące momentu jego pomiaru np. w trakcie trwania usługi, z dniem przystąpienia do projektu oraz częstotliwości jego pomiaru np. raz na miesiąc. Wskaż również kto będzie odpowiedzialny za nadzór nad monitorowaniem wskaźnika oraz na podstawie jakich dokumentów będziesz sprawdzał wykonanie wskaźnika, np.: </w:t>
      </w:r>
    </w:p>
    <w:p w14:paraId="1A4ED42A" w14:textId="77777777" w:rsidR="003603E1" w:rsidRDefault="00397901" w:rsidP="002A153E">
      <w:pPr>
        <w:pStyle w:val="Akapitzlist"/>
        <w:numPr>
          <w:ilvl w:val="0"/>
          <w:numId w:val="27"/>
        </w:numPr>
        <w:jc w:val="both"/>
        <w:rPr>
          <w:rFonts w:ascii="Myriad Pro" w:hAnsi="Myriad Pro" w:cs="Arial"/>
          <w:sz w:val="20"/>
          <w:szCs w:val="20"/>
        </w:rPr>
      </w:pPr>
      <w:r w:rsidRPr="003603E1">
        <w:rPr>
          <w:rFonts w:ascii="Myriad Pro" w:hAnsi="Myriad Pro" w:cs="Arial"/>
          <w:sz w:val="20"/>
          <w:szCs w:val="20"/>
        </w:rPr>
        <w:t xml:space="preserve">dokumenty potwierdzające kwalifikowalność uczestników do danej formy wsparcia (należy wskazać dokumenty), formularz rekrutacyjny, lista obecności z pierwszej formy wsparcia, dokument potwierdzający wykonanie usługi, </w:t>
      </w:r>
    </w:p>
    <w:p w14:paraId="7DABCD09" w14:textId="77777777" w:rsidR="003603E1" w:rsidRDefault="003603E1" w:rsidP="002A153E">
      <w:pPr>
        <w:pStyle w:val="Akapitzlist"/>
        <w:numPr>
          <w:ilvl w:val="0"/>
          <w:numId w:val="27"/>
        </w:numPr>
        <w:jc w:val="both"/>
        <w:rPr>
          <w:rFonts w:ascii="Myriad Pro" w:hAnsi="Myriad Pro" w:cs="Arial"/>
          <w:sz w:val="20"/>
          <w:szCs w:val="20"/>
        </w:rPr>
      </w:pPr>
      <w:r w:rsidRPr="003603E1">
        <w:rPr>
          <w:rFonts w:ascii="Myriad Pro" w:hAnsi="Myriad Pro" w:cs="Arial"/>
          <w:sz w:val="20"/>
          <w:szCs w:val="20"/>
        </w:rPr>
        <w:t>orzeczenie o niepełnosprawności,</w:t>
      </w:r>
    </w:p>
    <w:p w14:paraId="6A176659" w14:textId="16F57114" w:rsidR="00C1374A" w:rsidRPr="003603E1" w:rsidRDefault="00397901" w:rsidP="002A153E">
      <w:pPr>
        <w:pStyle w:val="Akapitzlist"/>
        <w:numPr>
          <w:ilvl w:val="0"/>
          <w:numId w:val="27"/>
        </w:numPr>
        <w:jc w:val="both"/>
        <w:rPr>
          <w:rFonts w:ascii="Myriad Pro" w:hAnsi="Myriad Pro" w:cs="Arial"/>
          <w:sz w:val="20"/>
          <w:szCs w:val="20"/>
        </w:rPr>
      </w:pPr>
      <w:r w:rsidRPr="003603E1">
        <w:rPr>
          <w:rFonts w:ascii="Myriad Pro" w:hAnsi="Myriad Pro" w:cs="Arial"/>
          <w:sz w:val="20"/>
          <w:szCs w:val="20"/>
        </w:rPr>
        <w:t>zaświadczenie z Zakładu Ubezpieczeń Społecznych (ZUS)  lub potwierdzenie wygenerowane z Platformy Usług Elektronicznych ZUS, potwierdzające status osoby bezrobotnej lub biernej zawodowo w dniu jego wydania</w:t>
      </w:r>
      <w:r w:rsidR="006C5791">
        <w:rPr>
          <w:rFonts w:ascii="Myriad Pro" w:hAnsi="Myriad Pro" w:cs="Arial"/>
          <w:sz w:val="20"/>
          <w:szCs w:val="20"/>
        </w:rPr>
        <w:t>.</w:t>
      </w:r>
    </w:p>
    <w:p w14:paraId="43055898" w14:textId="77777777" w:rsidR="003603E1" w:rsidRPr="00A1404A" w:rsidRDefault="003603E1" w:rsidP="002A153E">
      <w:pPr>
        <w:jc w:val="both"/>
        <w:rPr>
          <w:rFonts w:ascii="Myriad Pro" w:hAnsi="Myriad Pro" w:cs="Arial"/>
          <w:sz w:val="20"/>
          <w:szCs w:val="20"/>
        </w:rPr>
      </w:pPr>
      <w:r w:rsidRPr="00A1404A">
        <w:rPr>
          <w:rFonts w:ascii="Myriad Pro" w:hAnsi="Myriad Pro" w:cs="Arial"/>
          <w:b/>
          <w:sz w:val="20"/>
          <w:szCs w:val="20"/>
        </w:rPr>
        <w:t>Pamiętaj</w:t>
      </w:r>
      <w:r w:rsidRPr="00A1404A">
        <w:rPr>
          <w:rFonts w:ascii="Myriad Pro" w:hAnsi="Myriad Pro" w:cs="Arial"/>
          <w:sz w:val="20"/>
          <w:szCs w:val="20"/>
        </w:rPr>
        <w:t>: we wszystkich celach szczegółowych, w których wykorzystywany jest instrument terytorialny RLKS należy wskazać również następujące wskaźniki:</w:t>
      </w:r>
    </w:p>
    <w:p w14:paraId="4A4C689F" w14:textId="2C8A1F3F" w:rsidR="003603E1" w:rsidRPr="00A1404A" w:rsidRDefault="003603E1" w:rsidP="002A153E">
      <w:pPr>
        <w:pStyle w:val="Akapitzlist"/>
        <w:numPr>
          <w:ilvl w:val="0"/>
          <w:numId w:val="26"/>
        </w:numPr>
        <w:jc w:val="both"/>
        <w:rPr>
          <w:rFonts w:ascii="Myriad Pro" w:hAnsi="Myriad Pro" w:cs="Arial"/>
          <w:sz w:val="20"/>
          <w:szCs w:val="20"/>
        </w:rPr>
      </w:pPr>
      <w:r w:rsidRPr="00A1404A">
        <w:rPr>
          <w:rFonts w:ascii="Myriad Pro" w:hAnsi="Myriad Pro" w:cs="Arial"/>
          <w:sz w:val="20"/>
          <w:szCs w:val="20"/>
        </w:rPr>
        <w:t>Ludność objęta projektami w ramach strategii zintegrowanego rozwoju terytorialnego (</w:t>
      </w:r>
      <w:r w:rsidR="0068465A" w:rsidRPr="00A1404A">
        <w:rPr>
          <w:rFonts w:ascii="Myriad Pro" w:hAnsi="Myriad Pro" w:cs="Arial"/>
          <w:sz w:val="20"/>
          <w:szCs w:val="20"/>
        </w:rPr>
        <w:t>liczba osób objętych projektami wspieranymi przez fundusze w ramach strategii zintegrowanego rozwoju terytorialnego)</w:t>
      </w:r>
    </w:p>
    <w:p w14:paraId="647029C7" w14:textId="59751084" w:rsidR="003603E1" w:rsidRPr="00A1404A" w:rsidRDefault="003603E1" w:rsidP="002A153E">
      <w:pPr>
        <w:pStyle w:val="Akapitzlist"/>
        <w:numPr>
          <w:ilvl w:val="0"/>
          <w:numId w:val="26"/>
        </w:numPr>
        <w:jc w:val="both"/>
        <w:rPr>
          <w:rFonts w:ascii="Myriad Pro" w:hAnsi="Myriad Pro" w:cs="Arial"/>
          <w:sz w:val="20"/>
          <w:szCs w:val="20"/>
        </w:rPr>
      </w:pPr>
      <w:r w:rsidRPr="00A1404A">
        <w:rPr>
          <w:rFonts w:ascii="Myriad Pro" w:hAnsi="Myriad Pro" w:cs="Arial"/>
          <w:sz w:val="20"/>
          <w:szCs w:val="20"/>
        </w:rPr>
        <w:t>Wspierane strategie rozwoju lokalnego kierowanego przez społeczność (</w:t>
      </w:r>
      <w:r w:rsidR="0068465A" w:rsidRPr="00A1404A">
        <w:rPr>
          <w:rFonts w:ascii="Myriad Pro" w:hAnsi="Myriad Pro" w:cs="Arial"/>
          <w:sz w:val="20"/>
          <w:szCs w:val="20"/>
        </w:rPr>
        <w:t>umowa ramowa).</w:t>
      </w:r>
    </w:p>
    <w:p w14:paraId="1EBE6210" w14:textId="09A452D9" w:rsidR="00CF50EF" w:rsidRPr="00DE1F41" w:rsidRDefault="00CF50E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Uwaga! </w:t>
      </w:r>
      <w:r w:rsidR="00513135" w:rsidRPr="00DE1F41">
        <w:rPr>
          <w:rFonts w:ascii="Myriad Pro" w:hAnsi="Myriad Pro" w:cs="Arial"/>
          <w:sz w:val="20"/>
          <w:szCs w:val="20"/>
        </w:rPr>
        <w:t>L</w:t>
      </w:r>
      <w:r w:rsidRPr="00DE1F41">
        <w:rPr>
          <w:rFonts w:ascii="Myriad Pro" w:hAnsi="Myriad Pro" w:cs="Arial"/>
          <w:sz w:val="20"/>
          <w:szCs w:val="20"/>
        </w:rPr>
        <w:t>iczba wszystkich wskaźników nie może być większa niż 50, a nazwy wskaźników własnych muszą się różnić od nazw wskaźników obowiązkowych i dodatkowych.</w:t>
      </w:r>
    </w:p>
    <w:p w14:paraId="200022AA" w14:textId="000B1678" w:rsidR="00397901" w:rsidRPr="00DE1F41" w:rsidRDefault="007758FA" w:rsidP="002A153E">
      <w:pPr>
        <w:spacing w:before="120" w:after="120" w:line="271" w:lineRule="auto"/>
        <w:jc w:val="both"/>
        <w:rPr>
          <w:rFonts w:ascii="Myriad Pro" w:hAnsi="Myriad Pro" w:cs="Arial"/>
          <w:sz w:val="20"/>
          <w:szCs w:val="20"/>
        </w:rPr>
      </w:pPr>
      <w:r w:rsidRPr="003603E1">
        <w:rPr>
          <w:rFonts w:ascii="Myriad Pro" w:hAnsi="Myriad Pro" w:cs="Arial"/>
          <w:b/>
          <w:sz w:val="20"/>
          <w:szCs w:val="20"/>
          <w:u w:val="single"/>
        </w:rPr>
        <w:t>Wskaźniki rezultatu</w:t>
      </w:r>
      <w:r w:rsidRPr="00DE1F41">
        <w:rPr>
          <w:rFonts w:ascii="Myriad Pro" w:hAnsi="Myriad Pro" w:cs="Arial"/>
          <w:sz w:val="20"/>
          <w:szCs w:val="20"/>
        </w:rPr>
        <w:t xml:space="preserve"> - </w:t>
      </w:r>
      <w:r w:rsidR="00397901" w:rsidRPr="00DE1F41">
        <w:rPr>
          <w:rFonts w:ascii="Myriad Pro" w:hAnsi="Myriad Pro" w:cs="Arial"/>
          <w:sz w:val="20"/>
          <w:szCs w:val="20"/>
        </w:rPr>
        <w:t xml:space="preserve">pole wybierane z listy rozwijanej, dotyczy oczekiwanych efektów wsparcia ze środków EFS+. Określają efekt zrealizowanych działań w odniesieniu do osób lub podmiotów, </w:t>
      </w:r>
      <w:r w:rsidR="00397901" w:rsidRPr="005672F6">
        <w:rPr>
          <w:rFonts w:ascii="Myriad Pro" w:hAnsi="Myriad Pro" w:cs="Arial"/>
          <w:sz w:val="20"/>
          <w:szCs w:val="20"/>
        </w:rPr>
        <w:t>np. w postaci zmiany sytuacji na rynku pracy</w:t>
      </w:r>
      <w:r w:rsidR="005672F6" w:rsidRPr="005672F6">
        <w:rPr>
          <w:rFonts w:ascii="Myriad Pro" w:hAnsi="Myriad Pro" w:cs="Arial"/>
          <w:sz w:val="20"/>
          <w:szCs w:val="20"/>
        </w:rPr>
        <w:t xml:space="preserve">,  uzyskania kwalifikacji po opuszczeniu programu. </w:t>
      </w:r>
      <w:r w:rsidR="00397901" w:rsidRPr="005672F6">
        <w:rPr>
          <w:rFonts w:ascii="Myriad Pro" w:hAnsi="Myriad Pro" w:cs="Arial"/>
          <w:sz w:val="20"/>
          <w:szCs w:val="20"/>
        </w:rPr>
        <w:t>Wskaźnik rezult</w:t>
      </w:r>
      <w:r w:rsidR="00397901" w:rsidRPr="00DE1F41">
        <w:rPr>
          <w:rFonts w:ascii="Myriad Pro" w:hAnsi="Myriad Pro" w:cs="Arial"/>
          <w:sz w:val="20"/>
          <w:szCs w:val="20"/>
        </w:rPr>
        <w:t xml:space="preserve">atu, powinien być jak najbliżej powiązany </w:t>
      </w:r>
      <w:r w:rsidR="006C5791">
        <w:rPr>
          <w:rFonts w:ascii="Myriad Pro" w:hAnsi="Myriad Pro" w:cs="Arial"/>
          <w:sz w:val="20"/>
          <w:szCs w:val="20"/>
        </w:rPr>
        <w:br/>
      </w:r>
      <w:r w:rsidR="00397901" w:rsidRPr="00DE1F41">
        <w:rPr>
          <w:rFonts w:ascii="Myriad Pro" w:hAnsi="Myriad Pro" w:cs="Arial"/>
          <w:sz w:val="20"/>
          <w:szCs w:val="20"/>
        </w:rPr>
        <w:t>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5293EFEF" w14:textId="1BA5CBB5" w:rsidR="00397901" w:rsidRPr="00DE1F41" w:rsidRDefault="003F11E9"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 !</w:t>
      </w:r>
      <w:r w:rsidRPr="00DE1F41">
        <w:rPr>
          <w:rFonts w:ascii="Myriad Pro" w:hAnsi="Myriad Pro" w:cs="Arial"/>
          <w:sz w:val="20"/>
          <w:szCs w:val="20"/>
        </w:rPr>
        <w:t xml:space="preserve"> Konieczne jest wybranie, wszystkich wskaźników wskazanych w Regulaminie </w:t>
      </w:r>
      <w:r w:rsidR="00736C50">
        <w:rPr>
          <w:rFonts w:ascii="Myriad Pro" w:hAnsi="Myriad Pro" w:cs="Arial"/>
          <w:sz w:val="20"/>
          <w:szCs w:val="20"/>
        </w:rPr>
        <w:t>naboru</w:t>
      </w:r>
      <w:r w:rsidRPr="00DE1F41">
        <w:rPr>
          <w:rFonts w:ascii="Myriad Pro" w:hAnsi="Myriad Pro" w:cs="Arial"/>
          <w:sz w:val="20"/>
          <w:szCs w:val="20"/>
        </w:rPr>
        <w:t xml:space="preserve">. </w:t>
      </w:r>
      <w:r w:rsidRPr="00DE1F41">
        <w:rPr>
          <w:rFonts w:ascii="Myriad Pro" w:hAnsi="Myriad Pro" w:cs="Arial"/>
          <w:b/>
          <w:iCs/>
          <w:color w:val="000000"/>
          <w:sz w:val="20"/>
          <w:szCs w:val="20"/>
        </w:rPr>
        <w:t>Każdemu z tych wskaźników musisz przypisać wartość</w:t>
      </w:r>
      <w:r w:rsidRPr="00DE1F41">
        <w:rPr>
          <w:rFonts w:ascii="Myriad Pro" w:hAnsi="Myriad Pro" w:cs="Arial"/>
          <w:iCs/>
          <w:color w:val="000000"/>
          <w:sz w:val="20"/>
          <w:szCs w:val="20"/>
        </w:rPr>
        <w:t xml:space="preserve">, przy czym wpisz </w:t>
      </w:r>
      <w:r w:rsidRPr="00DE1F41">
        <w:rPr>
          <w:rFonts w:ascii="Myriad Pro" w:hAnsi="Myriad Pro" w:cs="Arial"/>
          <w:b/>
          <w:iCs/>
          <w:color w:val="000000"/>
          <w:sz w:val="20"/>
          <w:szCs w:val="20"/>
        </w:rPr>
        <w:t>„0”</w:t>
      </w:r>
      <w:r w:rsidRPr="00DE1F41">
        <w:rPr>
          <w:rFonts w:ascii="Myriad Pro" w:hAnsi="Myriad Pro" w:cs="Arial"/>
          <w:iCs/>
          <w:color w:val="000000"/>
          <w:sz w:val="20"/>
          <w:szCs w:val="20"/>
        </w:rPr>
        <w:t xml:space="preserve"> – przy wskaźnikach, które  </w:t>
      </w:r>
      <w:r w:rsidRPr="00DE1F41">
        <w:rPr>
          <w:rFonts w:ascii="Myriad Pro" w:hAnsi="Myriad Pro" w:cs="Arial"/>
          <w:b/>
          <w:iCs/>
          <w:color w:val="000000"/>
          <w:sz w:val="20"/>
          <w:szCs w:val="20"/>
          <w:u w:val="single"/>
        </w:rPr>
        <w:t>nie są adekwatne</w:t>
      </w:r>
      <w:r w:rsidRPr="00DE1F41">
        <w:rPr>
          <w:rFonts w:ascii="Myriad Pro" w:hAnsi="Myriad Pro" w:cs="Arial"/>
          <w:b/>
          <w:iCs/>
          <w:color w:val="000000"/>
          <w:sz w:val="20"/>
          <w:szCs w:val="20"/>
        </w:rPr>
        <w:t xml:space="preserve"> do założeń Twojego projektu, </w:t>
      </w:r>
      <w:r w:rsidRPr="00DE1F41">
        <w:rPr>
          <w:rFonts w:ascii="Myriad Pro" w:hAnsi="Myriad Pro" w:cs="Arial"/>
          <w:iCs/>
          <w:color w:val="000000"/>
          <w:sz w:val="20"/>
          <w:szCs w:val="20"/>
        </w:rPr>
        <w:t>natomiast jeśli dany</w:t>
      </w:r>
      <w:r w:rsidRPr="00DE1F41">
        <w:rPr>
          <w:rFonts w:ascii="Myriad Pro" w:hAnsi="Myriad Pro" w:cs="Arial"/>
          <w:b/>
          <w:iCs/>
          <w:color w:val="000000"/>
          <w:sz w:val="20"/>
          <w:szCs w:val="20"/>
        </w:rPr>
        <w:t xml:space="preserve"> </w:t>
      </w:r>
      <w:r w:rsidRPr="00DE1F41">
        <w:rPr>
          <w:rFonts w:ascii="Myriad Pro" w:hAnsi="Myriad Pro" w:cs="Arial"/>
          <w:iCs/>
          <w:color w:val="000000"/>
          <w:sz w:val="20"/>
          <w:szCs w:val="20"/>
        </w:rPr>
        <w:t xml:space="preserve">wskaźnik </w:t>
      </w:r>
      <w:r w:rsidRPr="00DE1F41">
        <w:rPr>
          <w:rFonts w:ascii="Myriad Pro" w:hAnsi="Myriad Pro" w:cs="Arial"/>
          <w:iCs/>
          <w:color w:val="000000"/>
          <w:sz w:val="20"/>
          <w:szCs w:val="20"/>
          <w:u w:val="single"/>
        </w:rPr>
        <w:t>jest adekwatny</w:t>
      </w:r>
      <w:r w:rsidRPr="00DE1F41">
        <w:rPr>
          <w:rFonts w:ascii="Myriad Pro" w:hAnsi="Myriad Pro" w:cs="Arial"/>
          <w:iCs/>
          <w:color w:val="000000"/>
          <w:sz w:val="20"/>
          <w:szCs w:val="20"/>
        </w:rPr>
        <w:t xml:space="preserve"> do </w:t>
      </w:r>
      <w:r w:rsidRPr="00DE1F41">
        <w:rPr>
          <w:rFonts w:ascii="Myriad Pro" w:hAnsi="Myriad Pro" w:cs="Arial"/>
          <w:b/>
          <w:iCs/>
          <w:color w:val="000000"/>
          <w:sz w:val="20"/>
          <w:szCs w:val="20"/>
        </w:rPr>
        <w:t>założeń Twojego projektu</w:t>
      </w:r>
      <w:r w:rsidRPr="00DE1F41">
        <w:rPr>
          <w:rFonts w:ascii="Myriad Pro" w:hAnsi="Myriad Pro" w:cs="Arial"/>
          <w:color w:val="000000"/>
          <w:sz w:val="20"/>
          <w:szCs w:val="20"/>
        </w:rPr>
        <w:t xml:space="preserve"> wpisz przy nim odpowiednią </w:t>
      </w:r>
      <w:r w:rsidRPr="00DE1F41">
        <w:rPr>
          <w:rFonts w:ascii="Myriad Pro" w:hAnsi="Myriad Pro" w:cs="Arial"/>
          <w:b/>
          <w:iCs/>
          <w:color w:val="000000"/>
          <w:sz w:val="20"/>
          <w:szCs w:val="20"/>
        </w:rPr>
        <w:t>„wartość docelową”</w:t>
      </w:r>
      <w:r w:rsidRPr="00DE1F41">
        <w:rPr>
          <w:rFonts w:ascii="Myriad Pro" w:hAnsi="Myriad Pro" w:cs="Arial"/>
          <w:bCs/>
          <w:color w:val="000000"/>
          <w:sz w:val="20"/>
          <w:szCs w:val="20"/>
        </w:rPr>
        <w:t xml:space="preserve"> (</w:t>
      </w:r>
      <w:r w:rsidRPr="00DE1F41">
        <w:rPr>
          <w:rFonts w:ascii="Myriad Pro" w:hAnsi="Myriad Pro" w:cs="Arial"/>
          <w:color w:val="000000"/>
          <w:sz w:val="20"/>
          <w:szCs w:val="20"/>
        </w:rPr>
        <w:t>określoną przez Ciebie)</w:t>
      </w:r>
      <w:r w:rsidR="00BA4BCF" w:rsidRPr="00DE1F41">
        <w:rPr>
          <w:rFonts w:ascii="Myriad Pro" w:hAnsi="Myriad Pro" w:cs="Arial"/>
          <w:color w:val="000000"/>
          <w:sz w:val="20"/>
          <w:szCs w:val="20"/>
        </w:rPr>
        <w:t>.</w:t>
      </w:r>
      <w:bookmarkStart w:id="14" w:name="_Hlk161399668"/>
    </w:p>
    <w:p w14:paraId="75448EA7"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Możliwe jest dodawanie wskaźników rezultatu określonych jako</w:t>
      </w:r>
      <w:r w:rsidRPr="00DE1F41">
        <w:rPr>
          <w:rFonts w:ascii="Myriad Pro" w:hAnsi="Myriad Pro" w:cs="Arial"/>
          <w:b/>
          <w:sz w:val="20"/>
          <w:szCs w:val="20"/>
        </w:rPr>
        <w:t xml:space="preserve"> własne</w:t>
      </w:r>
      <w:r w:rsidRPr="00DE1F41">
        <w:rPr>
          <w:rFonts w:ascii="Myriad Pro" w:hAnsi="Myriad Pro" w:cs="Arial"/>
          <w:sz w:val="20"/>
          <w:szCs w:val="20"/>
        </w:rPr>
        <w:t>. Jeżeli wybrałeś wskaźnik własny musisz sam zdefiniować nazwę wskaźnika, jednostkę miary i zdecydować, czy zastosowanie ma podział na płeć oraz określić wartości docelowe i sposób pomiaru wskaźnika.</w:t>
      </w:r>
    </w:p>
    <w:p w14:paraId="6221A0EA"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Wartość docelowa</w:t>
      </w:r>
      <w:r w:rsidRPr="00DE1F41">
        <w:rPr>
          <w:rFonts w:ascii="Myriad Pro" w:hAnsi="Myriad Pro" w:cs="Arial"/>
          <w:sz w:val="20"/>
          <w:szCs w:val="20"/>
        </w:rPr>
        <w:t xml:space="preserve"> – należy wypełnić pole zgodnie z założeniami projektu. </w:t>
      </w:r>
    </w:p>
    <w:p w14:paraId="3F272D50" w14:textId="77777777" w:rsidR="00397901" w:rsidRPr="00DE1F41" w:rsidRDefault="00397901" w:rsidP="002A153E">
      <w:pPr>
        <w:spacing w:before="120" w:after="120" w:line="271" w:lineRule="auto"/>
        <w:jc w:val="both"/>
        <w:rPr>
          <w:rFonts w:ascii="Myriad Pro" w:hAnsi="Myriad Pro" w:cs="Arial"/>
          <w:b/>
          <w:sz w:val="20"/>
          <w:szCs w:val="20"/>
        </w:rPr>
      </w:pPr>
      <w:r w:rsidRPr="00DE1F41">
        <w:rPr>
          <w:rFonts w:ascii="Myriad Pro" w:hAnsi="Myriad Pro" w:cs="Arial"/>
          <w:sz w:val="20"/>
          <w:szCs w:val="20"/>
        </w:rPr>
        <w:t xml:space="preserve">System automatycznie wczyta jednostkę miary wskaźnika. Jeżeli jednostką miary wskaźnika są </w:t>
      </w:r>
      <w:r w:rsidRPr="00DE1F41">
        <w:rPr>
          <w:rFonts w:ascii="Myriad Pro" w:hAnsi="Myriad Pro" w:cs="Arial"/>
          <w:b/>
          <w:sz w:val="20"/>
          <w:szCs w:val="20"/>
        </w:rPr>
        <w:t>Osoby</w:t>
      </w:r>
      <w:r w:rsidRPr="00DE1F41">
        <w:rPr>
          <w:rFonts w:ascii="Myriad Pro" w:hAnsi="Myriad Pro" w:cs="Arial"/>
          <w:sz w:val="20"/>
          <w:szCs w:val="20"/>
        </w:rPr>
        <w:t xml:space="preserve"> wpisz wartości docelowe z podziałem na płeć – oddzielnie dla kobiet i mężczyzn. System automatycznie wyliczy sumę w polu </w:t>
      </w:r>
      <w:r w:rsidRPr="00DE1F41">
        <w:rPr>
          <w:rFonts w:ascii="Myriad Pro" w:hAnsi="Myriad Pro" w:cs="Arial"/>
          <w:b/>
          <w:sz w:val="20"/>
          <w:szCs w:val="20"/>
        </w:rPr>
        <w:t xml:space="preserve">Ogółem. </w:t>
      </w:r>
    </w:p>
    <w:p w14:paraId="5D023D03"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WAŻNE! </w:t>
      </w:r>
      <w:r w:rsidRPr="00DE1F41">
        <w:rPr>
          <w:rFonts w:ascii="Myriad Pro" w:hAnsi="Myriad Pro" w:cs="Arial"/>
          <w:sz w:val="20"/>
          <w:szCs w:val="20"/>
        </w:rPr>
        <w:t xml:space="preserve">Uzupełnienie danych w tej sekcji w podziale na płeć pozwoli na pozytywną ocenę  jednego z pięciu kryteriów spełnienia standardu minimum tj. Wskaźniki realizacji projektu zostały podane w podziale na płeć.  </w:t>
      </w:r>
    </w:p>
    <w:p w14:paraId="39EB8BF5"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Sposób pomiaru wskaźnika</w:t>
      </w:r>
      <w:r w:rsidRPr="00DE1F41">
        <w:rPr>
          <w:rFonts w:ascii="Myriad Pro" w:hAnsi="Myriad Pro" w:cs="Arial"/>
          <w:sz w:val="20"/>
          <w:szCs w:val="20"/>
        </w:rPr>
        <w:t xml:space="preserve"> – pole opisowe zawierające 500 znaków. Opisując sposób pomiaru wskaźnika musisz zawrzeć informacje dot. momentu jego pomiaru np. do 4 tygodni po zakończeniu udziału w projekcie. Wskaż również kto będzie odpowiedzialny za nadzór nad monitorowaniem wskaźnika oraz na podstawie jakich dokumentów będziesz sprawdzał wykonanie wskaźnika, np.:</w:t>
      </w:r>
    </w:p>
    <w:p w14:paraId="1C65171D" w14:textId="3198B3A9" w:rsidR="00397901" w:rsidRPr="00736C50" w:rsidRDefault="00397901" w:rsidP="00736C50">
      <w:pPr>
        <w:pStyle w:val="Akapitzlist"/>
        <w:numPr>
          <w:ilvl w:val="0"/>
          <w:numId w:val="40"/>
        </w:numPr>
        <w:jc w:val="both"/>
        <w:rPr>
          <w:rFonts w:ascii="Myriad Pro" w:hAnsi="Myriad Pro" w:cs="Arial"/>
          <w:sz w:val="20"/>
          <w:szCs w:val="20"/>
        </w:rPr>
      </w:pPr>
      <w:bookmarkStart w:id="15" w:name="_Hlk140064021"/>
      <w:r w:rsidRPr="00736C50">
        <w:rPr>
          <w:rFonts w:ascii="Myriad Pro" w:hAnsi="Myriad Pro" w:cs="Arial"/>
          <w:sz w:val="20"/>
          <w:szCs w:val="20"/>
        </w:rPr>
        <w:t>zaświadczenie z PUP o posiadaniu statusu osoby poszukującej pracy</w:t>
      </w:r>
      <w:r w:rsidR="00736C50" w:rsidRPr="00736C50">
        <w:rPr>
          <w:rFonts w:ascii="Myriad Pro" w:hAnsi="Myriad Pro" w:cs="Arial"/>
          <w:sz w:val="20"/>
          <w:szCs w:val="20"/>
        </w:rPr>
        <w:t>;</w:t>
      </w:r>
    </w:p>
    <w:p w14:paraId="6D347698" w14:textId="5A04721E" w:rsidR="00397901" w:rsidRPr="00736C50" w:rsidRDefault="00397901" w:rsidP="00736C50">
      <w:pPr>
        <w:pStyle w:val="Akapitzlist"/>
        <w:numPr>
          <w:ilvl w:val="0"/>
          <w:numId w:val="40"/>
        </w:numPr>
        <w:jc w:val="both"/>
        <w:rPr>
          <w:rFonts w:ascii="Myriad Pro" w:hAnsi="Myriad Pro" w:cs="Arial"/>
          <w:sz w:val="20"/>
          <w:szCs w:val="20"/>
        </w:rPr>
      </w:pPr>
      <w:r w:rsidRPr="00736C50">
        <w:rPr>
          <w:rFonts w:ascii="Myriad Pro" w:hAnsi="Myriad Pro" w:cs="Arial"/>
          <w:sz w:val="20"/>
          <w:szCs w:val="20"/>
        </w:rPr>
        <w:lastRenderedPageBreak/>
        <w:t xml:space="preserve">umowa o pracę/umowa cywilnoprawna, wpis do </w:t>
      </w:r>
      <w:proofErr w:type="spellStart"/>
      <w:r w:rsidRPr="00736C50">
        <w:rPr>
          <w:rFonts w:ascii="Myriad Pro" w:hAnsi="Myriad Pro" w:cs="Arial"/>
          <w:sz w:val="20"/>
          <w:szCs w:val="20"/>
        </w:rPr>
        <w:t>CEiDG</w:t>
      </w:r>
      <w:proofErr w:type="spellEnd"/>
      <w:r w:rsidR="00736C50" w:rsidRPr="00736C50">
        <w:rPr>
          <w:rFonts w:ascii="Myriad Pro" w:hAnsi="Myriad Pro" w:cs="Arial"/>
          <w:sz w:val="20"/>
          <w:szCs w:val="20"/>
        </w:rPr>
        <w:t>;</w:t>
      </w:r>
      <w:r w:rsidRPr="00736C50">
        <w:rPr>
          <w:rFonts w:ascii="Myriad Pro" w:hAnsi="Myriad Pro" w:cs="Arial"/>
          <w:sz w:val="20"/>
          <w:szCs w:val="20"/>
        </w:rPr>
        <w:t xml:space="preserve"> </w:t>
      </w:r>
    </w:p>
    <w:p w14:paraId="10B694DD" w14:textId="09BFE0B8" w:rsidR="00397901" w:rsidRPr="00736C50" w:rsidRDefault="00397901" w:rsidP="00736C50">
      <w:pPr>
        <w:pStyle w:val="Akapitzlist"/>
        <w:numPr>
          <w:ilvl w:val="0"/>
          <w:numId w:val="40"/>
        </w:numPr>
        <w:jc w:val="both"/>
        <w:rPr>
          <w:rFonts w:ascii="Myriad Pro" w:hAnsi="Myriad Pro" w:cs="Arial"/>
          <w:sz w:val="20"/>
          <w:szCs w:val="20"/>
        </w:rPr>
      </w:pPr>
      <w:r w:rsidRPr="00736C50">
        <w:rPr>
          <w:rFonts w:ascii="Myriad Pro" w:hAnsi="Myriad Pro" w:cs="Arial"/>
          <w:sz w:val="20"/>
          <w:szCs w:val="20"/>
        </w:rPr>
        <w:t xml:space="preserve">zaświadczenie potwierdzające rozpoczęcie nauki, ankieta badająca wzmocnienie motywacji, pewności siebie, itp. dotycząca  uczestnika projektu lub inny dokument potwierdzający poprawę sytuacji społecznej, umowa </w:t>
      </w:r>
      <w:proofErr w:type="spellStart"/>
      <w:r w:rsidRPr="00736C50">
        <w:rPr>
          <w:rFonts w:ascii="Myriad Pro" w:hAnsi="Myriad Pro" w:cs="Arial"/>
          <w:sz w:val="20"/>
          <w:szCs w:val="20"/>
        </w:rPr>
        <w:t>wolontariacka</w:t>
      </w:r>
      <w:proofErr w:type="spellEnd"/>
      <w:r w:rsidRPr="00736C50">
        <w:rPr>
          <w:rFonts w:ascii="Myriad Pro" w:hAnsi="Myriad Pro" w:cs="Arial"/>
          <w:sz w:val="20"/>
          <w:szCs w:val="20"/>
        </w:rPr>
        <w:t>, dokumenty sporządzone przez odpowiednich specjalistów</w:t>
      </w:r>
      <w:bookmarkEnd w:id="15"/>
      <w:r w:rsidR="00736C50" w:rsidRPr="00736C50">
        <w:rPr>
          <w:rFonts w:ascii="Myriad Pro" w:hAnsi="Myriad Pro" w:cs="Arial"/>
          <w:sz w:val="20"/>
          <w:szCs w:val="20"/>
        </w:rPr>
        <w:t>;</w:t>
      </w:r>
    </w:p>
    <w:p w14:paraId="4779AEA3" w14:textId="65644F98" w:rsidR="00397901" w:rsidRPr="00736C50" w:rsidRDefault="00397901" w:rsidP="00736C50">
      <w:pPr>
        <w:pStyle w:val="Akapitzlist"/>
        <w:numPr>
          <w:ilvl w:val="0"/>
          <w:numId w:val="40"/>
        </w:numPr>
        <w:jc w:val="both"/>
        <w:rPr>
          <w:rFonts w:ascii="Myriad Pro" w:hAnsi="Myriad Pro" w:cs="Arial"/>
          <w:sz w:val="20"/>
          <w:szCs w:val="20"/>
        </w:rPr>
      </w:pPr>
      <w:r w:rsidRPr="00736C50">
        <w:rPr>
          <w:rFonts w:ascii="Myriad Pro" w:hAnsi="Myriad Pro" w:cs="Arial"/>
          <w:sz w:val="20"/>
          <w:szCs w:val="20"/>
        </w:rPr>
        <w:t>certyfikat, zaświadczenie, dyplom, dokument zawierający wyszczególnione efekty uczenia się.</w:t>
      </w:r>
    </w:p>
    <w:p w14:paraId="222D8094" w14:textId="7CA66C34" w:rsidR="00397901" w:rsidRPr="00DE1F41" w:rsidRDefault="00397901" w:rsidP="002A153E">
      <w:pPr>
        <w:spacing w:before="120" w:after="120" w:line="271" w:lineRule="auto"/>
        <w:jc w:val="both"/>
        <w:rPr>
          <w:rFonts w:ascii="Myriad Pro" w:hAnsi="Myriad Pro" w:cs="Arial"/>
          <w:sz w:val="20"/>
          <w:szCs w:val="20"/>
        </w:rPr>
      </w:pPr>
      <w:r w:rsidRPr="00D26C16">
        <w:rPr>
          <w:rFonts w:ascii="Myriad Pro" w:hAnsi="Myriad Pro" w:cs="Arial"/>
          <w:b/>
          <w:sz w:val="20"/>
          <w:szCs w:val="20"/>
          <w:u w:val="single"/>
        </w:rPr>
        <w:t>Inne wspólne wskaźniki produktu</w:t>
      </w:r>
      <w:r w:rsidRPr="00DE1F41">
        <w:rPr>
          <w:rFonts w:ascii="Myriad Pro" w:hAnsi="Myriad Pro" w:cs="Arial"/>
          <w:sz w:val="20"/>
          <w:szCs w:val="20"/>
        </w:rPr>
        <w:t xml:space="preserve"> – pole odblokowuje się automatycznie po zaznaczeniu pola </w:t>
      </w:r>
      <w:proofErr w:type="spellStart"/>
      <w:r w:rsidRPr="00DE1F41">
        <w:rPr>
          <w:rFonts w:ascii="Myriad Pro" w:hAnsi="Myriad Pro" w:cs="Arial"/>
          <w:sz w:val="20"/>
          <w:szCs w:val="20"/>
        </w:rPr>
        <w:t>check-box</w:t>
      </w:r>
      <w:proofErr w:type="spellEnd"/>
      <w:r w:rsidRPr="00DE1F41">
        <w:rPr>
          <w:rFonts w:ascii="Myriad Pro" w:hAnsi="Myriad Pro" w:cs="Arial"/>
          <w:sz w:val="20"/>
          <w:szCs w:val="20"/>
        </w:rPr>
        <w:t xml:space="preserve">  TAK dotyczącego objęcia wsparciem uczestników w projekcie. Wybierz właściwe wskaźniki dla danego naboru z listy rozwijanej. Wskaźniki importowane są do systemu przez </w:t>
      </w:r>
      <w:r w:rsidR="00736C50">
        <w:rPr>
          <w:rFonts w:ascii="Myriad Pro" w:hAnsi="Myriad Pro" w:cs="Arial"/>
          <w:sz w:val="20"/>
          <w:szCs w:val="20"/>
        </w:rPr>
        <w:t>ION</w:t>
      </w:r>
      <w:r w:rsidRPr="00DE1F41">
        <w:rPr>
          <w:rFonts w:ascii="Myriad Pro" w:hAnsi="Myriad Pro" w:cs="Arial"/>
          <w:sz w:val="20"/>
          <w:szCs w:val="20"/>
        </w:rPr>
        <w:t xml:space="preserve">. Pola należy wypełnić analogicznie jak w przypadku wskaźników produktu. </w:t>
      </w:r>
    </w:p>
    <w:p w14:paraId="46AA6DAE" w14:textId="77777777" w:rsidR="00397901" w:rsidRPr="00DE1F41" w:rsidRDefault="00397901" w:rsidP="002A153E">
      <w:pPr>
        <w:spacing w:before="120" w:after="120" w:line="271" w:lineRule="auto"/>
        <w:jc w:val="both"/>
        <w:rPr>
          <w:rFonts w:ascii="Myriad Pro" w:hAnsi="Myriad Pro" w:cs="Arial"/>
          <w:b/>
          <w:i/>
          <w:sz w:val="20"/>
          <w:szCs w:val="20"/>
        </w:rPr>
      </w:pPr>
      <w:r w:rsidRPr="00DE1F41">
        <w:rPr>
          <w:rFonts w:ascii="Myriad Pro" w:hAnsi="Myriad Pro" w:cs="Arial"/>
          <w:b/>
          <w:sz w:val="20"/>
          <w:szCs w:val="20"/>
        </w:rPr>
        <w:t>Sposób wyliczenia wskaźnika</w:t>
      </w:r>
      <w:r w:rsidRPr="00DE1F41">
        <w:rPr>
          <w:rFonts w:ascii="Myriad Pro" w:hAnsi="Myriad Pro" w:cs="Arial"/>
          <w:sz w:val="20"/>
          <w:szCs w:val="20"/>
        </w:rPr>
        <w:t xml:space="preserve"> – pole z listy rozwijanej. Do wyboru są dwie opcje </w:t>
      </w:r>
      <w:r w:rsidRPr="00DE1F41">
        <w:rPr>
          <w:rFonts w:ascii="Myriad Pro" w:hAnsi="Myriad Pro" w:cs="Arial"/>
          <w:b/>
          <w:i/>
          <w:sz w:val="20"/>
          <w:szCs w:val="20"/>
        </w:rPr>
        <w:t>Osobowy</w:t>
      </w:r>
      <w:r w:rsidRPr="00DE1F41">
        <w:rPr>
          <w:rFonts w:ascii="Myriad Pro" w:hAnsi="Myriad Pro" w:cs="Arial"/>
          <w:sz w:val="20"/>
          <w:szCs w:val="20"/>
        </w:rPr>
        <w:t xml:space="preserve"> oraz </w:t>
      </w:r>
      <w:r w:rsidRPr="00DE1F41">
        <w:rPr>
          <w:rFonts w:ascii="Myriad Pro" w:hAnsi="Myriad Pro" w:cs="Arial"/>
          <w:b/>
          <w:i/>
          <w:sz w:val="20"/>
          <w:szCs w:val="20"/>
        </w:rPr>
        <w:t>Szacowany.</w:t>
      </w:r>
    </w:p>
    <w:p w14:paraId="133E83BB"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w:t>
      </w:r>
      <w:r w:rsidRPr="00DE1F41">
        <w:rPr>
          <w:rFonts w:ascii="Myriad Pro" w:hAnsi="Myriad Pro" w:cs="Arial"/>
          <w:sz w:val="20"/>
          <w:szCs w:val="20"/>
        </w:rPr>
        <w:t xml:space="preserve"> Wybierając opcję </w:t>
      </w:r>
      <w:r w:rsidRPr="00DE1F41">
        <w:rPr>
          <w:rFonts w:ascii="Myriad Pro" w:hAnsi="Myriad Pro" w:cs="Arial"/>
          <w:b/>
          <w:i/>
          <w:sz w:val="20"/>
          <w:szCs w:val="20"/>
        </w:rPr>
        <w:t>Osobowy</w:t>
      </w:r>
      <w:r w:rsidRPr="00DE1F41">
        <w:rPr>
          <w:rFonts w:ascii="Myriad Pro" w:hAnsi="Myriad Pro" w:cs="Arial"/>
          <w:sz w:val="20"/>
          <w:szCs w:val="20"/>
        </w:rPr>
        <w:t xml:space="preserve"> rozwinie się pole z jednostką miary osoby i możliwością wyboru podziału na płeć.</w:t>
      </w:r>
    </w:p>
    <w:p w14:paraId="60505667" w14:textId="010B61BE"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Wybierając opcje</w:t>
      </w:r>
      <w:r w:rsidRPr="00DE1F41">
        <w:rPr>
          <w:rFonts w:ascii="Myriad Pro" w:hAnsi="Myriad Pro" w:cs="Arial"/>
          <w:b/>
          <w:i/>
          <w:sz w:val="20"/>
          <w:szCs w:val="20"/>
        </w:rPr>
        <w:t xml:space="preserve"> Szacowany</w:t>
      </w:r>
      <w:r w:rsidRPr="00DE1F41">
        <w:rPr>
          <w:rFonts w:ascii="Myriad Pro" w:hAnsi="Myriad Pro" w:cs="Arial"/>
          <w:sz w:val="20"/>
          <w:szCs w:val="20"/>
        </w:rPr>
        <w:t xml:space="preserve"> za każdym razem wskaźnik będzie musiał zostać wykazany w podziale na płeć.</w:t>
      </w:r>
      <w:r w:rsidR="00E75B13" w:rsidRPr="00DE1F41">
        <w:rPr>
          <w:rFonts w:ascii="Myriad Pro" w:hAnsi="Myriad Pro" w:cs="Arial"/>
          <w:sz w:val="20"/>
          <w:szCs w:val="20"/>
        </w:rPr>
        <w:t xml:space="preserve"> </w:t>
      </w:r>
    </w:p>
    <w:p w14:paraId="2CB15C3D" w14:textId="171A8995" w:rsidR="00E75B13" w:rsidRPr="00DE1F41" w:rsidRDefault="00E75B13" w:rsidP="002A153E">
      <w:pPr>
        <w:spacing w:before="120" w:after="120" w:line="271" w:lineRule="auto"/>
        <w:jc w:val="both"/>
        <w:rPr>
          <w:rFonts w:ascii="Myriad Pro" w:hAnsi="Myriad Pro" w:cs="Arial"/>
          <w:sz w:val="20"/>
          <w:szCs w:val="20"/>
        </w:rPr>
      </w:pPr>
      <w:r w:rsidRPr="00400319">
        <w:rPr>
          <w:rFonts w:ascii="Myriad Pro" w:hAnsi="Myriad Pro" w:cs="Arial"/>
          <w:b/>
          <w:sz w:val="20"/>
          <w:szCs w:val="20"/>
        </w:rPr>
        <w:t>Uwaga:</w:t>
      </w:r>
      <w:r w:rsidRPr="00D93451">
        <w:rPr>
          <w:rFonts w:ascii="Myriad Pro" w:hAnsi="Myriad Pro" w:cs="Arial"/>
          <w:sz w:val="20"/>
          <w:szCs w:val="20"/>
        </w:rPr>
        <w:t xml:space="preserve"> W przedmiotowym naborze nie dopuszcza się stosowania wiarygodnych szacunków do określania wartości docelowej wskaźników w projekcie.</w:t>
      </w:r>
    </w:p>
    <w:p w14:paraId="050F9379" w14:textId="1360F2DE" w:rsidR="00397901" w:rsidRPr="00DE1F41" w:rsidRDefault="00397901" w:rsidP="002A153E">
      <w:pPr>
        <w:spacing w:before="120" w:after="120" w:line="271" w:lineRule="auto"/>
        <w:jc w:val="both"/>
        <w:rPr>
          <w:rFonts w:ascii="Myriad Pro" w:hAnsi="Myriad Pro" w:cs="Arial"/>
          <w:strike/>
          <w:sz w:val="20"/>
          <w:szCs w:val="20"/>
        </w:rPr>
      </w:pPr>
      <w:r w:rsidRPr="00DE1F41">
        <w:rPr>
          <w:rFonts w:ascii="Myriad Pro" w:hAnsi="Myriad Pro" w:cs="Arial"/>
          <w:b/>
          <w:sz w:val="20"/>
          <w:szCs w:val="20"/>
        </w:rPr>
        <w:t>Sposób pomiaru wskaźnika</w:t>
      </w:r>
      <w:r w:rsidRPr="00DE1F41">
        <w:rPr>
          <w:rFonts w:ascii="Myriad Pro" w:hAnsi="Myriad Pro" w:cs="Arial"/>
          <w:sz w:val="20"/>
          <w:szCs w:val="20"/>
        </w:rPr>
        <w:t xml:space="preserve"> – pole opisowe zawierające 500 znaków. Opisując sposób pomiaru wskaźnika musisz zawrzeć informacje dotyczące momentu jego pomiaru np. w trakcie trwania usługi, z dniem przystąpienia do projektu oraz częstotliwości jego pomiaru np. raz na miesiąc. Wskaż również kto będzie odpowiedzialny za nadzór nad monitorowaniem wskaźnika oraz na podstawie jakich dokumentów będziesz sprawdzał wykonanie wskaźnika</w:t>
      </w:r>
      <w:r w:rsidR="00D93451">
        <w:rPr>
          <w:rFonts w:ascii="Myriad Pro" w:hAnsi="Myriad Pro" w:cs="Arial"/>
          <w:sz w:val="20"/>
          <w:szCs w:val="20"/>
        </w:rPr>
        <w:t>.</w:t>
      </w:r>
    </w:p>
    <w:p w14:paraId="41994B92"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Musisz wybrać wszystkie wskaźniki określone jako obowiązkowe, w innym przypadku nie będziesz miał możliwości zatwierdzenia tej sekcji w generatorze.</w:t>
      </w:r>
    </w:p>
    <w:p w14:paraId="30F4E5E0" w14:textId="4085AE17" w:rsidR="00397901" w:rsidRPr="00DE1F41" w:rsidRDefault="00397901" w:rsidP="002A153E">
      <w:pPr>
        <w:spacing w:line="276" w:lineRule="auto"/>
        <w:jc w:val="both"/>
        <w:rPr>
          <w:rFonts w:ascii="Myriad Pro" w:hAnsi="Myriad Pro" w:cs="Arial"/>
          <w:sz w:val="20"/>
          <w:szCs w:val="20"/>
        </w:rPr>
      </w:pPr>
      <w:r w:rsidRPr="00DE1F41">
        <w:rPr>
          <w:rFonts w:ascii="Myriad Pro" w:hAnsi="Myriad Pro" w:cs="Arial"/>
          <w:b/>
          <w:bCs/>
          <w:sz w:val="20"/>
          <w:szCs w:val="20"/>
        </w:rPr>
        <w:t xml:space="preserve">WAŻNE! </w:t>
      </w:r>
      <w:r w:rsidRPr="00DE1F41">
        <w:rPr>
          <w:rFonts w:ascii="Myriad Pro" w:hAnsi="Myriad Pro" w:cs="Arial"/>
          <w:bCs/>
          <w:sz w:val="20"/>
          <w:szCs w:val="20"/>
        </w:rPr>
        <w:t>To m.in.</w:t>
      </w:r>
      <w:r w:rsidRPr="00DE1F41">
        <w:rPr>
          <w:rFonts w:ascii="Myriad Pro" w:hAnsi="Myriad Pro" w:cs="Arial"/>
          <w:b/>
          <w:bCs/>
          <w:sz w:val="20"/>
          <w:szCs w:val="20"/>
        </w:rPr>
        <w:t xml:space="preserve"> </w:t>
      </w:r>
      <w:r w:rsidRPr="00DE1F41">
        <w:rPr>
          <w:rFonts w:ascii="Myriad Pro" w:hAnsi="Myriad Pro" w:cs="Arial"/>
          <w:sz w:val="20"/>
          <w:szCs w:val="20"/>
        </w:rPr>
        <w:t xml:space="preserve">na podstawie wybranych wskaźników zostanie dokonana ocena czy projekt spełnia </w:t>
      </w:r>
      <w:r w:rsidR="00736C50">
        <w:rPr>
          <w:rFonts w:ascii="Myriad Pro" w:hAnsi="Myriad Pro" w:cs="Arial"/>
          <w:sz w:val="20"/>
          <w:szCs w:val="20"/>
        </w:rPr>
        <w:t>warunek udzielenia wsparcia, który odnosi się do</w:t>
      </w:r>
      <w:r w:rsidRPr="00DE1F41">
        <w:rPr>
          <w:rFonts w:ascii="Myriad Pro" w:hAnsi="Myriad Pro" w:cs="Arial"/>
          <w:sz w:val="20"/>
          <w:szCs w:val="20"/>
        </w:rPr>
        <w:t xml:space="preserve"> grupy docelowej. Pamiętaj aby wybrać wszystkie wskaźniki pozwalające jednoznacznie stwierdzić, że projekt skierowany jest do </w:t>
      </w:r>
      <w:r w:rsidR="00736C50">
        <w:rPr>
          <w:rFonts w:ascii="Myriad Pro" w:hAnsi="Myriad Pro" w:cs="Arial"/>
          <w:sz w:val="20"/>
          <w:szCs w:val="20"/>
        </w:rPr>
        <w:t xml:space="preserve">właściwej </w:t>
      </w:r>
      <w:r w:rsidRPr="00DE1F41">
        <w:rPr>
          <w:rFonts w:ascii="Myriad Pro" w:hAnsi="Myriad Pro" w:cs="Arial"/>
          <w:sz w:val="20"/>
          <w:szCs w:val="20"/>
        </w:rPr>
        <w:t>grupy docelowe</w:t>
      </w:r>
      <w:r w:rsidR="00736C50">
        <w:rPr>
          <w:rFonts w:ascii="Myriad Pro" w:hAnsi="Myriad Pro" w:cs="Arial"/>
          <w:sz w:val="20"/>
          <w:szCs w:val="20"/>
        </w:rPr>
        <w:t>j.</w:t>
      </w:r>
    </w:p>
    <w:p w14:paraId="3E2380F1"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Uwaga! </w:t>
      </w:r>
      <w:r w:rsidRPr="00DE1F41">
        <w:rPr>
          <w:rFonts w:ascii="Myriad Pro" w:hAnsi="Myriad Pro" w:cs="Arial"/>
          <w:sz w:val="20"/>
          <w:szCs w:val="20"/>
        </w:rPr>
        <w:t>Liczba wszystkich wskaźników nie może być większa niż 50, a nazwy wskaźników własnych muszą się różnić się od nazw wskaźników obowiązkowych i dodatkowych.</w:t>
      </w:r>
    </w:p>
    <w:bookmarkEnd w:id="13"/>
    <w:p w14:paraId="6AED503A" w14:textId="77777777" w:rsidR="00397901" w:rsidRPr="00DE1F41" w:rsidRDefault="00397901" w:rsidP="002A153E">
      <w:pPr>
        <w:spacing w:before="120" w:after="120" w:line="271" w:lineRule="auto"/>
        <w:jc w:val="both"/>
        <w:rPr>
          <w:rFonts w:ascii="Myriad Pro" w:hAnsi="Myriad Pro" w:cs="Arial"/>
          <w:i/>
          <w:iCs/>
          <w:color w:val="000000"/>
          <w:sz w:val="20"/>
          <w:szCs w:val="20"/>
        </w:rPr>
      </w:pPr>
    </w:p>
    <w:p w14:paraId="1B661032" w14:textId="781B1F01" w:rsidR="00A032B2" w:rsidRPr="00DE1F41" w:rsidRDefault="00A032B2"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16" w:name="_Toc191555414"/>
      <w:bookmarkEnd w:id="14"/>
      <w:r w:rsidRPr="00DE1F41">
        <w:rPr>
          <w:rFonts w:ascii="Myriad Pro" w:hAnsi="Myriad Pro" w:cs="Arial"/>
          <w:b/>
          <w:color w:val="auto"/>
          <w:sz w:val="20"/>
          <w:szCs w:val="20"/>
        </w:rPr>
        <w:t>Zadania</w:t>
      </w:r>
      <w:bookmarkEnd w:id="16"/>
    </w:p>
    <w:p w14:paraId="35881E7D" w14:textId="4CB1F5B0" w:rsidR="00A032B2"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295BDB" w:rsidRPr="00DE1F41">
        <w:rPr>
          <w:rFonts w:ascii="Myriad Pro" w:hAnsi="Myriad Pro" w:cs="Arial"/>
          <w:sz w:val="20"/>
          <w:szCs w:val="20"/>
        </w:rPr>
        <w:t xml:space="preserve">ta </w:t>
      </w:r>
      <w:r w:rsidRPr="00DE1F41">
        <w:rPr>
          <w:rFonts w:ascii="Myriad Pro" w:hAnsi="Myriad Pro" w:cs="Arial"/>
          <w:sz w:val="20"/>
          <w:szCs w:val="20"/>
        </w:rPr>
        <w:t xml:space="preserve">zawiera listę zadań określonych dla projektu. Zadania są działaniami służącymi osiągnięciu celów projektu, </w:t>
      </w:r>
      <w:r w:rsidR="00624FDF">
        <w:rPr>
          <w:rFonts w:ascii="Myriad Pro" w:hAnsi="Myriad Pro" w:cs="Arial"/>
          <w:sz w:val="20"/>
          <w:szCs w:val="20"/>
        </w:rPr>
        <w:br/>
      </w:r>
      <w:r w:rsidRPr="00DE1F41">
        <w:rPr>
          <w:rFonts w:ascii="Myriad Pro" w:hAnsi="Myriad Pro" w:cs="Arial"/>
          <w:sz w:val="20"/>
          <w:szCs w:val="20"/>
        </w:rPr>
        <w:t>w związku z którymi będą ponoszone koszty. Struktura budżetu projektu zostanie zdefiniowana w podziale na zadania określone w tej sekcji.</w:t>
      </w:r>
    </w:p>
    <w:p w14:paraId="42067076" w14:textId="77777777" w:rsidR="00917B9B" w:rsidRPr="00DE1F41" w:rsidRDefault="00917B9B" w:rsidP="002A153E">
      <w:pPr>
        <w:pStyle w:val="Default"/>
        <w:spacing w:before="120" w:after="120" w:line="271" w:lineRule="auto"/>
        <w:jc w:val="both"/>
        <w:rPr>
          <w:rFonts w:ascii="Myriad Pro" w:hAnsi="Myriad Pro" w:cs="Arial"/>
          <w:color w:val="auto"/>
          <w:sz w:val="20"/>
          <w:szCs w:val="20"/>
        </w:rPr>
      </w:pPr>
      <w:r w:rsidRPr="00DE1F41">
        <w:rPr>
          <w:rFonts w:ascii="Myriad Pro" w:hAnsi="Myriad Pro" w:cs="Arial"/>
          <w:color w:val="auto"/>
          <w:sz w:val="20"/>
          <w:szCs w:val="20"/>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DE1F41">
        <w:rPr>
          <w:rFonts w:ascii="Myriad Pro" w:hAnsi="Myriad Pro" w:cs="Arial"/>
          <w:color w:val="auto"/>
          <w:sz w:val="20"/>
          <w:szCs w:val="20"/>
        </w:rPr>
        <w:t> </w:t>
      </w:r>
      <w:r w:rsidRPr="00DE1F41">
        <w:rPr>
          <w:rFonts w:ascii="Myriad Pro" w:hAnsi="Myriad Pro" w:cs="Arial"/>
          <w:color w:val="auto"/>
          <w:sz w:val="20"/>
          <w:szCs w:val="20"/>
        </w:rPr>
        <w:t xml:space="preserve">zadań będziesz mógł podzielić na etapy. </w:t>
      </w:r>
    </w:p>
    <w:p w14:paraId="6C641C76" w14:textId="72A6FCAB" w:rsidR="0026558A"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Istnieją dwa rodzaje zadań: </w:t>
      </w:r>
      <w:r w:rsidR="007109AE" w:rsidRPr="00DE1F41">
        <w:rPr>
          <w:rFonts w:ascii="Myriad Pro" w:hAnsi="Myriad Pro" w:cs="Arial"/>
          <w:i/>
          <w:sz w:val="20"/>
          <w:szCs w:val="20"/>
        </w:rPr>
        <w:t>Z</w:t>
      </w:r>
      <w:r w:rsidRPr="00DE1F41">
        <w:rPr>
          <w:rFonts w:ascii="Myriad Pro" w:hAnsi="Myriad Pro" w:cs="Arial"/>
          <w:i/>
          <w:sz w:val="20"/>
          <w:szCs w:val="20"/>
        </w:rPr>
        <w:t>adani</w:t>
      </w:r>
      <w:r w:rsidR="007109AE" w:rsidRPr="00DE1F41">
        <w:rPr>
          <w:rFonts w:ascii="Myriad Pro" w:hAnsi="Myriad Pro" w:cs="Arial"/>
          <w:i/>
          <w:sz w:val="20"/>
          <w:szCs w:val="20"/>
        </w:rPr>
        <w:t>e</w:t>
      </w:r>
      <w:r w:rsidRPr="00DE1F41">
        <w:rPr>
          <w:rFonts w:ascii="Myriad Pro" w:hAnsi="Myriad Pro" w:cs="Arial"/>
          <w:i/>
          <w:sz w:val="20"/>
          <w:szCs w:val="20"/>
        </w:rPr>
        <w:t xml:space="preserve"> zwykłe</w:t>
      </w:r>
      <w:r w:rsidRPr="00DE1F41">
        <w:rPr>
          <w:rFonts w:ascii="Myriad Pro" w:hAnsi="Myriad Pro" w:cs="Arial"/>
          <w:sz w:val="20"/>
          <w:szCs w:val="20"/>
        </w:rPr>
        <w:t xml:space="preserve"> i </w:t>
      </w:r>
      <w:r w:rsidR="007109AE" w:rsidRPr="00DE1F41">
        <w:rPr>
          <w:rFonts w:ascii="Myriad Pro" w:hAnsi="Myriad Pro" w:cs="Arial"/>
          <w:i/>
          <w:sz w:val="20"/>
          <w:szCs w:val="20"/>
        </w:rPr>
        <w:t>Zadanie</w:t>
      </w:r>
      <w:r w:rsidRPr="00DE1F41">
        <w:rPr>
          <w:rFonts w:ascii="Myriad Pro" w:hAnsi="Myriad Pro" w:cs="Arial"/>
          <w:i/>
          <w:sz w:val="20"/>
          <w:szCs w:val="20"/>
        </w:rPr>
        <w:t xml:space="preserve"> </w:t>
      </w:r>
      <w:r w:rsidR="007109AE" w:rsidRPr="00DE1F41">
        <w:rPr>
          <w:rFonts w:ascii="Myriad Pro" w:hAnsi="Myriad Pro" w:cs="Arial"/>
          <w:i/>
          <w:sz w:val="20"/>
          <w:szCs w:val="20"/>
        </w:rPr>
        <w:t>k</w:t>
      </w:r>
      <w:r w:rsidRPr="00DE1F41">
        <w:rPr>
          <w:rFonts w:ascii="Myriad Pro" w:hAnsi="Myriad Pro" w:cs="Arial"/>
          <w:i/>
          <w:sz w:val="20"/>
          <w:szCs w:val="20"/>
        </w:rPr>
        <w:t>oszty pośrednie</w:t>
      </w:r>
      <w:r w:rsidR="00C82451" w:rsidRPr="00DE1F41">
        <w:rPr>
          <w:rFonts w:ascii="Myriad Pro" w:hAnsi="Myriad Pro" w:cs="Arial"/>
          <w:sz w:val="20"/>
          <w:szCs w:val="20"/>
        </w:rPr>
        <w:t xml:space="preserve"> (</w:t>
      </w:r>
      <w:r w:rsidR="007109AE" w:rsidRPr="00DE1F41">
        <w:rPr>
          <w:rFonts w:ascii="Myriad Pro" w:hAnsi="Myriad Pro" w:cs="Arial"/>
          <w:sz w:val="20"/>
          <w:szCs w:val="20"/>
        </w:rPr>
        <w:t xml:space="preserve">tj. </w:t>
      </w:r>
      <w:proofErr w:type="spellStart"/>
      <w:r w:rsidR="007109AE" w:rsidRPr="00DE1F41">
        <w:rPr>
          <w:rFonts w:ascii="Myriad Pro" w:hAnsi="Myriad Pro" w:cs="Arial"/>
          <w:sz w:val="20"/>
          <w:szCs w:val="20"/>
        </w:rPr>
        <w:t>KZiA</w:t>
      </w:r>
      <w:proofErr w:type="spellEnd"/>
      <w:r w:rsidR="007109AE" w:rsidRPr="00DE1F41">
        <w:rPr>
          <w:rFonts w:ascii="Myriad Pro" w:hAnsi="Myriad Pro" w:cs="Arial"/>
          <w:sz w:val="20"/>
          <w:szCs w:val="20"/>
        </w:rPr>
        <w:t>)</w:t>
      </w:r>
    </w:p>
    <w:p w14:paraId="0C152A8C" w14:textId="55A687DB" w:rsidR="00917B9B" w:rsidRPr="00DE1F41" w:rsidRDefault="00F44D56"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Pamiętaj, że w ramach projektu </w:t>
      </w:r>
      <w:r w:rsidR="000C449C">
        <w:rPr>
          <w:rFonts w:ascii="Myriad Pro" w:hAnsi="Myriad Pro" w:cs="Arial"/>
          <w:b/>
          <w:sz w:val="20"/>
          <w:szCs w:val="20"/>
        </w:rPr>
        <w:t xml:space="preserve">w działaniu FEPZ 6.14 </w:t>
      </w:r>
      <w:r w:rsidRPr="00DE1F41">
        <w:rPr>
          <w:rFonts w:ascii="Myriad Pro" w:hAnsi="Myriad Pro" w:cs="Arial"/>
          <w:b/>
          <w:sz w:val="20"/>
          <w:szCs w:val="20"/>
        </w:rPr>
        <w:t xml:space="preserve">nie występują koszty pośrednie, a wskazanie </w:t>
      </w:r>
      <w:proofErr w:type="spellStart"/>
      <w:r w:rsidRPr="00DE1F41">
        <w:rPr>
          <w:rFonts w:ascii="Myriad Pro" w:hAnsi="Myriad Pro" w:cs="Arial"/>
          <w:b/>
          <w:sz w:val="20"/>
          <w:szCs w:val="20"/>
        </w:rPr>
        <w:t>KZiA</w:t>
      </w:r>
      <w:proofErr w:type="spellEnd"/>
      <w:r w:rsidRPr="00DE1F41">
        <w:rPr>
          <w:rFonts w:ascii="Myriad Pro" w:hAnsi="Myriad Pro" w:cs="Arial"/>
          <w:b/>
          <w:sz w:val="20"/>
          <w:szCs w:val="20"/>
        </w:rPr>
        <w:t xml:space="preserve"> w tym polu jest rozwiązaniem technicznym wynikającym z funkcjonalności SOWA EFS</w:t>
      </w:r>
      <w:r w:rsidRPr="00DE1F41">
        <w:rPr>
          <w:rFonts w:ascii="Myriad Pro" w:hAnsi="Myriad Pro" w:cs="Arial"/>
          <w:sz w:val="20"/>
          <w:szCs w:val="20"/>
        </w:rPr>
        <w:t>.</w:t>
      </w:r>
    </w:p>
    <w:p w14:paraId="4FEEB8AB" w14:textId="637478D4" w:rsidR="00F54506" w:rsidRPr="00736C50" w:rsidRDefault="00917B9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Do listy zadań w projekcie możesz dodać tylko jedno zadanie </w:t>
      </w:r>
      <w:r w:rsidRPr="00DE1F41">
        <w:rPr>
          <w:rFonts w:ascii="Myriad Pro" w:hAnsi="Myriad Pro" w:cs="Arial"/>
          <w:i/>
          <w:sz w:val="20"/>
          <w:szCs w:val="20"/>
        </w:rPr>
        <w:t>Koszty pośrednie</w:t>
      </w:r>
      <w:r w:rsidRPr="00DE1F41">
        <w:rPr>
          <w:rFonts w:ascii="Myriad Pro" w:hAnsi="Myriad Pro" w:cs="Arial"/>
          <w:sz w:val="20"/>
          <w:szCs w:val="20"/>
        </w:rPr>
        <w:t xml:space="preserve">. Zadanie to znajduje się zawsze na końcu listy zadań. </w:t>
      </w:r>
      <w:r w:rsidR="00D84439" w:rsidRPr="00DE1F41">
        <w:rPr>
          <w:rFonts w:ascii="Myriad Pro" w:hAnsi="Myriad Pro" w:cs="Arial"/>
          <w:sz w:val="20"/>
          <w:szCs w:val="20"/>
        </w:rPr>
        <w:t>Nazwy tego zadania</w:t>
      </w:r>
      <w:r w:rsidRPr="00DE1F41">
        <w:rPr>
          <w:rFonts w:ascii="Myriad Pro" w:hAnsi="Myriad Pro" w:cs="Arial"/>
          <w:sz w:val="20"/>
          <w:szCs w:val="20"/>
        </w:rPr>
        <w:t xml:space="preserve"> nie można zmienić.</w:t>
      </w:r>
      <w:r w:rsidR="004878A3" w:rsidRPr="00DE1F41">
        <w:rPr>
          <w:rFonts w:ascii="Myriad Pro" w:hAnsi="Myriad Pro" w:cs="Arial"/>
          <w:sz w:val="20"/>
          <w:szCs w:val="20"/>
        </w:rPr>
        <w:t xml:space="preserve"> </w:t>
      </w:r>
    </w:p>
    <w:p w14:paraId="7D123683" w14:textId="22F299AF" w:rsidR="00211FC5" w:rsidRPr="00DE1F41" w:rsidRDefault="00211FC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I</w:t>
      </w:r>
      <w:r w:rsidR="00B854CA" w:rsidRPr="00DE1F41">
        <w:rPr>
          <w:rFonts w:ascii="Myriad Pro" w:hAnsi="Myriad Pro" w:cs="Arial"/>
          <w:sz w:val="20"/>
          <w:szCs w:val="20"/>
        </w:rPr>
        <w:t>Z</w:t>
      </w:r>
      <w:r w:rsidRPr="00DE1F41">
        <w:rPr>
          <w:rFonts w:ascii="Myriad Pro" w:hAnsi="Myriad Pro" w:cs="Arial"/>
          <w:sz w:val="20"/>
          <w:szCs w:val="20"/>
        </w:rPr>
        <w:t xml:space="preserve"> FEPZ rekomenduje, aby w sekcji </w:t>
      </w:r>
      <w:r w:rsidRPr="00DE1F41">
        <w:rPr>
          <w:rFonts w:ascii="Myriad Pro" w:hAnsi="Myriad Pro" w:cs="Arial"/>
          <w:i/>
          <w:sz w:val="20"/>
          <w:szCs w:val="20"/>
        </w:rPr>
        <w:t xml:space="preserve">Zadania </w:t>
      </w:r>
      <w:r w:rsidRPr="00DE1F41">
        <w:rPr>
          <w:rFonts w:ascii="Myriad Pro" w:hAnsi="Myriad Pro" w:cs="Arial"/>
          <w:sz w:val="20"/>
          <w:szCs w:val="20"/>
        </w:rPr>
        <w:t>wyodrębnić niżej wskazane zadania:</w:t>
      </w:r>
    </w:p>
    <w:p w14:paraId="3EC2359A" w14:textId="30C22AA8" w:rsidR="00211FC5" w:rsidRPr="00DE1F41" w:rsidRDefault="00211FC5" w:rsidP="002A153E">
      <w:pPr>
        <w:spacing w:before="120" w:after="120" w:line="271" w:lineRule="auto"/>
        <w:jc w:val="both"/>
        <w:rPr>
          <w:rFonts w:ascii="Myriad Pro" w:hAnsi="Myriad Pro" w:cs="Arial"/>
          <w:b/>
          <w:bCs/>
          <w:sz w:val="20"/>
          <w:szCs w:val="20"/>
        </w:rPr>
      </w:pPr>
      <w:r w:rsidRPr="00DE1F41">
        <w:rPr>
          <w:rFonts w:ascii="Myriad Pro" w:hAnsi="Myriad Pro" w:cs="Arial"/>
          <w:b/>
          <w:bCs/>
          <w:sz w:val="20"/>
          <w:szCs w:val="20"/>
        </w:rPr>
        <w:t>Zadanie 1</w:t>
      </w:r>
      <w:r w:rsidR="00772205" w:rsidRPr="00DE1F41">
        <w:rPr>
          <w:rFonts w:ascii="Myriad Pro" w:hAnsi="Myriad Pro" w:cs="Arial"/>
          <w:b/>
          <w:bCs/>
          <w:sz w:val="20"/>
          <w:szCs w:val="20"/>
        </w:rPr>
        <w:t>:</w:t>
      </w:r>
      <w:r w:rsidRPr="00DE1F41">
        <w:rPr>
          <w:rFonts w:ascii="Myriad Pro" w:hAnsi="Myriad Pro" w:cs="Arial"/>
          <w:b/>
          <w:bCs/>
          <w:sz w:val="20"/>
          <w:szCs w:val="20"/>
        </w:rPr>
        <w:t xml:space="preserve"> </w:t>
      </w:r>
      <w:r w:rsidR="00C361DC" w:rsidRPr="00DE1F41">
        <w:rPr>
          <w:rFonts w:ascii="Myriad Pro" w:hAnsi="Myriad Pro" w:cs="Arial"/>
          <w:b/>
          <w:bCs/>
          <w:sz w:val="20"/>
          <w:szCs w:val="20"/>
        </w:rPr>
        <w:t xml:space="preserve"> </w:t>
      </w:r>
      <w:r w:rsidR="00C361DC" w:rsidRPr="00DE1F41">
        <w:rPr>
          <w:rFonts w:ascii="Myriad Pro" w:eastAsia="Open Sans" w:hAnsi="Myriad Pro" w:cs="Arial"/>
          <w:b/>
          <w:bCs/>
          <w:color w:val="000000"/>
          <w:sz w:val="20"/>
          <w:szCs w:val="20"/>
        </w:rPr>
        <w:t>związane z wdrażaniem Lokalnej Strategii Rozwoju</w:t>
      </w:r>
    </w:p>
    <w:p w14:paraId="15FCDCD1" w14:textId="0B381600" w:rsidR="00211FC5" w:rsidRPr="00DE1F41" w:rsidRDefault="00211FC5" w:rsidP="002A153E">
      <w:pPr>
        <w:spacing w:before="120" w:after="120" w:line="271" w:lineRule="auto"/>
        <w:jc w:val="both"/>
        <w:rPr>
          <w:rFonts w:ascii="Myriad Pro" w:eastAsia="Open Sans" w:hAnsi="Myriad Pro" w:cs="Arial"/>
          <w:bCs/>
          <w:i/>
          <w:color w:val="000000"/>
          <w:sz w:val="20"/>
          <w:szCs w:val="20"/>
        </w:rPr>
      </w:pPr>
      <w:r w:rsidRPr="00DE1F41">
        <w:rPr>
          <w:rFonts w:ascii="Myriad Pro" w:hAnsi="Myriad Pro" w:cs="Arial"/>
          <w:b/>
          <w:bCs/>
          <w:sz w:val="20"/>
          <w:szCs w:val="20"/>
        </w:rPr>
        <w:t>Zadanie 2</w:t>
      </w:r>
      <w:r w:rsidR="00772205" w:rsidRPr="00DE1F41">
        <w:rPr>
          <w:rFonts w:ascii="Myriad Pro" w:hAnsi="Myriad Pro" w:cs="Arial"/>
          <w:b/>
          <w:bCs/>
          <w:sz w:val="20"/>
          <w:szCs w:val="20"/>
        </w:rPr>
        <w:t>:</w:t>
      </w:r>
      <w:r w:rsidRPr="00DE1F41">
        <w:rPr>
          <w:rFonts w:ascii="Myriad Pro" w:hAnsi="Myriad Pro" w:cs="Arial"/>
          <w:b/>
          <w:bCs/>
          <w:sz w:val="20"/>
          <w:szCs w:val="20"/>
        </w:rPr>
        <w:t xml:space="preserve"> </w:t>
      </w:r>
      <w:r w:rsidR="00B854CA" w:rsidRPr="00DE1F41">
        <w:rPr>
          <w:rFonts w:ascii="Myriad Pro" w:eastAsia="Open Sans" w:hAnsi="Myriad Pro" w:cs="Arial"/>
          <w:b/>
          <w:bCs/>
          <w:color w:val="000000"/>
          <w:sz w:val="20"/>
          <w:szCs w:val="20"/>
        </w:rPr>
        <w:t>Koszty pośrednie</w:t>
      </w:r>
      <w:r w:rsidR="00C322A3" w:rsidRPr="00DE1F41">
        <w:rPr>
          <w:rFonts w:ascii="Myriad Pro" w:eastAsia="Open Sans" w:hAnsi="Myriad Pro" w:cs="Arial"/>
          <w:b/>
          <w:bCs/>
          <w:color w:val="000000"/>
          <w:sz w:val="20"/>
          <w:szCs w:val="20"/>
        </w:rPr>
        <w:t xml:space="preserve"> </w:t>
      </w:r>
    </w:p>
    <w:p w14:paraId="067871DE" w14:textId="77777777" w:rsidR="00772205" w:rsidRPr="00DE1F41" w:rsidRDefault="00772205" w:rsidP="002A153E">
      <w:pPr>
        <w:spacing w:before="120" w:after="120" w:line="271" w:lineRule="auto"/>
        <w:jc w:val="both"/>
        <w:rPr>
          <w:rFonts w:ascii="Myriad Pro" w:eastAsia="Open Sans" w:hAnsi="Myriad Pro" w:cs="Arial"/>
          <w:bCs/>
          <w:color w:val="000000"/>
          <w:sz w:val="20"/>
          <w:szCs w:val="20"/>
        </w:rPr>
      </w:pPr>
    </w:p>
    <w:p w14:paraId="052FFB77" w14:textId="16599A12" w:rsidR="00772205" w:rsidRPr="00DE1F41" w:rsidRDefault="00772205" w:rsidP="002A153E">
      <w:pPr>
        <w:spacing w:before="120" w:after="120" w:line="271" w:lineRule="auto"/>
        <w:jc w:val="both"/>
        <w:rPr>
          <w:rFonts w:ascii="Myriad Pro" w:eastAsia="Open Sans" w:hAnsi="Myriad Pro" w:cs="Arial"/>
          <w:bCs/>
          <w:color w:val="000000"/>
          <w:sz w:val="20"/>
          <w:szCs w:val="20"/>
        </w:rPr>
      </w:pPr>
      <w:r w:rsidRPr="00DE1F41">
        <w:rPr>
          <w:rFonts w:ascii="Myriad Pro" w:eastAsia="Open Sans" w:hAnsi="Myriad Pro" w:cs="Arial"/>
          <w:bCs/>
          <w:color w:val="000000"/>
          <w:sz w:val="20"/>
          <w:szCs w:val="20"/>
        </w:rPr>
        <w:t>Struktura Budżetu i Harmonogramu odzwierciedlać będzie podział na zadania zastosowany w niniejszej sekcji.</w:t>
      </w:r>
    </w:p>
    <w:p w14:paraId="7A369032" w14:textId="4711B61D" w:rsidR="00F54506" w:rsidRPr="00DE1F41" w:rsidRDefault="00F54506" w:rsidP="002A153E">
      <w:pPr>
        <w:spacing w:before="120" w:after="120" w:line="271" w:lineRule="auto"/>
        <w:jc w:val="both"/>
        <w:rPr>
          <w:rFonts w:ascii="Myriad Pro" w:hAnsi="Myriad Pro" w:cs="Arial"/>
          <w:b/>
          <w:sz w:val="20"/>
          <w:szCs w:val="20"/>
          <w:u w:val="single"/>
        </w:rPr>
      </w:pPr>
      <w:r w:rsidRPr="00DE1F41">
        <w:rPr>
          <w:rFonts w:ascii="Myriad Pro" w:hAnsi="Myriad Pro" w:cs="Arial"/>
          <w:b/>
          <w:sz w:val="20"/>
          <w:szCs w:val="20"/>
          <w:u w:val="single"/>
        </w:rPr>
        <w:t>Zadane nr 1:</w:t>
      </w:r>
      <w:r w:rsidR="00C361DC" w:rsidRPr="00DE1F41">
        <w:rPr>
          <w:rFonts w:ascii="Myriad Pro" w:hAnsi="Myriad Pro" w:cs="Arial"/>
          <w:b/>
          <w:sz w:val="20"/>
          <w:szCs w:val="20"/>
          <w:u w:val="single"/>
        </w:rPr>
        <w:t xml:space="preserve"> </w:t>
      </w:r>
    </w:p>
    <w:p w14:paraId="36C6CCEB" w14:textId="622B3827" w:rsidR="002F336F" w:rsidRPr="00DE1F41" w:rsidRDefault="00201383" w:rsidP="002A153E">
      <w:pPr>
        <w:spacing w:before="120" w:after="120" w:line="271" w:lineRule="auto"/>
        <w:jc w:val="both"/>
        <w:rPr>
          <w:rFonts w:ascii="Myriad Pro" w:hAnsi="Myriad Pro" w:cs="Arial"/>
          <w:b/>
          <w:sz w:val="20"/>
          <w:szCs w:val="20"/>
        </w:rPr>
      </w:pPr>
      <w:r w:rsidRPr="00DE1F41">
        <w:rPr>
          <w:rFonts w:ascii="Myriad Pro" w:hAnsi="Myriad Pro" w:cs="Arial"/>
          <w:sz w:val="20"/>
          <w:szCs w:val="20"/>
        </w:rPr>
        <w:t>Aby dodać zadanie merytoryczne p</w:t>
      </w:r>
      <w:r w:rsidR="002F336F" w:rsidRPr="00DE1F41">
        <w:rPr>
          <w:rFonts w:ascii="Myriad Pro" w:hAnsi="Myriad Pro" w:cs="Arial"/>
          <w:sz w:val="20"/>
          <w:szCs w:val="20"/>
        </w:rPr>
        <w:t xml:space="preserve">o przejściu w tryb edycji </w:t>
      </w:r>
      <w:r w:rsidR="00AD1854" w:rsidRPr="00DE1F41">
        <w:rPr>
          <w:rFonts w:ascii="Myriad Pro" w:hAnsi="Myriad Pro" w:cs="Arial"/>
          <w:sz w:val="20"/>
          <w:szCs w:val="20"/>
        </w:rPr>
        <w:t xml:space="preserve">w części </w:t>
      </w:r>
      <w:r w:rsidR="00AD1854" w:rsidRPr="00DE1F41">
        <w:rPr>
          <w:rFonts w:ascii="Myriad Pro" w:hAnsi="Myriad Pro" w:cs="Arial"/>
          <w:b/>
          <w:sz w:val="20"/>
          <w:szCs w:val="20"/>
        </w:rPr>
        <w:t>Lista zadań</w:t>
      </w:r>
      <w:r w:rsidR="00AD1854" w:rsidRPr="00DE1F41">
        <w:rPr>
          <w:rFonts w:ascii="Myriad Pro" w:hAnsi="Myriad Pro" w:cs="Arial"/>
          <w:sz w:val="20"/>
          <w:szCs w:val="20"/>
        </w:rPr>
        <w:t xml:space="preserve"> </w:t>
      </w:r>
      <w:r w:rsidR="002F336F" w:rsidRPr="00DE1F41">
        <w:rPr>
          <w:rFonts w:ascii="Myriad Pro" w:hAnsi="Myriad Pro" w:cs="Arial"/>
          <w:sz w:val="20"/>
          <w:szCs w:val="20"/>
        </w:rPr>
        <w:t xml:space="preserve">sekcji Kliknij przycisk </w:t>
      </w:r>
      <w:r w:rsidR="002F336F" w:rsidRPr="00DE1F41">
        <w:rPr>
          <w:rFonts w:ascii="Myriad Pro" w:hAnsi="Myriad Pro" w:cs="Arial"/>
          <w:b/>
          <w:i/>
          <w:sz w:val="20"/>
          <w:szCs w:val="20"/>
        </w:rPr>
        <w:t>Dodaj zadanie</w:t>
      </w:r>
      <w:r w:rsidR="002F336F" w:rsidRPr="00DE1F41">
        <w:rPr>
          <w:rFonts w:ascii="Myriad Pro" w:hAnsi="Myriad Pro" w:cs="Arial"/>
          <w:sz w:val="20"/>
          <w:szCs w:val="20"/>
        </w:rPr>
        <w:t xml:space="preserve">, </w:t>
      </w:r>
      <w:r w:rsidR="00624FDF">
        <w:rPr>
          <w:rFonts w:ascii="Myriad Pro" w:hAnsi="Myriad Pro" w:cs="Arial"/>
          <w:sz w:val="20"/>
          <w:szCs w:val="20"/>
        </w:rPr>
        <w:br/>
      </w:r>
      <w:r w:rsidR="002F336F" w:rsidRPr="00DE1F41">
        <w:rPr>
          <w:rFonts w:ascii="Myriad Pro" w:hAnsi="Myriad Pro" w:cs="Arial"/>
          <w:sz w:val="20"/>
          <w:szCs w:val="20"/>
        </w:rPr>
        <w:t xml:space="preserve">a następnie wybierz z listy </w:t>
      </w:r>
      <w:r w:rsidR="007109AE" w:rsidRPr="00DE1F41">
        <w:rPr>
          <w:rFonts w:ascii="Myriad Pro" w:hAnsi="Myriad Pro" w:cs="Arial"/>
          <w:b/>
          <w:sz w:val="20"/>
          <w:szCs w:val="20"/>
        </w:rPr>
        <w:t>Z</w:t>
      </w:r>
      <w:r w:rsidR="002F336F" w:rsidRPr="00DE1F41">
        <w:rPr>
          <w:rFonts w:ascii="Myriad Pro" w:hAnsi="Myriad Pro" w:cs="Arial"/>
          <w:b/>
          <w:sz w:val="20"/>
          <w:szCs w:val="20"/>
        </w:rPr>
        <w:t xml:space="preserve">adanie zwykłe. </w:t>
      </w:r>
    </w:p>
    <w:p w14:paraId="4416B912" w14:textId="5CF99BC9" w:rsidR="002F336F" w:rsidRPr="00DE1F41" w:rsidRDefault="00AD1854"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Następnie uzupełnij pola:</w:t>
      </w:r>
    </w:p>
    <w:p w14:paraId="70BC88CF" w14:textId="44B0FD5C" w:rsidR="00917B9B" w:rsidRPr="00DE1F41" w:rsidRDefault="00917B9B" w:rsidP="002A153E">
      <w:pPr>
        <w:spacing w:before="120" w:after="120" w:line="271" w:lineRule="auto"/>
        <w:jc w:val="both"/>
        <w:rPr>
          <w:rFonts w:ascii="Myriad Pro" w:hAnsi="Myriad Pro" w:cs="Arial"/>
          <w:bCs/>
          <w:i/>
          <w:sz w:val="20"/>
          <w:szCs w:val="20"/>
        </w:rPr>
      </w:pPr>
      <w:r w:rsidRPr="00DE1F41">
        <w:rPr>
          <w:rFonts w:ascii="Myriad Pro" w:hAnsi="Myriad Pro" w:cs="Arial"/>
          <w:b/>
          <w:sz w:val="20"/>
          <w:szCs w:val="20"/>
        </w:rPr>
        <w:t>Nazwa zadania</w:t>
      </w:r>
      <w:r w:rsidRPr="00DE1F41">
        <w:rPr>
          <w:rFonts w:ascii="Myriad Pro" w:hAnsi="Myriad Pro" w:cs="Arial"/>
          <w:sz w:val="20"/>
          <w:szCs w:val="20"/>
        </w:rPr>
        <w:t xml:space="preserve"> – pole opisowe zawierające </w:t>
      </w:r>
      <w:r w:rsidR="00EB7DE1" w:rsidRPr="00DE1F41">
        <w:rPr>
          <w:rFonts w:ascii="Myriad Pro" w:hAnsi="Myriad Pro" w:cs="Arial"/>
          <w:sz w:val="20"/>
          <w:szCs w:val="20"/>
        </w:rPr>
        <w:t xml:space="preserve">maksymalnie </w:t>
      </w:r>
      <w:r w:rsidRPr="00DE1F41">
        <w:rPr>
          <w:rFonts w:ascii="Myriad Pro" w:hAnsi="Myriad Pro" w:cs="Arial"/>
          <w:sz w:val="20"/>
          <w:szCs w:val="20"/>
        </w:rPr>
        <w:t>500 znaków</w:t>
      </w:r>
      <w:r w:rsidR="00C361DC" w:rsidRPr="00DE1F41">
        <w:rPr>
          <w:rFonts w:ascii="Myriad Pro" w:hAnsi="Myriad Pro" w:cs="Arial"/>
          <w:sz w:val="20"/>
          <w:szCs w:val="20"/>
        </w:rPr>
        <w:t xml:space="preserve"> (</w:t>
      </w:r>
      <w:r w:rsidR="00736C50">
        <w:rPr>
          <w:rFonts w:ascii="Myriad Pro" w:hAnsi="Myriad Pro" w:cs="Arial"/>
          <w:sz w:val="20"/>
          <w:szCs w:val="20"/>
        </w:rPr>
        <w:t>związane z wdrażaniem LSR w ramach FEPZ 6.14);</w:t>
      </w:r>
    </w:p>
    <w:p w14:paraId="0BD96CCE" w14:textId="77777777" w:rsidR="00917B9B"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rozpoczęcia</w:t>
      </w:r>
      <w:r w:rsidRPr="00DE1F41">
        <w:rPr>
          <w:rFonts w:ascii="Myriad Pro" w:hAnsi="Myriad Pro" w:cs="Arial"/>
          <w:sz w:val="20"/>
          <w:szCs w:val="20"/>
        </w:rPr>
        <w:t xml:space="preserve"> – pole wybierane z kalendarza</w:t>
      </w:r>
      <w:r w:rsidR="009E6C85" w:rsidRPr="00DE1F41">
        <w:rPr>
          <w:rFonts w:ascii="Myriad Pro" w:hAnsi="Myriad Pro" w:cs="Arial"/>
          <w:sz w:val="20"/>
          <w:szCs w:val="20"/>
        </w:rPr>
        <w:t xml:space="preserve"> (po kliknięciu w ikonę kalendarza) lub wpisywana ręcznie w formacie </w:t>
      </w:r>
      <w:proofErr w:type="spellStart"/>
      <w:r w:rsidR="009E6C85" w:rsidRPr="00DE1F41">
        <w:rPr>
          <w:rFonts w:ascii="Myriad Pro" w:hAnsi="Myriad Pro" w:cs="Arial"/>
          <w:sz w:val="20"/>
          <w:szCs w:val="20"/>
        </w:rPr>
        <w:t>rrrr</w:t>
      </w:r>
      <w:proofErr w:type="spellEnd"/>
      <w:r w:rsidR="009E6C85" w:rsidRPr="00DE1F41">
        <w:rPr>
          <w:rFonts w:ascii="Myriad Pro" w:hAnsi="Myriad Pro" w:cs="Arial"/>
          <w:sz w:val="20"/>
          <w:szCs w:val="20"/>
        </w:rPr>
        <w:t>-mm-</w:t>
      </w:r>
      <w:proofErr w:type="spellStart"/>
      <w:r w:rsidR="009E6C85" w:rsidRPr="00DE1F41">
        <w:rPr>
          <w:rFonts w:ascii="Myriad Pro" w:hAnsi="Myriad Pro" w:cs="Arial"/>
          <w:sz w:val="20"/>
          <w:szCs w:val="20"/>
        </w:rPr>
        <w:t>dd</w:t>
      </w:r>
      <w:proofErr w:type="spellEnd"/>
      <w:r w:rsidR="009E6C85" w:rsidRPr="00DE1F41">
        <w:rPr>
          <w:rFonts w:ascii="Myriad Pro" w:hAnsi="Myriad Pro" w:cs="Arial"/>
          <w:sz w:val="20"/>
          <w:szCs w:val="20"/>
        </w:rPr>
        <w:t>.</w:t>
      </w:r>
    </w:p>
    <w:p w14:paraId="2F2FDB33" w14:textId="77777777" w:rsidR="00917B9B"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zakończenia</w:t>
      </w:r>
      <w:r w:rsidRPr="00DE1F41">
        <w:rPr>
          <w:rFonts w:ascii="Myriad Pro" w:hAnsi="Myriad Pro" w:cs="Arial"/>
          <w:sz w:val="20"/>
          <w:szCs w:val="20"/>
        </w:rPr>
        <w:t xml:space="preserve"> – pole wybierane z kalendarza</w:t>
      </w:r>
      <w:r w:rsidR="009E6C85" w:rsidRPr="00DE1F41">
        <w:rPr>
          <w:rFonts w:ascii="Myriad Pro" w:hAnsi="Myriad Pro" w:cs="Arial"/>
          <w:sz w:val="20"/>
          <w:szCs w:val="20"/>
        </w:rPr>
        <w:t xml:space="preserve"> (po kliknięciu w ikonę kalendarza) lub wpisywana ręcznie w formacie </w:t>
      </w:r>
      <w:proofErr w:type="spellStart"/>
      <w:r w:rsidR="009E6C85" w:rsidRPr="00DE1F41">
        <w:rPr>
          <w:rFonts w:ascii="Myriad Pro" w:hAnsi="Myriad Pro" w:cs="Arial"/>
          <w:sz w:val="20"/>
          <w:szCs w:val="20"/>
        </w:rPr>
        <w:t>rrrr</w:t>
      </w:r>
      <w:proofErr w:type="spellEnd"/>
      <w:r w:rsidR="009E6C85" w:rsidRPr="00DE1F41">
        <w:rPr>
          <w:rFonts w:ascii="Myriad Pro" w:hAnsi="Myriad Pro" w:cs="Arial"/>
          <w:sz w:val="20"/>
          <w:szCs w:val="20"/>
        </w:rPr>
        <w:t>-mm-</w:t>
      </w:r>
      <w:proofErr w:type="spellStart"/>
      <w:r w:rsidR="009E6C85" w:rsidRPr="00DE1F41">
        <w:rPr>
          <w:rFonts w:ascii="Myriad Pro" w:hAnsi="Myriad Pro" w:cs="Arial"/>
          <w:sz w:val="20"/>
          <w:szCs w:val="20"/>
        </w:rPr>
        <w:t>dd</w:t>
      </w:r>
      <w:proofErr w:type="spellEnd"/>
      <w:r w:rsidR="009E6C85" w:rsidRPr="00DE1F41">
        <w:rPr>
          <w:rFonts w:ascii="Myriad Pro" w:hAnsi="Myriad Pro" w:cs="Arial"/>
          <w:sz w:val="20"/>
          <w:szCs w:val="20"/>
        </w:rPr>
        <w:t>.</w:t>
      </w:r>
    </w:p>
    <w:p w14:paraId="59F90E7D" w14:textId="77777777" w:rsidR="0087322F" w:rsidRPr="00DE1F41" w:rsidRDefault="00BE159D" w:rsidP="002A153E">
      <w:pPr>
        <w:pStyle w:val="Default"/>
        <w:spacing w:before="120" w:after="120" w:line="271" w:lineRule="auto"/>
        <w:jc w:val="both"/>
        <w:rPr>
          <w:rFonts w:ascii="Myriad Pro" w:hAnsi="Myriad Pro" w:cs="Arial"/>
          <w:sz w:val="20"/>
          <w:szCs w:val="20"/>
        </w:rPr>
      </w:pPr>
      <w:r w:rsidRPr="00DE1F41">
        <w:rPr>
          <w:rFonts w:ascii="Myriad Pro" w:hAnsi="Myriad Pro" w:cs="Arial"/>
          <w:b/>
          <w:color w:val="auto"/>
          <w:sz w:val="20"/>
          <w:szCs w:val="20"/>
        </w:rPr>
        <w:t>WAŻNE!</w:t>
      </w:r>
      <w:r w:rsidRPr="00DE1F41">
        <w:rPr>
          <w:rFonts w:ascii="Myriad Pro" w:hAnsi="Myriad Pro" w:cs="Arial"/>
          <w:color w:val="auto"/>
          <w:sz w:val="20"/>
          <w:szCs w:val="20"/>
        </w:rPr>
        <w:t xml:space="preserve"> Pamiętaj, że ni</w:t>
      </w:r>
      <w:r w:rsidR="006E4FC1" w:rsidRPr="00DE1F41">
        <w:rPr>
          <w:rFonts w:ascii="Myriad Pro" w:hAnsi="Myriad Pro" w:cs="Arial"/>
          <w:color w:val="auto"/>
          <w:sz w:val="20"/>
          <w:szCs w:val="20"/>
        </w:rPr>
        <w:t>e</w:t>
      </w:r>
      <w:r w:rsidRPr="00DE1F41">
        <w:rPr>
          <w:rFonts w:ascii="Myriad Pro" w:hAnsi="Myriad Pro" w:cs="Arial"/>
          <w:color w:val="auto"/>
          <w:sz w:val="20"/>
          <w:szCs w:val="20"/>
        </w:rPr>
        <w:t xml:space="preserve"> możesz zaplanować zadań, które fizycznie zakończyły się przed dniem złożenia wniosku.</w:t>
      </w:r>
    </w:p>
    <w:p w14:paraId="42ADBEE1" w14:textId="77777777" w:rsidR="00917B9B"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Opis i uzasadnienie zadania</w:t>
      </w:r>
      <w:r w:rsidRPr="00DE1F41">
        <w:rPr>
          <w:rFonts w:ascii="Myriad Pro" w:hAnsi="Myriad Pro" w:cs="Arial"/>
          <w:sz w:val="20"/>
          <w:szCs w:val="20"/>
        </w:rPr>
        <w:t xml:space="preserve"> – pole opisowe zawierające </w:t>
      </w:r>
      <w:r w:rsidR="00EB7DE1" w:rsidRPr="00DE1F41">
        <w:rPr>
          <w:rFonts w:ascii="Myriad Pro" w:hAnsi="Myriad Pro" w:cs="Arial"/>
          <w:sz w:val="20"/>
          <w:szCs w:val="20"/>
        </w:rPr>
        <w:t xml:space="preserve">maksymalnie </w:t>
      </w:r>
      <w:r w:rsidRPr="00DE1F41">
        <w:rPr>
          <w:rFonts w:ascii="Myriad Pro" w:hAnsi="Myriad Pro" w:cs="Arial"/>
          <w:sz w:val="20"/>
          <w:szCs w:val="20"/>
        </w:rPr>
        <w:t xml:space="preserve">3000 znaków. </w:t>
      </w:r>
    </w:p>
    <w:p w14:paraId="0E46868B" w14:textId="43120AE5" w:rsidR="00784902" w:rsidRPr="00DE1F41" w:rsidRDefault="00542035" w:rsidP="002A153E">
      <w:pPr>
        <w:pStyle w:val="Default"/>
        <w:spacing w:before="120" w:after="200" w:line="276" w:lineRule="auto"/>
        <w:jc w:val="both"/>
        <w:rPr>
          <w:rFonts w:ascii="Myriad Pro" w:hAnsi="Myriad Pro" w:cs="Arial"/>
          <w:sz w:val="20"/>
          <w:szCs w:val="20"/>
        </w:rPr>
      </w:pPr>
      <w:r w:rsidRPr="00DE1F41">
        <w:rPr>
          <w:rFonts w:ascii="Myriad Pro" w:hAnsi="Myriad Pro" w:cs="Arial"/>
          <w:sz w:val="20"/>
          <w:szCs w:val="20"/>
        </w:rPr>
        <w:t xml:space="preserve">Przedstaw kolejno w punktach działania, które planujesz zrealizować w </w:t>
      </w:r>
      <w:r w:rsidR="006D606D" w:rsidRPr="00DE1F41">
        <w:rPr>
          <w:rFonts w:ascii="Myriad Pro" w:hAnsi="Myriad Pro" w:cs="Arial"/>
          <w:sz w:val="20"/>
          <w:szCs w:val="20"/>
        </w:rPr>
        <w:t>danym</w:t>
      </w:r>
      <w:r w:rsidRPr="00DE1F41">
        <w:rPr>
          <w:rFonts w:ascii="Myriad Pro" w:hAnsi="Myriad Pro" w:cs="Arial"/>
          <w:sz w:val="20"/>
          <w:szCs w:val="20"/>
        </w:rPr>
        <w:t xml:space="preserve"> zadaniu.</w:t>
      </w:r>
      <w:r w:rsidR="00B829EB" w:rsidRPr="00DE1F41">
        <w:rPr>
          <w:rFonts w:ascii="Myriad Pro" w:hAnsi="Myriad Pro" w:cs="Arial"/>
          <w:sz w:val="20"/>
          <w:szCs w:val="20"/>
        </w:rPr>
        <w:t xml:space="preserve"> Powinieneś uwzględnić typy projektów, które będą realizowane w ramach projektu objętego grantem. </w:t>
      </w:r>
      <w:r w:rsidRPr="00DE1F41">
        <w:rPr>
          <w:rFonts w:ascii="Myriad Pro" w:hAnsi="Myriad Pro" w:cs="Arial"/>
          <w:sz w:val="20"/>
          <w:szCs w:val="20"/>
        </w:rPr>
        <w:t>Zaplanowane w projekcie zadania i działania powinny mieć logiczny związek ze zidentyfikowanymi problemami grupy docelowej oraz wynikającego z nich celu projektu. Opisz zwięźle, w jaki sposób zadani</w:t>
      </w:r>
      <w:r w:rsidR="00AC4910" w:rsidRPr="00DE1F41">
        <w:rPr>
          <w:rFonts w:ascii="Myriad Pro" w:hAnsi="Myriad Pro" w:cs="Arial"/>
          <w:sz w:val="20"/>
          <w:szCs w:val="20"/>
        </w:rPr>
        <w:t>a</w:t>
      </w:r>
      <w:r w:rsidRPr="00DE1F41">
        <w:rPr>
          <w:rFonts w:ascii="Myriad Pro" w:hAnsi="Myriad Pro" w:cs="Arial"/>
          <w:sz w:val="20"/>
          <w:szCs w:val="20"/>
        </w:rPr>
        <w:t xml:space="preserve"> i planowane w </w:t>
      </w:r>
      <w:r w:rsidR="00AC4910" w:rsidRPr="00DE1F41">
        <w:rPr>
          <w:rFonts w:ascii="Myriad Pro" w:hAnsi="Myriad Pro" w:cs="Arial"/>
          <w:sz w:val="20"/>
          <w:szCs w:val="20"/>
        </w:rPr>
        <w:t xml:space="preserve">nich </w:t>
      </w:r>
      <w:r w:rsidRPr="00DE1F41">
        <w:rPr>
          <w:rFonts w:ascii="Myriad Pro" w:hAnsi="Myriad Pro" w:cs="Arial"/>
          <w:sz w:val="20"/>
          <w:szCs w:val="20"/>
        </w:rPr>
        <w:t>działania pozwolą na osiągnięcie zakładanego celu projektu</w:t>
      </w:r>
      <w:r w:rsidR="006874C7" w:rsidRPr="00DE1F41">
        <w:rPr>
          <w:rFonts w:ascii="Myriad Pro" w:hAnsi="Myriad Pro" w:cs="Arial"/>
          <w:sz w:val="20"/>
          <w:szCs w:val="20"/>
        </w:rPr>
        <w:t>.</w:t>
      </w:r>
      <w:r w:rsidR="00AF186C">
        <w:rPr>
          <w:rFonts w:ascii="Myriad Pro" w:hAnsi="Myriad Pro" w:cs="Arial"/>
          <w:sz w:val="20"/>
          <w:szCs w:val="20"/>
        </w:rPr>
        <w:t xml:space="preserve"> </w:t>
      </w:r>
      <w:r w:rsidR="00AF186C" w:rsidRPr="00DE1F41">
        <w:rPr>
          <w:rFonts w:ascii="Myriad Pro" w:hAnsi="Myriad Pro" w:cs="Arial"/>
          <w:sz w:val="20"/>
          <w:szCs w:val="20"/>
        </w:rPr>
        <w:t xml:space="preserve">W związku ze specyfiką projektu należy w opisie odnieść się do celowości wsparcia </w:t>
      </w:r>
      <w:proofErr w:type="spellStart"/>
      <w:r w:rsidR="00736C50">
        <w:rPr>
          <w:rFonts w:ascii="Myriad Pro" w:hAnsi="Myriad Pro" w:cs="Arial"/>
          <w:sz w:val="20"/>
          <w:szCs w:val="20"/>
        </w:rPr>
        <w:t>g</w:t>
      </w:r>
      <w:r w:rsidR="00AF186C" w:rsidRPr="00DE1F41">
        <w:rPr>
          <w:rFonts w:ascii="Myriad Pro" w:hAnsi="Myriad Pro" w:cs="Arial"/>
          <w:sz w:val="20"/>
          <w:szCs w:val="20"/>
        </w:rPr>
        <w:t>rantobiorców</w:t>
      </w:r>
      <w:proofErr w:type="spellEnd"/>
      <w:r w:rsidR="00AF186C" w:rsidRPr="00DE1F41">
        <w:rPr>
          <w:rFonts w:ascii="Myriad Pro" w:hAnsi="Myriad Pro" w:cs="Arial"/>
          <w:sz w:val="20"/>
          <w:szCs w:val="20"/>
        </w:rPr>
        <w:t xml:space="preserve"> – tj. wskazać na jaki cel przeznaczone maja być środki. </w:t>
      </w:r>
    </w:p>
    <w:p w14:paraId="6395F17B" w14:textId="0A8EF287" w:rsidR="006F26B8" w:rsidRPr="00736C50" w:rsidRDefault="00B829EB"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Wskaż </w:t>
      </w:r>
      <w:r w:rsidR="003A7591" w:rsidRPr="00DE1F41">
        <w:rPr>
          <w:rFonts w:ascii="Myriad Pro" w:hAnsi="Myriad Pro" w:cs="Arial"/>
          <w:sz w:val="20"/>
          <w:szCs w:val="20"/>
        </w:rPr>
        <w:t xml:space="preserve">również </w:t>
      </w:r>
      <w:r w:rsidRPr="00DE1F41">
        <w:rPr>
          <w:rFonts w:ascii="Myriad Pro" w:hAnsi="Myriad Pro" w:cs="Arial"/>
          <w:sz w:val="20"/>
          <w:szCs w:val="20"/>
        </w:rPr>
        <w:t xml:space="preserve">przewidywaną </w:t>
      </w:r>
      <w:r w:rsidR="00E23CFA" w:rsidRPr="00DE1F41">
        <w:rPr>
          <w:rFonts w:ascii="Myriad Pro" w:hAnsi="Myriad Pro" w:cs="Arial"/>
          <w:sz w:val="20"/>
          <w:szCs w:val="20"/>
        </w:rPr>
        <w:t>ilość planowanych naborów grantów (np. nie mniej niż dwa nabory) w danym zakresie tematycznym</w:t>
      </w:r>
      <w:r w:rsidR="003A7591" w:rsidRPr="00DE1F41">
        <w:rPr>
          <w:rFonts w:ascii="Myriad Pro" w:hAnsi="Myriad Pro" w:cs="Arial"/>
          <w:sz w:val="20"/>
          <w:szCs w:val="20"/>
        </w:rPr>
        <w:t>,</w:t>
      </w:r>
      <w:r w:rsidR="006874C7" w:rsidRPr="00DE1F41">
        <w:rPr>
          <w:rFonts w:ascii="Myriad Pro" w:hAnsi="Myriad Pro" w:cs="Arial"/>
          <w:sz w:val="20"/>
          <w:szCs w:val="20"/>
        </w:rPr>
        <w:t xml:space="preserve"> planowane</w:t>
      </w:r>
      <w:r w:rsidR="003A7591" w:rsidRPr="00DE1F41">
        <w:rPr>
          <w:rFonts w:ascii="Myriad Pro" w:hAnsi="Myriad Pro" w:cs="Arial"/>
          <w:sz w:val="20"/>
          <w:szCs w:val="20"/>
        </w:rPr>
        <w:t xml:space="preserve"> podmioty realizujące granty</w:t>
      </w:r>
      <w:r w:rsidR="006874C7" w:rsidRPr="00DE1F41">
        <w:rPr>
          <w:rFonts w:ascii="Myriad Pro" w:hAnsi="Myriad Pro" w:cs="Arial"/>
          <w:sz w:val="20"/>
          <w:szCs w:val="20"/>
        </w:rPr>
        <w:t xml:space="preserve"> (np. </w:t>
      </w:r>
      <w:proofErr w:type="spellStart"/>
      <w:r w:rsidR="006874C7" w:rsidRPr="00DE1F41">
        <w:rPr>
          <w:rFonts w:ascii="Myriad Pro" w:hAnsi="Myriad Pro" w:cs="Arial"/>
          <w:sz w:val="20"/>
          <w:szCs w:val="20"/>
        </w:rPr>
        <w:t>jst</w:t>
      </w:r>
      <w:proofErr w:type="spellEnd"/>
      <w:r w:rsidR="006874C7" w:rsidRPr="00DE1F41">
        <w:rPr>
          <w:rFonts w:ascii="Myriad Pro" w:hAnsi="Myriad Pro" w:cs="Arial"/>
          <w:sz w:val="20"/>
          <w:szCs w:val="20"/>
        </w:rPr>
        <w:t xml:space="preserve"> i ich jednostki organizacyjne, podmioty ekonomii społecznej, instytucje rynku pracy)</w:t>
      </w:r>
      <w:r w:rsidR="003A7591" w:rsidRPr="00DE1F41">
        <w:rPr>
          <w:rFonts w:ascii="Myriad Pro" w:hAnsi="Myriad Pro" w:cs="Arial"/>
          <w:sz w:val="20"/>
          <w:szCs w:val="20"/>
        </w:rPr>
        <w:t>.</w:t>
      </w:r>
      <w:r w:rsidR="00544F6D" w:rsidRPr="00DE1F41">
        <w:rPr>
          <w:rFonts w:ascii="Myriad Pro" w:hAnsi="Myriad Pro" w:cs="Arial"/>
          <w:sz w:val="20"/>
          <w:szCs w:val="20"/>
        </w:rPr>
        <w:t xml:space="preserve"> W ramach zadania możesz wyodrębnić poszczególne etapy: ogłaszanie naborów, weryfikacja </w:t>
      </w:r>
      <w:r w:rsidR="00F850BC" w:rsidRPr="00DE1F41">
        <w:rPr>
          <w:rFonts w:ascii="Myriad Pro" w:hAnsi="Myriad Pro" w:cs="Arial"/>
          <w:sz w:val="20"/>
          <w:szCs w:val="20"/>
        </w:rPr>
        <w:t>wniosków</w:t>
      </w:r>
      <w:r w:rsidR="00F93121" w:rsidRPr="00DE1F41">
        <w:rPr>
          <w:rFonts w:ascii="Myriad Pro" w:hAnsi="Myriad Pro" w:cs="Arial"/>
          <w:sz w:val="20"/>
          <w:szCs w:val="20"/>
        </w:rPr>
        <w:t xml:space="preserve">, zawieranie umów </w:t>
      </w:r>
      <w:r w:rsidR="00F93121" w:rsidRPr="00DE1F41">
        <w:rPr>
          <w:rFonts w:ascii="Myriad Pro" w:eastAsia="ArialMT" w:hAnsi="Myriad Pro" w:cs="Arial"/>
          <w:sz w:val="20"/>
          <w:szCs w:val="20"/>
          <w:lang w:eastAsia="pl-PL"/>
        </w:rPr>
        <w:t xml:space="preserve">i uruchamianie środków zgodnie z obowiązującymi przepisami  oraz warunkami określonymi w regulaminie naboru dla </w:t>
      </w:r>
      <w:r w:rsidR="00011333" w:rsidRPr="00DE1F41">
        <w:rPr>
          <w:rFonts w:ascii="Myriad Pro" w:eastAsia="ArialMT" w:hAnsi="Myriad Pro" w:cs="Arial"/>
          <w:sz w:val="20"/>
          <w:szCs w:val="20"/>
          <w:lang w:eastAsia="pl-PL"/>
        </w:rPr>
        <w:t>wnioskodawców</w:t>
      </w:r>
      <w:r w:rsidR="00F93121" w:rsidRPr="00DE1F41">
        <w:rPr>
          <w:rFonts w:ascii="Myriad Pro" w:eastAsia="ArialMT" w:hAnsi="Myriad Pro" w:cs="Arial"/>
          <w:sz w:val="20"/>
          <w:szCs w:val="20"/>
          <w:lang w:eastAsia="pl-PL"/>
        </w:rPr>
        <w:t xml:space="preserve">, rozliczenie grantów, przeprowadzanie kontroli prawidłowości realizacji umowy grantowej przez </w:t>
      </w:r>
      <w:proofErr w:type="spellStart"/>
      <w:r w:rsidR="00736C50">
        <w:rPr>
          <w:rFonts w:ascii="Myriad Pro" w:eastAsia="ArialMT" w:hAnsi="Myriad Pro" w:cs="Arial"/>
          <w:sz w:val="20"/>
          <w:szCs w:val="20"/>
          <w:lang w:eastAsia="pl-PL"/>
        </w:rPr>
        <w:t>g</w:t>
      </w:r>
      <w:r w:rsidR="00F93121" w:rsidRPr="00DE1F41">
        <w:rPr>
          <w:rFonts w:ascii="Myriad Pro" w:eastAsia="ArialMT" w:hAnsi="Myriad Pro" w:cs="Arial"/>
          <w:sz w:val="20"/>
          <w:szCs w:val="20"/>
          <w:lang w:eastAsia="pl-PL"/>
        </w:rPr>
        <w:t>rantobiorców</w:t>
      </w:r>
      <w:proofErr w:type="spellEnd"/>
      <w:r w:rsidR="00F93121" w:rsidRPr="00DE1F41">
        <w:rPr>
          <w:rFonts w:ascii="Myriad Pro" w:eastAsia="ArialMT" w:hAnsi="Myriad Pro" w:cs="Arial"/>
          <w:sz w:val="20"/>
          <w:szCs w:val="20"/>
          <w:lang w:eastAsia="pl-PL"/>
        </w:rPr>
        <w:t xml:space="preserve"> na zasadach określonych w procedurach grantowych, </w:t>
      </w:r>
      <w:r w:rsidR="00AD1854" w:rsidRPr="00DE1F41">
        <w:rPr>
          <w:rFonts w:ascii="Myriad Pro" w:eastAsia="ArialMT" w:hAnsi="Myriad Pro" w:cs="Arial"/>
          <w:sz w:val="20"/>
          <w:szCs w:val="20"/>
          <w:lang w:eastAsia="pl-PL"/>
        </w:rPr>
        <w:t>o</w:t>
      </w:r>
      <w:r w:rsidR="00F93121" w:rsidRPr="00DE1F41">
        <w:rPr>
          <w:rFonts w:ascii="Myriad Pro" w:eastAsia="ArialMT" w:hAnsi="Myriad Pro" w:cs="Arial"/>
          <w:sz w:val="20"/>
          <w:szCs w:val="20"/>
          <w:lang w:eastAsia="pl-PL"/>
        </w:rPr>
        <w:t>dzyskiwanie grantów w przypadku, gdy zostaną wykorzystane niezgodnie z celami projektu</w:t>
      </w:r>
      <w:r w:rsidR="00856F0E" w:rsidRPr="00DE1F41">
        <w:rPr>
          <w:rFonts w:ascii="Myriad Pro" w:eastAsia="ArialMT" w:hAnsi="Myriad Pro" w:cs="Arial"/>
          <w:sz w:val="20"/>
          <w:szCs w:val="20"/>
          <w:lang w:eastAsia="pl-PL"/>
        </w:rPr>
        <w:t>.</w:t>
      </w:r>
    </w:p>
    <w:p w14:paraId="26D1C1D8" w14:textId="6F6C0477" w:rsidR="00E23CFA" w:rsidRPr="006F26B8" w:rsidRDefault="006F26B8" w:rsidP="002A153E">
      <w:pPr>
        <w:autoSpaceDE w:val="0"/>
        <w:autoSpaceDN w:val="0"/>
        <w:adjustRightInd w:val="0"/>
        <w:spacing w:before="120" w:after="120" w:line="271" w:lineRule="auto"/>
        <w:jc w:val="both"/>
        <w:rPr>
          <w:rFonts w:ascii="Myriad Pro" w:hAnsi="Myriad Pro" w:cs="Arial"/>
          <w:sz w:val="20"/>
          <w:szCs w:val="20"/>
        </w:rPr>
      </w:pPr>
      <w:r w:rsidRPr="006F26B8">
        <w:rPr>
          <w:rFonts w:ascii="Myriad Pro" w:hAnsi="Myriad Pro" w:cs="Arial"/>
          <w:b/>
          <w:sz w:val="20"/>
          <w:szCs w:val="20"/>
        </w:rPr>
        <w:t>Ważne:</w:t>
      </w:r>
      <w:r w:rsidRPr="006F26B8">
        <w:rPr>
          <w:rFonts w:ascii="Myriad Pro" w:hAnsi="Myriad Pro" w:cs="Arial"/>
          <w:sz w:val="20"/>
          <w:szCs w:val="20"/>
        </w:rPr>
        <w:t xml:space="preserve"> </w:t>
      </w:r>
      <w:r w:rsidR="003A7591" w:rsidRPr="006F26B8">
        <w:rPr>
          <w:rFonts w:ascii="Myriad Pro" w:hAnsi="Myriad Pro" w:cs="Arial"/>
          <w:sz w:val="20"/>
          <w:szCs w:val="20"/>
        </w:rPr>
        <w:t xml:space="preserve">Powinieneś uwzględnić informację, że </w:t>
      </w:r>
      <w:r w:rsidR="00983B5D" w:rsidRPr="006F26B8">
        <w:rPr>
          <w:rFonts w:ascii="Myriad Pro" w:hAnsi="Myriad Pro" w:cs="Arial"/>
          <w:sz w:val="20"/>
          <w:szCs w:val="20"/>
        </w:rPr>
        <w:t>projekty objęte grantem będą wybierane, realizowane i rozliczane na podstawie zatwierdzonych i aktualnych na dzień ogłoszenia naboru na udzielenie grantów procedurami</w:t>
      </w:r>
      <w:r w:rsidR="00B13D9B" w:rsidRPr="006F26B8">
        <w:rPr>
          <w:rFonts w:ascii="Myriad Pro" w:hAnsi="Myriad Pro" w:cs="Arial"/>
          <w:sz w:val="20"/>
          <w:szCs w:val="20"/>
        </w:rPr>
        <w:t xml:space="preserve"> i kryteriami wyboru</w:t>
      </w:r>
      <w:r w:rsidR="007565BF" w:rsidRPr="006F26B8">
        <w:rPr>
          <w:rFonts w:ascii="Myriad Pro" w:hAnsi="Myriad Pro" w:cs="Arial"/>
          <w:sz w:val="20"/>
          <w:szCs w:val="20"/>
        </w:rPr>
        <w:t xml:space="preserve"> </w:t>
      </w:r>
      <w:proofErr w:type="spellStart"/>
      <w:r w:rsidR="007565BF" w:rsidRPr="006F26B8">
        <w:rPr>
          <w:rFonts w:ascii="Myriad Pro" w:hAnsi="Myriad Pro" w:cs="Arial"/>
          <w:sz w:val="20"/>
          <w:szCs w:val="20"/>
        </w:rPr>
        <w:t>grantobiorców</w:t>
      </w:r>
      <w:proofErr w:type="spellEnd"/>
      <w:r w:rsidR="00983B5D" w:rsidRPr="006F26B8">
        <w:rPr>
          <w:rFonts w:ascii="Myriad Pro" w:hAnsi="Myriad Pro" w:cs="Arial"/>
          <w:sz w:val="20"/>
          <w:szCs w:val="20"/>
        </w:rPr>
        <w:t xml:space="preserve">. </w:t>
      </w:r>
    </w:p>
    <w:p w14:paraId="45EDA9DB" w14:textId="79D4F112" w:rsidR="00DE5255" w:rsidRPr="00DE1F41" w:rsidRDefault="00DE5255" w:rsidP="002A153E">
      <w:pPr>
        <w:autoSpaceDE w:val="0"/>
        <w:autoSpaceDN w:val="0"/>
        <w:adjustRightInd w:val="0"/>
        <w:spacing w:after="0" w:line="276" w:lineRule="auto"/>
        <w:jc w:val="both"/>
        <w:rPr>
          <w:rFonts w:ascii="Myriad Pro" w:hAnsi="Myriad Pro" w:cs="Arial"/>
          <w:sz w:val="20"/>
          <w:szCs w:val="20"/>
        </w:rPr>
      </w:pPr>
    </w:p>
    <w:p w14:paraId="50FE2886" w14:textId="7AE3D99C" w:rsidR="00AF186C" w:rsidRPr="00DE1F41" w:rsidRDefault="00AF186C" w:rsidP="002A153E">
      <w:pPr>
        <w:autoSpaceDE w:val="0"/>
        <w:autoSpaceDN w:val="0"/>
        <w:adjustRightInd w:val="0"/>
        <w:spacing w:after="0" w:line="276" w:lineRule="auto"/>
        <w:jc w:val="both"/>
        <w:rPr>
          <w:rFonts w:ascii="Myriad Pro" w:hAnsi="Myriad Pro" w:cs="Arial"/>
          <w:sz w:val="20"/>
          <w:szCs w:val="20"/>
        </w:rPr>
      </w:pPr>
      <w:r w:rsidRPr="00DE1F41">
        <w:rPr>
          <w:rFonts w:ascii="Myriad Pro" w:hAnsi="Myriad Pro" w:cs="Arial"/>
          <w:sz w:val="20"/>
          <w:szCs w:val="20"/>
        </w:rPr>
        <w:t>W przedmiotowym naborze nie przewiduje się udzielania pomocy publicznej/</w:t>
      </w:r>
      <w:r w:rsidR="00364918">
        <w:rPr>
          <w:rFonts w:ascii="Myriad Pro" w:hAnsi="Myriad Pro" w:cs="Arial"/>
          <w:sz w:val="20"/>
          <w:szCs w:val="20"/>
        </w:rPr>
        <w:t xml:space="preserve"> </w:t>
      </w:r>
      <w:r w:rsidRPr="00DE1F41">
        <w:rPr>
          <w:rFonts w:ascii="Myriad Pro" w:hAnsi="Myriad Pro" w:cs="Arial"/>
          <w:sz w:val="20"/>
          <w:szCs w:val="20"/>
        </w:rPr>
        <w:t xml:space="preserve">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na pierwszym poziomie</w:t>
      </w:r>
      <w:r w:rsidR="00736C50">
        <w:rPr>
          <w:rFonts w:ascii="Myriad Pro" w:hAnsi="Myriad Pro" w:cs="Arial"/>
          <w:sz w:val="20"/>
          <w:szCs w:val="20"/>
        </w:rPr>
        <w:t xml:space="preserve"> </w:t>
      </w:r>
      <w:r w:rsidR="00736C50">
        <w:rPr>
          <w:rFonts w:ascii="Myriad Pro" w:hAnsi="Myriad Pro" w:cs="Arial"/>
          <w:sz w:val="20"/>
          <w:szCs w:val="20"/>
        </w:rPr>
        <w:br/>
        <w:t xml:space="preserve">(w relacji ION- </w:t>
      </w:r>
      <w:proofErr w:type="spellStart"/>
      <w:r w:rsidR="00736C50">
        <w:rPr>
          <w:rFonts w:ascii="Myriad Pro" w:hAnsi="Myriad Pro" w:cs="Arial"/>
          <w:sz w:val="20"/>
          <w:szCs w:val="20"/>
        </w:rPr>
        <w:t>grantodawca</w:t>
      </w:r>
      <w:proofErr w:type="spellEnd"/>
      <w:r w:rsidR="00736C50">
        <w:rPr>
          <w:rFonts w:ascii="Myriad Pro" w:hAnsi="Myriad Pro" w:cs="Arial"/>
          <w:sz w:val="20"/>
          <w:szCs w:val="20"/>
        </w:rPr>
        <w:t xml:space="preserve">). </w:t>
      </w:r>
      <w:r w:rsidRPr="00DE1F41">
        <w:rPr>
          <w:rFonts w:ascii="Myriad Pro" w:hAnsi="Myriad Pro" w:cs="Arial"/>
          <w:sz w:val="20"/>
          <w:szCs w:val="20"/>
        </w:rPr>
        <w:t>Należy mieć jednak na uwadze możliwość występowania pomocy</w:t>
      </w:r>
      <w:r w:rsidR="00736C50">
        <w:rPr>
          <w:rFonts w:ascii="Myriad Pro" w:hAnsi="Myriad Pro" w:cs="Arial"/>
          <w:sz w:val="20"/>
          <w:szCs w:val="20"/>
        </w:rPr>
        <w:t xml:space="preserve"> publicznej/</w:t>
      </w:r>
      <w:r w:rsidRPr="00DE1F41">
        <w:rPr>
          <w:rFonts w:ascii="Myriad Pro" w:hAnsi="Myriad Pro" w:cs="Arial"/>
          <w:sz w:val="20"/>
          <w:szCs w:val="20"/>
        </w:rPr>
        <w:t xml:space="preserve"> 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na drugim poziomie. W projektach współfinansowanych ze środków </w:t>
      </w:r>
      <w:r w:rsidRPr="00DE1F41">
        <w:rPr>
          <w:rFonts w:ascii="Myriad Pro" w:hAnsi="Myriad Pro" w:cs="Arial"/>
          <w:iCs/>
          <w:sz w:val="20"/>
          <w:szCs w:val="20"/>
        </w:rPr>
        <w:t>EFS+</w:t>
      </w:r>
      <w:r w:rsidRPr="00DE1F41">
        <w:rPr>
          <w:rFonts w:ascii="Myriad Pro" w:hAnsi="Myriad Pro" w:cs="Arial"/>
          <w:sz w:val="20"/>
          <w:szCs w:val="20"/>
        </w:rPr>
        <w:t xml:space="preserve">, w ramach których </w:t>
      </w:r>
      <w:r w:rsidR="00736C50">
        <w:rPr>
          <w:rFonts w:ascii="Myriad Pro" w:hAnsi="Myriad Pro" w:cs="Arial"/>
          <w:sz w:val="20"/>
          <w:szCs w:val="20"/>
        </w:rPr>
        <w:t>pomoc publiczna/</w:t>
      </w:r>
      <w:r w:rsidR="00736C50">
        <w:rPr>
          <w:rFonts w:ascii="Myriad Pro" w:hAnsi="Myriad Pro" w:cs="Arial"/>
          <w:sz w:val="20"/>
          <w:szCs w:val="20"/>
        </w:rPr>
        <w:br/>
      </w:r>
      <w:r w:rsidRPr="00DE1F41">
        <w:rPr>
          <w:rFonts w:ascii="Myriad Pro" w:hAnsi="Myriad Pro" w:cs="Arial"/>
          <w:sz w:val="20"/>
          <w:szCs w:val="20"/>
        </w:rPr>
        <w:t xml:space="preserve">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występu</w:t>
      </w:r>
      <w:r w:rsidRPr="00736C50">
        <w:rPr>
          <w:rFonts w:ascii="Myriad Pro" w:hAnsi="Myriad Pro" w:cs="Arial"/>
          <w:sz w:val="20"/>
          <w:szCs w:val="20"/>
        </w:rPr>
        <w:t xml:space="preserve">je </w:t>
      </w:r>
      <w:r w:rsidRPr="00736C50">
        <w:rPr>
          <w:rFonts w:ascii="Myriad Pro" w:hAnsi="Myriad Pro" w:cs="Arial"/>
          <w:bCs/>
          <w:sz w:val="20"/>
          <w:szCs w:val="20"/>
        </w:rPr>
        <w:t>na drugim poziomie (tj. beneficjent nie jest jednocześnie beneficjentem pomocy)</w:t>
      </w:r>
      <w:r w:rsidRPr="00736C50">
        <w:rPr>
          <w:rFonts w:ascii="Myriad Pro" w:hAnsi="Myriad Pro" w:cs="Arial"/>
          <w:sz w:val="20"/>
          <w:szCs w:val="20"/>
        </w:rPr>
        <w:t xml:space="preserve"> we </w:t>
      </w:r>
      <w:r w:rsidRPr="00DE1F41">
        <w:rPr>
          <w:rFonts w:ascii="Myriad Pro" w:hAnsi="Myriad Pro" w:cs="Arial"/>
          <w:sz w:val="20"/>
          <w:szCs w:val="20"/>
        </w:rPr>
        <w:t xml:space="preserve">wniosku </w:t>
      </w:r>
      <w:r w:rsidR="00736C50">
        <w:rPr>
          <w:rFonts w:ascii="Myriad Pro" w:hAnsi="Myriad Pro" w:cs="Arial"/>
          <w:sz w:val="20"/>
          <w:szCs w:val="20"/>
        </w:rPr>
        <w:br/>
      </w:r>
      <w:r w:rsidRPr="00DE1F41">
        <w:rPr>
          <w:rFonts w:ascii="Myriad Pro" w:hAnsi="Myriad Pro" w:cs="Arial"/>
          <w:sz w:val="20"/>
          <w:szCs w:val="20"/>
        </w:rPr>
        <w:t xml:space="preserve">o wsparcie nie oznacza się wydatków limitem dotyczącym pomocy publicznej/ 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W opisywanym przypadku należy w opisie zadania zawrzeć zapisy</w:t>
      </w:r>
      <w:r w:rsidR="00736C50">
        <w:rPr>
          <w:rFonts w:ascii="Myriad Pro" w:hAnsi="Myriad Pro" w:cs="Arial"/>
          <w:sz w:val="20"/>
          <w:szCs w:val="20"/>
        </w:rPr>
        <w:t xml:space="preserve"> </w:t>
      </w:r>
      <w:r w:rsidRPr="00DE1F41">
        <w:rPr>
          <w:rFonts w:ascii="Myriad Pro" w:hAnsi="Myriad Pro" w:cs="Arial"/>
          <w:sz w:val="20"/>
          <w:szCs w:val="20"/>
        </w:rPr>
        <w:t xml:space="preserve">wskazujące, iż wnioskodawca będzie identyfikował odpowiednio na etapie realizacji projektu, czy nie wystąpi pomoc </w:t>
      </w:r>
      <w:r w:rsidR="00736C50">
        <w:rPr>
          <w:rFonts w:ascii="Myriad Pro" w:hAnsi="Myriad Pro" w:cs="Arial"/>
          <w:sz w:val="20"/>
          <w:szCs w:val="20"/>
        </w:rPr>
        <w:t>publiczna/</w:t>
      </w:r>
      <w:r w:rsidR="00364918">
        <w:rPr>
          <w:rFonts w:ascii="Myriad Pro" w:hAnsi="Myriad Pro" w:cs="Arial"/>
          <w:sz w:val="20"/>
          <w:szCs w:val="20"/>
        </w:rPr>
        <w:t xml:space="preserve"> </w:t>
      </w:r>
      <w:r w:rsidRPr="00DE1F41">
        <w:rPr>
          <w:rFonts w:ascii="Myriad Pro" w:hAnsi="Myriad Pro" w:cs="Arial"/>
          <w:sz w:val="20"/>
          <w:szCs w:val="20"/>
        </w:rPr>
        <w:t xml:space="preserve">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na drugim poziomie.</w:t>
      </w:r>
    </w:p>
    <w:p w14:paraId="2DC38F1A" w14:textId="6B8079DA" w:rsidR="00784902" w:rsidRPr="00DE1F41" w:rsidRDefault="00784902" w:rsidP="002A153E">
      <w:pPr>
        <w:pStyle w:val="Default"/>
        <w:spacing w:before="120" w:after="200" w:line="276" w:lineRule="auto"/>
        <w:jc w:val="both"/>
        <w:rPr>
          <w:rFonts w:ascii="Myriad Pro" w:hAnsi="Myriad Pro" w:cs="Arial"/>
          <w:sz w:val="20"/>
          <w:szCs w:val="20"/>
        </w:rPr>
      </w:pPr>
      <w:r w:rsidRPr="00DE1F41">
        <w:rPr>
          <w:rFonts w:ascii="Myriad Pro" w:hAnsi="Myriad Pro" w:cs="Arial"/>
          <w:sz w:val="20"/>
          <w:szCs w:val="20"/>
        </w:rPr>
        <w:t>Dane w tej części wniosku winny być spójne z innymi częściami wniosku, w tym z planowanymi wydatkami.</w:t>
      </w:r>
    </w:p>
    <w:p w14:paraId="3C79EF49" w14:textId="77777777" w:rsidR="00F54506" w:rsidRPr="00DE1F41" w:rsidRDefault="00F54506" w:rsidP="002A153E">
      <w:pPr>
        <w:spacing w:before="120" w:after="120" w:line="271" w:lineRule="auto"/>
        <w:jc w:val="both"/>
        <w:rPr>
          <w:rFonts w:ascii="Myriad Pro" w:hAnsi="Myriad Pro" w:cs="Arial"/>
          <w:sz w:val="20"/>
          <w:szCs w:val="20"/>
        </w:rPr>
      </w:pPr>
    </w:p>
    <w:p w14:paraId="111FBA69" w14:textId="73ECC320" w:rsidR="00EC4779" w:rsidRPr="00DE1F41" w:rsidRDefault="00F54506" w:rsidP="002A153E">
      <w:pPr>
        <w:spacing w:before="120" w:after="120" w:line="271" w:lineRule="auto"/>
        <w:jc w:val="both"/>
        <w:rPr>
          <w:rFonts w:ascii="Myriad Pro" w:hAnsi="Myriad Pro" w:cs="Arial"/>
          <w:sz w:val="20"/>
          <w:szCs w:val="20"/>
          <w:u w:val="single"/>
        </w:rPr>
      </w:pPr>
      <w:r w:rsidRPr="00DE1F41">
        <w:rPr>
          <w:rFonts w:ascii="Myriad Pro" w:hAnsi="Myriad Pro" w:cs="Arial"/>
          <w:b/>
          <w:sz w:val="20"/>
          <w:szCs w:val="20"/>
          <w:u w:val="single"/>
        </w:rPr>
        <w:t xml:space="preserve">Zadanie nr 2: </w:t>
      </w:r>
      <w:r w:rsidR="007109AE" w:rsidRPr="00DE1F41">
        <w:rPr>
          <w:rFonts w:ascii="Myriad Pro" w:hAnsi="Myriad Pro" w:cs="Arial"/>
          <w:b/>
          <w:sz w:val="20"/>
          <w:szCs w:val="20"/>
          <w:u w:val="single"/>
        </w:rPr>
        <w:t>Zadanie k</w:t>
      </w:r>
      <w:r w:rsidR="00EC4779" w:rsidRPr="00DE1F41">
        <w:rPr>
          <w:rFonts w:ascii="Myriad Pro" w:hAnsi="Myriad Pro" w:cs="Arial"/>
          <w:b/>
          <w:sz w:val="20"/>
          <w:szCs w:val="20"/>
          <w:u w:val="single"/>
        </w:rPr>
        <w:t>oszty pośrednie</w:t>
      </w:r>
      <w:r w:rsidR="00EC4779" w:rsidRPr="00DE1F41">
        <w:rPr>
          <w:rFonts w:ascii="Myriad Pro" w:hAnsi="Myriad Pro" w:cs="Arial"/>
          <w:sz w:val="20"/>
          <w:szCs w:val="20"/>
          <w:u w:val="single"/>
        </w:rPr>
        <w:t xml:space="preserve"> – nazwa zadania pozostaje niezmieniona</w:t>
      </w:r>
      <w:r w:rsidR="00CA198B">
        <w:rPr>
          <w:rFonts w:ascii="Myriad Pro" w:hAnsi="Myriad Pro" w:cs="Arial"/>
          <w:sz w:val="20"/>
          <w:szCs w:val="20"/>
          <w:u w:val="single"/>
        </w:rPr>
        <w:t xml:space="preserve"> (dotyczy </w:t>
      </w:r>
      <w:proofErr w:type="spellStart"/>
      <w:r w:rsidR="00CA198B">
        <w:rPr>
          <w:rFonts w:ascii="Myriad Pro" w:hAnsi="Myriad Pro" w:cs="Arial"/>
          <w:sz w:val="20"/>
          <w:szCs w:val="20"/>
          <w:u w:val="single"/>
        </w:rPr>
        <w:t>KZiA</w:t>
      </w:r>
      <w:proofErr w:type="spellEnd"/>
      <w:r w:rsidR="00CA198B">
        <w:rPr>
          <w:rFonts w:ascii="Myriad Pro" w:hAnsi="Myriad Pro" w:cs="Arial"/>
          <w:sz w:val="20"/>
          <w:szCs w:val="20"/>
          <w:u w:val="single"/>
        </w:rPr>
        <w:t>)</w:t>
      </w:r>
      <w:r w:rsidR="006429C8" w:rsidRPr="00DE1F41">
        <w:rPr>
          <w:rFonts w:ascii="Myriad Pro" w:hAnsi="Myriad Pro" w:cs="Arial"/>
          <w:sz w:val="20"/>
          <w:szCs w:val="20"/>
          <w:u w:val="single"/>
        </w:rPr>
        <w:t>.</w:t>
      </w:r>
      <w:r w:rsidR="00FD093D" w:rsidRPr="00DE1F41">
        <w:rPr>
          <w:rFonts w:ascii="Myriad Pro" w:hAnsi="Myriad Pro" w:cs="Arial"/>
          <w:sz w:val="20"/>
          <w:szCs w:val="20"/>
          <w:u w:val="single"/>
        </w:rPr>
        <w:t xml:space="preserve"> </w:t>
      </w:r>
    </w:p>
    <w:p w14:paraId="093F0C7D" w14:textId="77777777" w:rsidR="00EC4779" w:rsidRPr="00DE1F41" w:rsidRDefault="00EC4779"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rozpoczęcia</w:t>
      </w:r>
      <w:r w:rsidRPr="00DE1F41">
        <w:rPr>
          <w:rFonts w:ascii="Myriad Pro" w:hAnsi="Myriad Pro" w:cs="Arial"/>
          <w:sz w:val="20"/>
          <w:szCs w:val="20"/>
        </w:rPr>
        <w:t xml:space="preserve"> – pole wybierane z kalendarza</w:t>
      </w:r>
      <w:r w:rsidR="006429C8" w:rsidRPr="00DE1F41">
        <w:rPr>
          <w:rFonts w:ascii="Myriad Pro" w:hAnsi="Myriad Pro" w:cs="Arial"/>
          <w:sz w:val="20"/>
          <w:szCs w:val="20"/>
        </w:rPr>
        <w:t xml:space="preserve"> (po kliknięciu w ikonę kalendarza) lub wpisywana ręcznie w formacie </w:t>
      </w:r>
      <w:proofErr w:type="spellStart"/>
      <w:r w:rsidR="006429C8" w:rsidRPr="00DE1F41">
        <w:rPr>
          <w:rFonts w:ascii="Myriad Pro" w:hAnsi="Myriad Pro" w:cs="Arial"/>
          <w:sz w:val="20"/>
          <w:szCs w:val="20"/>
        </w:rPr>
        <w:t>rrrr</w:t>
      </w:r>
      <w:proofErr w:type="spellEnd"/>
      <w:r w:rsidR="006429C8" w:rsidRPr="00DE1F41">
        <w:rPr>
          <w:rFonts w:ascii="Myriad Pro" w:hAnsi="Myriad Pro" w:cs="Arial"/>
          <w:sz w:val="20"/>
          <w:szCs w:val="20"/>
        </w:rPr>
        <w:t>-mm-</w:t>
      </w:r>
      <w:proofErr w:type="spellStart"/>
      <w:r w:rsidR="006429C8" w:rsidRPr="00DE1F41">
        <w:rPr>
          <w:rFonts w:ascii="Myriad Pro" w:hAnsi="Myriad Pro" w:cs="Arial"/>
          <w:sz w:val="20"/>
          <w:szCs w:val="20"/>
        </w:rPr>
        <w:t>dd</w:t>
      </w:r>
      <w:proofErr w:type="spellEnd"/>
      <w:r w:rsidR="006429C8" w:rsidRPr="00DE1F41">
        <w:rPr>
          <w:rFonts w:ascii="Myriad Pro" w:hAnsi="Myriad Pro" w:cs="Arial"/>
          <w:sz w:val="20"/>
          <w:szCs w:val="20"/>
        </w:rPr>
        <w:t>.</w:t>
      </w:r>
    </w:p>
    <w:p w14:paraId="52CECFAE" w14:textId="7392A3DC" w:rsidR="00EC4779" w:rsidRPr="00DE1F41" w:rsidRDefault="00EC4779" w:rsidP="002A153E">
      <w:pPr>
        <w:spacing w:line="276" w:lineRule="auto"/>
        <w:jc w:val="both"/>
        <w:rPr>
          <w:rFonts w:ascii="Myriad Pro" w:hAnsi="Myriad Pro" w:cs="Arial"/>
          <w:sz w:val="20"/>
          <w:szCs w:val="20"/>
        </w:rPr>
      </w:pPr>
      <w:r w:rsidRPr="00DE1F41">
        <w:rPr>
          <w:rFonts w:ascii="Myriad Pro" w:hAnsi="Myriad Pro" w:cs="Arial"/>
          <w:b/>
          <w:sz w:val="20"/>
          <w:szCs w:val="20"/>
        </w:rPr>
        <w:t>Data zakończenia</w:t>
      </w:r>
      <w:r w:rsidRPr="00DE1F41">
        <w:rPr>
          <w:rFonts w:ascii="Myriad Pro" w:hAnsi="Myriad Pro" w:cs="Arial"/>
          <w:sz w:val="20"/>
          <w:szCs w:val="20"/>
        </w:rPr>
        <w:t xml:space="preserve"> – pole wybierane z kalendarza</w:t>
      </w:r>
      <w:r w:rsidR="006429C8" w:rsidRPr="00DE1F41">
        <w:rPr>
          <w:rFonts w:ascii="Myriad Pro" w:hAnsi="Myriad Pro" w:cs="Arial"/>
          <w:sz w:val="20"/>
          <w:szCs w:val="20"/>
        </w:rPr>
        <w:t xml:space="preserve"> (po kliknięciu w ikonę kalendarza) lub wpisywana ręcznie w formacie </w:t>
      </w:r>
      <w:proofErr w:type="spellStart"/>
      <w:r w:rsidR="006429C8" w:rsidRPr="00DE1F41">
        <w:rPr>
          <w:rFonts w:ascii="Myriad Pro" w:hAnsi="Myriad Pro" w:cs="Arial"/>
          <w:sz w:val="20"/>
          <w:szCs w:val="20"/>
        </w:rPr>
        <w:t>rrrr</w:t>
      </w:r>
      <w:proofErr w:type="spellEnd"/>
      <w:r w:rsidR="006429C8" w:rsidRPr="00DE1F41">
        <w:rPr>
          <w:rFonts w:ascii="Myriad Pro" w:hAnsi="Myriad Pro" w:cs="Arial"/>
          <w:sz w:val="20"/>
          <w:szCs w:val="20"/>
        </w:rPr>
        <w:t>-mm-</w:t>
      </w:r>
      <w:proofErr w:type="spellStart"/>
      <w:r w:rsidR="006429C8" w:rsidRPr="00DE1F41">
        <w:rPr>
          <w:rFonts w:ascii="Myriad Pro" w:hAnsi="Myriad Pro" w:cs="Arial"/>
          <w:sz w:val="20"/>
          <w:szCs w:val="20"/>
        </w:rPr>
        <w:t>dd</w:t>
      </w:r>
      <w:proofErr w:type="spellEnd"/>
      <w:r w:rsidR="006429C8" w:rsidRPr="00DE1F41">
        <w:rPr>
          <w:rFonts w:ascii="Myriad Pro" w:hAnsi="Myriad Pro" w:cs="Arial"/>
          <w:sz w:val="20"/>
          <w:szCs w:val="20"/>
        </w:rPr>
        <w:t>.</w:t>
      </w:r>
    </w:p>
    <w:p w14:paraId="5BA51712" w14:textId="778E6BDB" w:rsidR="002D19FB" w:rsidRPr="00DE1F41" w:rsidRDefault="002D19FB" w:rsidP="002A153E">
      <w:pPr>
        <w:spacing w:line="276" w:lineRule="auto"/>
        <w:jc w:val="both"/>
        <w:rPr>
          <w:rFonts w:ascii="Myriad Pro" w:hAnsi="Myriad Pro" w:cs="Arial"/>
          <w:sz w:val="20"/>
          <w:szCs w:val="20"/>
        </w:rPr>
      </w:pPr>
      <w:r w:rsidRPr="00DE1F41">
        <w:rPr>
          <w:rFonts w:ascii="Myriad Pro" w:hAnsi="Myriad Pro" w:cs="Arial"/>
          <w:sz w:val="20"/>
          <w:szCs w:val="20"/>
        </w:rPr>
        <w:t xml:space="preserve">Dla tego zadania jako datę rozpoczęcia i datę zakończenia przyjmij daty zgodne z okresem realizacji projektu. </w:t>
      </w:r>
    </w:p>
    <w:p w14:paraId="63022FDC" w14:textId="28D05A53" w:rsidR="001C4166" w:rsidRPr="00DE1F41" w:rsidRDefault="00EC4779" w:rsidP="002A153E">
      <w:pPr>
        <w:spacing w:line="276" w:lineRule="auto"/>
        <w:jc w:val="both"/>
        <w:rPr>
          <w:rFonts w:ascii="Myriad Pro" w:hAnsi="Myriad Pro" w:cs="Arial"/>
          <w:sz w:val="20"/>
          <w:szCs w:val="20"/>
        </w:rPr>
      </w:pPr>
      <w:r w:rsidRPr="00DE1F41">
        <w:rPr>
          <w:rFonts w:ascii="Myriad Pro" w:hAnsi="Myriad Pro" w:cs="Arial"/>
          <w:b/>
          <w:sz w:val="20"/>
          <w:szCs w:val="20"/>
        </w:rPr>
        <w:t>Opis i uzasadnienie zadania</w:t>
      </w:r>
      <w:r w:rsidRPr="00DE1F41">
        <w:rPr>
          <w:rFonts w:ascii="Myriad Pro" w:hAnsi="Myriad Pro" w:cs="Arial"/>
          <w:sz w:val="20"/>
          <w:szCs w:val="20"/>
        </w:rPr>
        <w:t xml:space="preserve"> – pole opisowe zawierające </w:t>
      </w:r>
      <w:r w:rsidR="00EB7DE1" w:rsidRPr="00DE1F41">
        <w:rPr>
          <w:rFonts w:ascii="Myriad Pro" w:hAnsi="Myriad Pro" w:cs="Arial"/>
          <w:sz w:val="20"/>
          <w:szCs w:val="20"/>
        </w:rPr>
        <w:t xml:space="preserve">maksymalnie </w:t>
      </w:r>
      <w:r w:rsidRPr="00DE1F41">
        <w:rPr>
          <w:rFonts w:ascii="Myriad Pro" w:hAnsi="Myriad Pro" w:cs="Arial"/>
          <w:sz w:val="20"/>
          <w:szCs w:val="20"/>
        </w:rPr>
        <w:t>3000 znaków</w:t>
      </w:r>
      <w:r w:rsidR="00FB5982">
        <w:rPr>
          <w:rFonts w:ascii="Myriad Pro" w:hAnsi="Myriad Pro" w:cs="Arial"/>
          <w:sz w:val="20"/>
          <w:szCs w:val="20"/>
        </w:rPr>
        <w:t>.</w:t>
      </w:r>
    </w:p>
    <w:p w14:paraId="6AD3C824" w14:textId="20885009" w:rsidR="00E37335" w:rsidRPr="00DE1F41" w:rsidRDefault="00E37335" w:rsidP="002A153E">
      <w:pPr>
        <w:autoSpaceDE w:val="0"/>
        <w:autoSpaceDN w:val="0"/>
        <w:adjustRightInd w:val="0"/>
        <w:spacing w:before="120" w:after="120" w:line="271" w:lineRule="auto"/>
        <w:jc w:val="both"/>
        <w:rPr>
          <w:rFonts w:ascii="Myriad Pro" w:hAnsi="Myriad Pro" w:cs="Arial"/>
          <w:sz w:val="20"/>
          <w:szCs w:val="20"/>
        </w:rPr>
      </w:pPr>
      <w:bookmarkStart w:id="17" w:name="_Hlk180497609"/>
      <w:r w:rsidRPr="00DE1F41">
        <w:rPr>
          <w:rFonts w:ascii="Myriad Pro" w:hAnsi="Myriad Pro" w:cs="Arial"/>
          <w:sz w:val="20"/>
          <w:szCs w:val="20"/>
        </w:rPr>
        <w:t>Koszty na animację i zarządzanie LSR obejmują:</w:t>
      </w:r>
    </w:p>
    <w:p w14:paraId="10B52454" w14:textId="7FEC2043" w:rsidR="00120791" w:rsidRPr="00DE1F41" w:rsidRDefault="00120791"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funkcjonowania biura LGD (np. wynajem powierzchni biurowej, opłaty eksploatacyjne i administracyjne, materiały biurowe, środki czystości, sprzątanie, zakup niezbędnego wyposażenia dla biura, zakup oprogramowania)</w:t>
      </w:r>
      <w:r w:rsidR="00251103" w:rsidRPr="00DE1F41">
        <w:rPr>
          <w:rFonts w:ascii="Myriad Pro" w:hAnsi="Myriad Pro" w:cs="Arial"/>
          <w:sz w:val="20"/>
          <w:szCs w:val="20"/>
        </w:rPr>
        <w:t>;</w:t>
      </w:r>
    </w:p>
    <w:p w14:paraId="42A38A7D" w14:textId="027A22D1" w:rsidR="00120791" w:rsidRPr="00DE1F41" w:rsidRDefault="00120791"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koszty </w:t>
      </w:r>
      <w:r w:rsidR="0017533D" w:rsidRPr="00DE1F41">
        <w:rPr>
          <w:rFonts w:ascii="Myriad Pro" w:hAnsi="Myriad Pro" w:cs="Arial"/>
          <w:sz w:val="20"/>
          <w:szCs w:val="20"/>
        </w:rPr>
        <w:t>zatrudnienia pracowników LGD</w:t>
      </w:r>
      <w:r w:rsidR="00251103" w:rsidRPr="00DE1F41">
        <w:rPr>
          <w:rFonts w:ascii="Myriad Pro" w:hAnsi="Myriad Pro" w:cs="Arial"/>
          <w:sz w:val="20"/>
          <w:szCs w:val="20"/>
        </w:rPr>
        <w:t>;</w:t>
      </w:r>
    </w:p>
    <w:p w14:paraId="45B19FC6" w14:textId="7BDFBAB9"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nadzoru nad realizacją LSR (np. koszty wynagrodzeń członków zarządu, członków organu</w:t>
      </w:r>
      <w:r w:rsidR="00120791" w:rsidRPr="00DE1F41">
        <w:rPr>
          <w:rFonts w:ascii="Myriad Pro" w:hAnsi="Myriad Pro" w:cs="Arial"/>
          <w:sz w:val="20"/>
          <w:szCs w:val="20"/>
        </w:rPr>
        <w:t xml:space="preserve"> </w:t>
      </w:r>
      <w:r w:rsidRPr="00DE1F41">
        <w:rPr>
          <w:rFonts w:ascii="Myriad Pro" w:hAnsi="Myriad Pro" w:cs="Arial"/>
          <w:sz w:val="20"/>
          <w:szCs w:val="20"/>
        </w:rPr>
        <w:t>decyzyjnego</w:t>
      </w:r>
      <w:r w:rsidR="00251103" w:rsidRPr="00DE1F41">
        <w:rPr>
          <w:rFonts w:ascii="Myriad Pro" w:hAnsi="Myriad Pro" w:cs="Arial"/>
          <w:sz w:val="20"/>
          <w:szCs w:val="20"/>
        </w:rPr>
        <w:t>;</w:t>
      </w:r>
    </w:p>
    <w:p w14:paraId="170E3392" w14:textId="2F161A7E"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koszty</w:t>
      </w:r>
      <w:r w:rsidR="00120791" w:rsidRPr="00DE1F41">
        <w:rPr>
          <w:rFonts w:ascii="Myriad Pro" w:hAnsi="Myriad Pro" w:cs="Arial"/>
          <w:sz w:val="20"/>
          <w:szCs w:val="20"/>
        </w:rPr>
        <w:t xml:space="preserve"> </w:t>
      </w:r>
      <w:r w:rsidRPr="00DE1F41">
        <w:rPr>
          <w:rFonts w:ascii="Myriad Pro" w:hAnsi="Myriad Pro" w:cs="Arial"/>
          <w:sz w:val="20"/>
          <w:szCs w:val="20"/>
        </w:rPr>
        <w:t xml:space="preserve">funkcjonowania tych organów, w tym walnych zebrań członków </w:t>
      </w:r>
      <w:r w:rsidR="00CA198B">
        <w:rPr>
          <w:rFonts w:ascii="Myriad Pro" w:hAnsi="Myriad Pro" w:cs="Arial"/>
          <w:sz w:val="20"/>
          <w:szCs w:val="20"/>
        </w:rPr>
        <w:t>(</w:t>
      </w:r>
      <w:r w:rsidRPr="00DE1F41">
        <w:rPr>
          <w:rFonts w:ascii="Myriad Pro" w:hAnsi="Myriad Pro" w:cs="Arial"/>
          <w:sz w:val="20"/>
          <w:szCs w:val="20"/>
        </w:rPr>
        <w:t>LGD są stowarzyszeniami i działają</w:t>
      </w:r>
      <w:r w:rsidR="00120791" w:rsidRPr="00DE1F41">
        <w:rPr>
          <w:rFonts w:ascii="Myriad Pro" w:hAnsi="Myriad Pro" w:cs="Arial"/>
          <w:sz w:val="20"/>
          <w:szCs w:val="20"/>
        </w:rPr>
        <w:t xml:space="preserve"> </w:t>
      </w:r>
      <w:r w:rsidR="00624FDF">
        <w:rPr>
          <w:rFonts w:ascii="Myriad Pro" w:hAnsi="Myriad Pro" w:cs="Arial"/>
          <w:sz w:val="20"/>
          <w:szCs w:val="20"/>
        </w:rPr>
        <w:br/>
      </w:r>
      <w:r w:rsidRPr="00DE1F41">
        <w:rPr>
          <w:rFonts w:ascii="Myriad Pro" w:hAnsi="Myriad Pro" w:cs="Arial"/>
          <w:sz w:val="20"/>
          <w:szCs w:val="20"/>
        </w:rPr>
        <w:t>w oparciu o przepisy</w:t>
      </w:r>
      <w:r w:rsidR="00120791" w:rsidRPr="00DE1F41">
        <w:rPr>
          <w:rFonts w:ascii="Myriad Pro" w:hAnsi="Myriad Pro" w:cs="Arial"/>
          <w:sz w:val="20"/>
          <w:szCs w:val="20"/>
        </w:rPr>
        <w:t xml:space="preserve"> </w:t>
      </w:r>
      <w:r w:rsidRPr="00DE1F41">
        <w:rPr>
          <w:rFonts w:ascii="Myriad Pro" w:hAnsi="Myriad Pro" w:cs="Arial"/>
          <w:sz w:val="20"/>
          <w:szCs w:val="20"/>
        </w:rPr>
        <w:t>Ustawy Prawo o Stowarzyszeniach. Aktywność zarządu, zebrania członków to zadania wynikające</w:t>
      </w:r>
      <w:r w:rsidR="00120791" w:rsidRPr="00DE1F41">
        <w:rPr>
          <w:rFonts w:ascii="Myriad Pro" w:hAnsi="Myriad Pro" w:cs="Arial"/>
          <w:sz w:val="20"/>
          <w:szCs w:val="20"/>
        </w:rPr>
        <w:t xml:space="preserve"> </w:t>
      </w:r>
      <w:r w:rsidRPr="00DE1F41">
        <w:rPr>
          <w:rFonts w:ascii="Myriad Pro" w:hAnsi="Myriad Pro" w:cs="Arial"/>
          <w:sz w:val="20"/>
          <w:szCs w:val="20"/>
        </w:rPr>
        <w:t>z ww</w:t>
      </w:r>
      <w:r w:rsidR="00CA198B">
        <w:rPr>
          <w:rFonts w:ascii="Myriad Pro" w:hAnsi="Myriad Pro" w:cs="Arial"/>
          <w:sz w:val="20"/>
          <w:szCs w:val="20"/>
        </w:rPr>
        <w:t>. ustawy)</w:t>
      </w:r>
      <w:r w:rsidRPr="00DE1F41">
        <w:rPr>
          <w:rFonts w:ascii="Myriad Pro" w:hAnsi="Myriad Pro" w:cs="Arial"/>
          <w:sz w:val="20"/>
          <w:szCs w:val="20"/>
        </w:rPr>
        <w:t>;</w:t>
      </w:r>
    </w:p>
    <w:p w14:paraId="3A295E56" w14:textId="61A1DA3C"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doskonalenie zawodowe</w:t>
      </w:r>
      <w:r w:rsidR="00120791" w:rsidRPr="00DE1F41">
        <w:rPr>
          <w:rFonts w:ascii="Myriad Pro" w:hAnsi="Myriad Pro" w:cs="Arial"/>
          <w:sz w:val="20"/>
          <w:szCs w:val="20"/>
        </w:rPr>
        <w:t xml:space="preserve"> oraz szkolenia</w:t>
      </w:r>
      <w:r w:rsidRPr="00DE1F41">
        <w:rPr>
          <w:rFonts w:ascii="Myriad Pro" w:hAnsi="Myriad Pro" w:cs="Arial"/>
          <w:sz w:val="20"/>
          <w:szCs w:val="20"/>
        </w:rPr>
        <w:t xml:space="preserve"> dla pracowników biura LGD, członków zarządu i organu decyzyjnego;</w:t>
      </w:r>
    </w:p>
    <w:p w14:paraId="02D311DE" w14:textId="2CF0D8A8"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związane z aktywizacją mieszkańców i innych podmiotów z obszaru objętego LSR</w:t>
      </w:r>
      <w:r w:rsidR="00120791" w:rsidRPr="00DE1F41">
        <w:rPr>
          <w:rFonts w:ascii="Myriad Pro" w:hAnsi="Myriad Pro" w:cs="Arial"/>
          <w:sz w:val="20"/>
          <w:szCs w:val="20"/>
        </w:rPr>
        <w:t xml:space="preserve"> </w:t>
      </w:r>
      <w:r w:rsidRPr="00DE1F41">
        <w:rPr>
          <w:rFonts w:ascii="Myriad Pro" w:hAnsi="Myriad Pro" w:cs="Arial"/>
          <w:sz w:val="20"/>
          <w:szCs w:val="20"/>
        </w:rPr>
        <w:t>związaną z realizacją LSR (np.</w:t>
      </w:r>
      <w:r w:rsidR="00143447" w:rsidRPr="00DE1F41">
        <w:rPr>
          <w:rFonts w:ascii="Myriad Pro" w:hAnsi="Myriad Pro" w:cs="Arial"/>
          <w:sz w:val="20"/>
          <w:szCs w:val="20"/>
        </w:rPr>
        <w:t xml:space="preserve"> </w:t>
      </w:r>
      <w:r w:rsidRPr="00DE1F41">
        <w:rPr>
          <w:rFonts w:ascii="Myriad Pro" w:hAnsi="Myriad Pro" w:cs="Arial"/>
          <w:sz w:val="20"/>
          <w:szCs w:val="20"/>
        </w:rPr>
        <w:t>spotkania informacyjne, wysłuchania publiczne);</w:t>
      </w:r>
    </w:p>
    <w:p w14:paraId="4E096335" w14:textId="1DAAAF7F"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koszty zapewnienia wsparcia dla potencjalnych </w:t>
      </w:r>
      <w:proofErr w:type="spellStart"/>
      <w:r w:rsidRPr="00DE1F41">
        <w:rPr>
          <w:rFonts w:ascii="Myriad Pro" w:hAnsi="Myriad Pro" w:cs="Arial"/>
          <w:sz w:val="20"/>
          <w:szCs w:val="20"/>
        </w:rPr>
        <w:t>grantobiorców</w:t>
      </w:r>
      <w:proofErr w:type="spellEnd"/>
      <w:r w:rsidR="00CA198B">
        <w:rPr>
          <w:rFonts w:ascii="Myriad Pro" w:hAnsi="Myriad Pro" w:cs="Arial"/>
          <w:sz w:val="20"/>
          <w:szCs w:val="20"/>
        </w:rPr>
        <w:t>;</w:t>
      </w:r>
    </w:p>
    <w:p w14:paraId="6BF90348" w14:textId="489AA104"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koszty organizacji szkoleń oraz spotkań informacyjnych dla </w:t>
      </w:r>
      <w:proofErr w:type="spellStart"/>
      <w:r w:rsidR="00C3412E" w:rsidRPr="00DE1F41">
        <w:rPr>
          <w:rFonts w:ascii="Myriad Pro" w:hAnsi="Myriad Pro" w:cs="Arial"/>
          <w:sz w:val="20"/>
          <w:szCs w:val="20"/>
        </w:rPr>
        <w:t>grantobiorców</w:t>
      </w:r>
      <w:proofErr w:type="spellEnd"/>
      <w:r w:rsidRPr="00DE1F41">
        <w:rPr>
          <w:rFonts w:ascii="Myriad Pro" w:hAnsi="Myriad Pro" w:cs="Arial"/>
          <w:sz w:val="20"/>
          <w:szCs w:val="20"/>
        </w:rPr>
        <w:t xml:space="preserve"> i potencjalnych</w:t>
      </w:r>
      <w:r w:rsidR="00120791" w:rsidRPr="00DE1F41">
        <w:rPr>
          <w:rFonts w:ascii="Myriad Pro" w:hAnsi="Myriad Pro" w:cs="Arial"/>
          <w:sz w:val="20"/>
          <w:szCs w:val="20"/>
        </w:rPr>
        <w:t xml:space="preserve"> </w:t>
      </w:r>
      <w:proofErr w:type="spellStart"/>
      <w:r w:rsidR="00722188" w:rsidRPr="00DE1F41">
        <w:rPr>
          <w:rFonts w:ascii="Myriad Pro" w:hAnsi="Myriad Pro" w:cs="Arial"/>
          <w:sz w:val="20"/>
          <w:szCs w:val="20"/>
        </w:rPr>
        <w:t>grantobiorców</w:t>
      </w:r>
      <w:proofErr w:type="spellEnd"/>
      <w:r w:rsidRPr="00DE1F41">
        <w:rPr>
          <w:rFonts w:ascii="Myriad Pro" w:hAnsi="Myriad Pro" w:cs="Arial"/>
          <w:sz w:val="20"/>
          <w:szCs w:val="20"/>
        </w:rPr>
        <w:t>;</w:t>
      </w:r>
    </w:p>
    <w:p w14:paraId="244CEECE" w14:textId="20000A2C" w:rsidR="00E37335"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konferencji oraz wydarzeń mających na celu aktywizację</w:t>
      </w:r>
      <w:r w:rsidR="00722188" w:rsidRPr="00DE1F41">
        <w:rPr>
          <w:rFonts w:ascii="Myriad Pro" w:hAnsi="Myriad Pro" w:cs="Arial"/>
          <w:sz w:val="20"/>
          <w:szCs w:val="20"/>
        </w:rPr>
        <w:t xml:space="preserve"> lokalnej społeczności;</w:t>
      </w:r>
    </w:p>
    <w:p w14:paraId="3C930C08" w14:textId="4F4596BC" w:rsidR="00FA4EE9" w:rsidRPr="00DE1F41" w:rsidRDefault="00FA4EE9"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analizy, ekspertyzy, badania;</w:t>
      </w:r>
    </w:p>
    <w:p w14:paraId="182D19ED" w14:textId="3C699675" w:rsidR="00722188" w:rsidRPr="00DE1F41" w:rsidRDefault="00722188"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prowadzenia strony internetowej i jej bieżącej aktualizacji</w:t>
      </w:r>
      <w:r w:rsidR="0017533D" w:rsidRPr="00DE1F41">
        <w:rPr>
          <w:rFonts w:ascii="Myriad Pro" w:hAnsi="Myriad Pro" w:cs="Arial"/>
          <w:sz w:val="20"/>
          <w:szCs w:val="20"/>
        </w:rPr>
        <w:t>;</w:t>
      </w:r>
    </w:p>
    <w:p w14:paraId="39BDE0A5" w14:textId="14D7833F" w:rsidR="0017533D" w:rsidRPr="00DE1F41" w:rsidRDefault="0017533D"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promocji (kampanie medialne, publikacje);</w:t>
      </w:r>
    </w:p>
    <w:p w14:paraId="2AD2C57B" w14:textId="25343C52" w:rsidR="0017533D" w:rsidRPr="00DE1F41" w:rsidRDefault="0017533D"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inne koszty niezbędne do prawidłowego funkcjonowania biura</w:t>
      </w:r>
      <w:r w:rsidR="00716C64">
        <w:rPr>
          <w:rFonts w:ascii="Myriad Pro" w:hAnsi="Myriad Pro" w:cs="Arial"/>
          <w:sz w:val="20"/>
          <w:szCs w:val="20"/>
        </w:rPr>
        <w:t>.</w:t>
      </w:r>
    </w:p>
    <w:p w14:paraId="270C18F5" w14:textId="6DB247E7" w:rsidR="00FA4EE9" w:rsidRPr="00DE1F41" w:rsidRDefault="00FA4EE9" w:rsidP="002A153E">
      <w:pPr>
        <w:autoSpaceDE w:val="0"/>
        <w:autoSpaceDN w:val="0"/>
        <w:adjustRightInd w:val="0"/>
        <w:spacing w:before="120" w:after="120" w:line="271" w:lineRule="auto"/>
        <w:jc w:val="both"/>
        <w:rPr>
          <w:rFonts w:ascii="Myriad Pro" w:hAnsi="Myriad Pro" w:cs="Arial"/>
          <w:sz w:val="20"/>
          <w:szCs w:val="20"/>
        </w:rPr>
      </w:pPr>
    </w:p>
    <w:p w14:paraId="6581844B" w14:textId="0BFE1316" w:rsidR="00EF6570" w:rsidRPr="00DE1F41" w:rsidRDefault="00EF6570"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W</w:t>
      </w:r>
      <w:r w:rsidR="005A3486" w:rsidRPr="00DE1F41">
        <w:rPr>
          <w:rFonts w:ascii="Myriad Pro" w:hAnsi="Myriad Pro" w:cs="Arial"/>
          <w:sz w:val="20"/>
          <w:szCs w:val="20"/>
        </w:rPr>
        <w:t xml:space="preserve"> </w:t>
      </w:r>
      <w:r w:rsidRPr="00DE1F41">
        <w:rPr>
          <w:rFonts w:ascii="Myriad Pro" w:hAnsi="Myriad Pro" w:cs="Arial"/>
          <w:sz w:val="20"/>
          <w:szCs w:val="20"/>
        </w:rPr>
        <w:t>sekcji opisz koszty</w:t>
      </w:r>
      <w:r w:rsidR="00FD093D" w:rsidRPr="00DE1F41">
        <w:rPr>
          <w:rFonts w:ascii="Myriad Pro" w:hAnsi="Myriad Pro" w:cs="Arial"/>
          <w:sz w:val="20"/>
          <w:szCs w:val="20"/>
        </w:rPr>
        <w:t>,</w:t>
      </w:r>
      <w:r w:rsidRPr="00DE1F41">
        <w:rPr>
          <w:rFonts w:ascii="Myriad Pro" w:hAnsi="Myriad Pro" w:cs="Arial"/>
          <w:sz w:val="20"/>
          <w:szCs w:val="20"/>
        </w:rPr>
        <w:t xml:space="preserve"> które będziesz ponosić w ramach zadania</w:t>
      </w:r>
      <w:r w:rsidR="005A3486" w:rsidRPr="00DE1F41">
        <w:rPr>
          <w:rFonts w:ascii="Myriad Pro" w:hAnsi="Myriad Pro" w:cs="Arial"/>
          <w:sz w:val="20"/>
          <w:szCs w:val="20"/>
        </w:rPr>
        <w:t xml:space="preserve">, uwzględniając </w:t>
      </w:r>
      <w:r w:rsidRPr="00DE1F41">
        <w:rPr>
          <w:rFonts w:ascii="Myriad Pro" w:hAnsi="Myriad Pro" w:cs="Arial"/>
          <w:sz w:val="20"/>
          <w:szCs w:val="20"/>
        </w:rPr>
        <w:t xml:space="preserve">również następujące kwestie: </w:t>
      </w:r>
    </w:p>
    <w:p w14:paraId="274A0B44" w14:textId="0102CE5B" w:rsidR="00EF6570" w:rsidRPr="00DE1F41" w:rsidRDefault="00E37335"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należy wskazać </w:t>
      </w:r>
      <w:r w:rsidR="00143447" w:rsidRPr="00DE1F41">
        <w:rPr>
          <w:rFonts w:ascii="Myriad Pro" w:hAnsi="Myriad Pro" w:cs="Arial"/>
          <w:sz w:val="20"/>
          <w:szCs w:val="20"/>
        </w:rPr>
        <w:t>siedzibę</w:t>
      </w:r>
      <w:r w:rsidRPr="00DE1F41">
        <w:rPr>
          <w:rFonts w:ascii="Myriad Pro" w:hAnsi="Myriad Pro" w:cs="Arial"/>
          <w:sz w:val="20"/>
          <w:szCs w:val="20"/>
        </w:rPr>
        <w:t xml:space="preserve"> biura</w:t>
      </w:r>
      <w:r w:rsidR="00143447" w:rsidRPr="00DE1F41">
        <w:rPr>
          <w:rFonts w:ascii="Myriad Pro" w:hAnsi="Myriad Pro" w:cs="Arial"/>
          <w:sz w:val="20"/>
          <w:szCs w:val="20"/>
        </w:rPr>
        <w:t xml:space="preserve">, zakres </w:t>
      </w:r>
      <w:r w:rsidRPr="00DE1F41">
        <w:rPr>
          <w:rFonts w:ascii="Myriad Pro" w:hAnsi="Myriad Pro" w:cs="Arial"/>
          <w:sz w:val="20"/>
          <w:szCs w:val="20"/>
        </w:rPr>
        <w:t>jego funkcjonowania</w:t>
      </w:r>
      <w:r w:rsidR="00143447" w:rsidRPr="00DE1F41">
        <w:rPr>
          <w:rFonts w:ascii="Myriad Pro" w:hAnsi="Myriad Pro" w:cs="Arial"/>
          <w:sz w:val="20"/>
          <w:szCs w:val="20"/>
        </w:rPr>
        <w:t xml:space="preserve"> (np. biuro czynne minimum 6 godzin dziennie od poniedziałku do piątku)</w:t>
      </w:r>
      <w:r w:rsidR="00FA4EE9" w:rsidRPr="00DE1F41">
        <w:rPr>
          <w:rFonts w:ascii="Myriad Pro" w:hAnsi="Myriad Pro" w:cs="Arial"/>
          <w:sz w:val="20"/>
          <w:szCs w:val="20"/>
        </w:rPr>
        <w:t xml:space="preserve"> wraz z informacją o możliwości skorzystania z doradztwa</w:t>
      </w:r>
      <w:r w:rsidR="008F4317">
        <w:rPr>
          <w:rFonts w:ascii="Myriad Pro" w:hAnsi="Myriad Pro" w:cs="Arial"/>
          <w:sz w:val="20"/>
          <w:szCs w:val="20"/>
        </w:rPr>
        <w:t>;</w:t>
      </w:r>
    </w:p>
    <w:p w14:paraId="463704BA" w14:textId="63B31BE6" w:rsidR="00EF6570" w:rsidRPr="00DE1F41" w:rsidRDefault="00FA4EE9"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czy biuro </w:t>
      </w:r>
      <w:r w:rsidR="00EF6570" w:rsidRPr="00DE1F41">
        <w:rPr>
          <w:rFonts w:ascii="Myriad Pro" w:hAnsi="Myriad Pro" w:cs="Arial"/>
          <w:sz w:val="20"/>
          <w:szCs w:val="20"/>
        </w:rPr>
        <w:t xml:space="preserve">posiada odpowiednie wyposażenie i </w:t>
      </w:r>
      <w:r w:rsidRPr="00DE1F41">
        <w:rPr>
          <w:rFonts w:ascii="Myriad Pro" w:hAnsi="Myriad Pro" w:cs="Arial"/>
          <w:sz w:val="20"/>
          <w:szCs w:val="20"/>
        </w:rPr>
        <w:t>spełnia wymogi dostępności</w:t>
      </w:r>
      <w:r w:rsidR="008F4317">
        <w:rPr>
          <w:rFonts w:ascii="Myriad Pro" w:hAnsi="Myriad Pro" w:cs="Arial"/>
          <w:sz w:val="20"/>
          <w:szCs w:val="20"/>
        </w:rPr>
        <w:t>;</w:t>
      </w:r>
    </w:p>
    <w:p w14:paraId="701D3E6D" w14:textId="69423227" w:rsidR="00143447" w:rsidRPr="00DE1F41" w:rsidRDefault="00EF6570"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należy podać </w:t>
      </w:r>
      <w:r w:rsidR="00FA4EE9" w:rsidRPr="00DE1F41">
        <w:rPr>
          <w:rFonts w:ascii="Myriad Pro" w:hAnsi="Myriad Pro" w:cs="Arial"/>
          <w:sz w:val="20"/>
          <w:szCs w:val="20"/>
        </w:rPr>
        <w:t>liczbę pracowników zaangażowanych w EFS+ wraz ze zwięźle sformułowanym zakresem obowiązków</w:t>
      </w:r>
      <w:r w:rsidR="008F4317">
        <w:rPr>
          <w:rFonts w:ascii="Myriad Pro" w:hAnsi="Myriad Pro" w:cs="Arial"/>
          <w:sz w:val="20"/>
          <w:szCs w:val="20"/>
        </w:rPr>
        <w:t>;</w:t>
      </w:r>
    </w:p>
    <w:p w14:paraId="31FF9943" w14:textId="123CC81F" w:rsidR="00F87751" w:rsidRPr="00F87751" w:rsidRDefault="00EF6570"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czy wszyscy członkowie</w:t>
      </w:r>
      <w:r w:rsidR="00FA4EE9" w:rsidRPr="00DE1F41">
        <w:rPr>
          <w:rFonts w:ascii="Myriad Pro" w:hAnsi="Myriad Pro" w:cs="Arial"/>
          <w:sz w:val="20"/>
          <w:szCs w:val="20"/>
        </w:rPr>
        <w:t xml:space="preserve"> </w:t>
      </w:r>
      <w:r w:rsidR="00E37335" w:rsidRPr="00DE1F41">
        <w:rPr>
          <w:rFonts w:ascii="Myriad Pro" w:hAnsi="Myriad Pro" w:cs="Arial"/>
          <w:sz w:val="20"/>
          <w:szCs w:val="20"/>
        </w:rPr>
        <w:t>zespołu projektowego posiadają</w:t>
      </w:r>
      <w:r w:rsidR="00120791" w:rsidRPr="00DE1F41">
        <w:rPr>
          <w:rFonts w:ascii="Myriad Pro" w:hAnsi="Myriad Pro" w:cs="Arial"/>
          <w:sz w:val="20"/>
          <w:szCs w:val="20"/>
        </w:rPr>
        <w:t xml:space="preserve"> </w:t>
      </w:r>
      <w:r w:rsidR="00E37335" w:rsidRPr="00DE1F41">
        <w:rPr>
          <w:rFonts w:ascii="Myriad Pro" w:hAnsi="Myriad Pro" w:cs="Arial"/>
          <w:sz w:val="20"/>
          <w:szCs w:val="20"/>
        </w:rPr>
        <w:t>odpowiednią wiedz</w:t>
      </w:r>
      <w:r w:rsidR="00400319">
        <w:rPr>
          <w:rFonts w:ascii="Myriad Pro" w:hAnsi="Myriad Pro" w:cs="Arial"/>
          <w:sz w:val="20"/>
          <w:szCs w:val="20"/>
        </w:rPr>
        <w:t>ę</w:t>
      </w:r>
      <w:r w:rsidR="00E37335" w:rsidRPr="00DE1F41">
        <w:rPr>
          <w:rFonts w:ascii="Myriad Pro" w:hAnsi="Myriad Pro" w:cs="Arial"/>
          <w:sz w:val="20"/>
          <w:szCs w:val="20"/>
        </w:rPr>
        <w:t xml:space="preserve"> w</w:t>
      </w:r>
      <w:r w:rsidR="00120791" w:rsidRPr="00DE1F41">
        <w:rPr>
          <w:rFonts w:ascii="Myriad Pro" w:hAnsi="Myriad Pro" w:cs="Arial"/>
          <w:sz w:val="20"/>
          <w:szCs w:val="20"/>
        </w:rPr>
        <w:t xml:space="preserve"> </w:t>
      </w:r>
      <w:r w:rsidR="00E37335" w:rsidRPr="00DE1F41">
        <w:rPr>
          <w:rFonts w:ascii="Myriad Pro" w:hAnsi="Myriad Pro" w:cs="Arial"/>
          <w:sz w:val="20"/>
          <w:szCs w:val="20"/>
        </w:rPr>
        <w:t>zakresie</w:t>
      </w:r>
      <w:r w:rsidR="00143447" w:rsidRPr="00DE1F41">
        <w:rPr>
          <w:rFonts w:ascii="Myriad Pro" w:hAnsi="Myriad Pro" w:cs="Arial"/>
          <w:sz w:val="20"/>
          <w:szCs w:val="20"/>
        </w:rPr>
        <w:t xml:space="preserve"> wdrażanego projektu w tym</w:t>
      </w:r>
      <w:r w:rsidR="00E37335" w:rsidRPr="00DE1F41">
        <w:rPr>
          <w:rFonts w:ascii="Myriad Pro" w:hAnsi="Myriad Pro" w:cs="Arial"/>
          <w:sz w:val="20"/>
          <w:szCs w:val="20"/>
        </w:rPr>
        <w:t xml:space="preserve"> przestrzegania </w:t>
      </w:r>
      <w:r w:rsidRPr="00DE1F41">
        <w:rPr>
          <w:rFonts w:ascii="Myriad Pro" w:hAnsi="Myriad Pro" w:cs="Arial"/>
          <w:sz w:val="20"/>
          <w:szCs w:val="20"/>
        </w:rPr>
        <w:t xml:space="preserve">zasad </w:t>
      </w:r>
      <w:r w:rsidR="00143447" w:rsidRPr="00DE1F41">
        <w:rPr>
          <w:rFonts w:ascii="Myriad Pro" w:hAnsi="Myriad Pro" w:cs="Arial"/>
          <w:sz w:val="20"/>
          <w:szCs w:val="20"/>
        </w:rPr>
        <w:t>i polityk wspólnotowych</w:t>
      </w:r>
      <w:bookmarkEnd w:id="17"/>
      <w:r w:rsidR="00143447" w:rsidRPr="00DE1F41">
        <w:rPr>
          <w:rFonts w:ascii="Myriad Pro" w:hAnsi="Myriad Pro" w:cs="Arial"/>
          <w:sz w:val="20"/>
          <w:szCs w:val="20"/>
        </w:rPr>
        <w:t xml:space="preserve">. </w:t>
      </w:r>
    </w:p>
    <w:p w14:paraId="740BF4F3" w14:textId="77777777" w:rsidR="00F87751" w:rsidRDefault="00F87751" w:rsidP="002A153E">
      <w:pPr>
        <w:autoSpaceDE w:val="0"/>
        <w:autoSpaceDN w:val="0"/>
        <w:adjustRightInd w:val="0"/>
        <w:spacing w:after="0" w:line="240" w:lineRule="auto"/>
        <w:jc w:val="both"/>
        <w:rPr>
          <w:rFonts w:ascii="Myriad Pro" w:hAnsi="Myriad Pro" w:cs="Arial"/>
          <w:sz w:val="20"/>
          <w:szCs w:val="20"/>
        </w:rPr>
      </w:pPr>
    </w:p>
    <w:p w14:paraId="681AAF26" w14:textId="4E907F05" w:rsidR="00F87751" w:rsidRPr="00F87751" w:rsidRDefault="00C56B7A" w:rsidP="002A153E">
      <w:pPr>
        <w:autoSpaceDE w:val="0"/>
        <w:autoSpaceDN w:val="0"/>
        <w:adjustRightInd w:val="0"/>
        <w:spacing w:before="120" w:after="120" w:line="271" w:lineRule="auto"/>
        <w:jc w:val="both"/>
        <w:rPr>
          <w:rFonts w:ascii="Myriad Pro" w:hAnsi="Myriad Pro" w:cs="Arial"/>
          <w:sz w:val="20"/>
          <w:szCs w:val="20"/>
        </w:rPr>
      </w:pPr>
      <w:r w:rsidRPr="00C56B7A">
        <w:rPr>
          <w:rFonts w:ascii="Myriad Pro" w:hAnsi="Myriad Pro" w:cs="Arial"/>
          <w:b/>
          <w:sz w:val="20"/>
          <w:szCs w:val="20"/>
        </w:rPr>
        <w:t>Ważne:</w:t>
      </w:r>
      <w:r>
        <w:rPr>
          <w:rFonts w:ascii="Myriad Pro" w:hAnsi="Myriad Pro" w:cs="Arial"/>
          <w:sz w:val="20"/>
          <w:szCs w:val="20"/>
        </w:rPr>
        <w:t xml:space="preserve"> </w:t>
      </w:r>
      <w:r w:rsidR="00F87751">
        <w:rPr>
          <w:rFonts w:ascii="Myriad Pro" w:hAnsi="Myriad Pro" w:cs="Arial"/>
          <w:sz w:val="20"/>
          <w:szCs w:val="20"/>
        </w:rPr>
        <w:t xml:space="preserve">W ramach </w:t>
      </w:r>
      <w:r w:rsidR="00264F4D">
        <w:rPr>
          <w:rFonts w:ascii="Myriad Pro" w:hAnsi="Myriad Pro" w:cs="Arial"/>
          <w:sz w:val="20"/>
          <w:szCs w:val="20"/>
        </w:rPr>
        <w:t>powy</w:t>
      </w:r>
      <w:r w:rsidR="00400319">
        <w:rPr>
          <w:rFonts w:ascii="Myriad Pro" w:hAnsi="Myriad Pro" w:cs="Arial"/>
          <w:sz w:val="20"/>
          <w:szCs w:val="20"/>
        </w:rPr>
        <w:t>ż</w:t>
      </w:r>
      <w:r w:rsidR="00264F4D">
        <w:rPr>
          <w:rFonts w:ascii="Myriad Pro" w:hAnsi="Myriad Pro" w:cs="Arial"/>
          <w:sz w:val="20"/>
          <w:szCs w:val="20"/>
        </w:rPr>
        <w:t>szych</w:t>
      </w:r>
      <w:r w:rsidR="00F87751">
        <w:rPr>
          <w:rFonts w:ascii="Myriad Pro" w:hAnsi="Myriad Pro" w:cs="Arial"/>
          <w:sz w:val="20"/>
          <w:szCs w:val="20"/>
        </w:rPr>
        <w:t xml:space="preserve"> zadań w</w:t>
      </w:r>
      <w:r w:rsidR="00F87751" w:rsidRPr="00F87751">
        <w:rPr>
          <w:rFonts w:ascii="Myriad Pro" w:hAnsi="Myriad Pro" w:cs="Arial"/>
          <w:sz w:val="20"/>
          <w:szCs w:val="20"/>
        </w:rPr>
        <w:t xml:space="preserve">skaż, że </w:t>
      </w:r>
      <w:r w:rsidR="00F87751">
        <w:rPr>
          <w:rFonts w:ascii="Myriad Pro" w:hAnsi="Myriad Pro" w:cs="Arial"/>
          <w:sz w:val="20"/>
          <w:szCs w:val="20"/>
        </w:rPr>
        <w:t xml:space="preserve">ich </w:t>
      </w:r>
      <w:r w:rsidR="00F87751" w:rsidRPr="00F87751">
        <w:rPr>
          <w:rFonts w:ascii="Myriad Pro" w:hAnsi="Myriad Pro" w:cs="Arial"/>
          <w:sz w:val="20"/>
          <w:szCs w:val="20"/>
        </w:rPr>
        <w:t xml:space="preserve">realizacja </w:t>
      </w:r>
      <w:r w:rsidR="00201CA5">
        <w:rPr>
          <w:rFonts w:ascii="Myriad Pro" w:hAnsi="Myriad Pro" w:cs="Arial"/>
          <w:sz w:val="20"/>
          <w:szCs w:val="20"/>
        </w:rPr>
        <w:t xml:space="preserve">w ramach Projektu </w:t>
      </w:r>
      <w:r w:rsidR="00F87751" w:rsidRPr="00F87751">
        <w:rPr>
          <w:rFonts w:ascii="Myriad Pro" w:hAnsi="Myriad Pro" w:cs="Arial"/>
          <w:sz w:val="20"/>
          <w:szCs w:val="20"/>
        </w:rPr>
        <w:t xml:space="preserve">będzie odbywać się zgodnie </w:t>
      </w:r>
      <w:r w:rsidR="00201CA5">
        <w:rPr>
          <w:rFonts w:ascii="Myriad Pro" w:hAnsi="Myriad Pro" w:cs="Arial"/>
          <w:sz w:val="20"/>
          <w:szCs w:val="20"/>
        </w:rPr>
        <w:br/>
      </w:r>
      <w:r w:rsidR="00F87751" w:rsidRPr="00F87751">
        <w:rPr>
          <w:rFonts w:ascii="Myriad Pro" w:hAnsi="Myriad Pro" w:cs="Arial"/>
          <w:sz w:val="20"/>
          <w:szCs w:val="20"/>
        </w:rPr>
        <w:t>z Wytycznymi dotyczącymi realizacji zasad równościowych w ramach funduszy unijnych na lata 2021-2027, KPP, KPON, ZZR, DNSH oraz zasadami promocji.</w:t>
      </w:r>
    </w:p>
    <w:p w14:paraId="62BE23D0" w14:textId="7F25C91D" w:rsidR="00F87751" w:rsidRPr="00F87751" w:rsidRDefault="00F87751" w:rsidP="002A153E">
      <w:pPr>
        <w:autoSpaceDE w:val="0"/>
        <w:autoSpaceDN w:val="0"/>
        <w:adjustRightInd w:val="0"/>
        <w:spacing w:before="120" w:after="120" w:line="271" w:lineRule="auto"/>
        <w:jc w:val="both"/>
        <w:rPr>
          <w:rFonts w:ascii="Myriad Pro" w:hAnsi="Myriad Pro" w:cs="Arial"/>
          <w:sz w:val="20"/>
          <w:szCs w:val="20"/>
        </w:rPr>
      </w:pPr>
      <w:r w:rsidRPr="00F87751">
        <w:rPr>
          <w:rFonts w:ascii="Myriad Pro" w:hAnsi="Myriad Pro" w:cs="Arial"/>
          <w:sz w:val="20"/>
          <w:szCs w:val="20"/>
        </w:rPr>
        <w:t xml:space="preserve">Szczegółowe informacje dotyczące sposobu realizacji </w:t>
      </w:r>
      <w:r w:rsidR="00264F4D">
        <w:rPr>
          <w:rFonts w:ascii="Myriad Pro" w:hAnsi="Myriad Pro" w:cs="Arial"/>
          <w:sz w:val="20"/>
          <w:szCs w:val="20"/>
        </w:rPr>
        <w:t>polityk</w:t>
      </w:r>
      <w:r w:rsidRPr="00F87751">
        <w:rPr>
          <w:rFonts w:ascii="Myriad Pro" w:hAnsi="Myriad Pro" w:cs="Arial"/>
          <w:sz w:val="20"/>
          <w:szCs w:val="20"/>
        </w:rPr>
        <w:t xml:space="preserve"> horyzontalnych wykaż w sekcji </w:t>
      </w:r>
      <w:r w:rsidRPr="00F87751">
        <w:rPr>
          <w:rFonts w:ascii="Myriad Pro" w:hAnsi="Myriad Pro" w:cs="Arial"/>
          <w:i/>
          <w:sz w:val="20"/>
          <w:szCs w:val="20"/>
        </w:rPr>
        <w:t>Dodatkowe informacje – komponenty związane z kluczowymi zasadami i politykami wspólnotowymi.</w:t>
      </w:r>
      <w:r w:rsidRPr="00F87751">
        <w:rPr>
          <w:rFonts w:ascii="Myriad Pro" w:hAnsi="Myriad Pro" w:cs="Arial"/>
          <w:sz w:val="20"/>
          <w:szCs w:val="20"/>
        </w:rPr>
        <w:t xml:space="preserve">  </w:t>
      </w:r>
    </w:p>
    <w:p w14:paraId="144D5FAB" w14:textId="77777777" w:rsidR="00C83006" w:rsidRPr="00DE1F41" w:rsidRDefault="00C83006" w:rsidP="002A153E">
      <w:pPr>
        <w:autoSpaceDE w:val="0"/>
        <w:autoSpaceDN w:val="0"/>
        <w:adjustRightInd w:val="0"/>
        <w:spacing w:after="0" w:line="240" w:lineRule="auto"/>
        <w:jc w:val="both"/>
        <w:rPr>
          <w:rFonts w:ascii="Myriad Pro" w:hAnsi="Myriad Pro" w:cs="Arial"/>
          <w:sz w:val="20"/>
          <w:szCs w:val="20"/>
          <w:highlight w:val="yellow"/>
        </w:rPr>
      </w:pPr>
    </w:p>
    <w:p w14:paraId="01F4C385" w14:textId="4F6BBC74" w:rsidR="00C83006" w:rsidRPr="00264F4D" w:rsidRDefault="006D7F59" w:rsidP="002A153E">
      <w:pPr>
        <w:pStyle w:val="Nagwek1"/>
        <w:numPr>
          <w:ilvl w:val="0"/>
          <w:numId w:val="12"/>
        </w:numPr>
        <w:spacing w:before="120" w:after="120" w:line="271" w:lineRule="auto"/>
        <w:ind w:left="567" w:hanging="567"/>
        <w:jc w:val="both"/>
        <w:rPr>
          <w:rFonts w:ascii="Myriad Pro" w:hAnsi="Myriad Pro" w:cs="Arial"/>
          <w:b/>
          <w:color w:val="000000" w:themeColor="text1"/>
          <w:sz w:val="20"/>
          <w:szCs w:val="20"/>
        </w:rPr>
      </w:pPr>
      <w:r>
        <w:rPr>
          <w:rFonts w:ascii="Myriad Pro" w:hAnsi="Myriad Pro" w:cs="Arial"/>
          <w:b/>
          <w:color w:val="000000" w:themeColor="text1"/>
          <w:sz w:val="20"/>
          <w:szCs w:val="20"/>
        </w:rPr>
        <w:t xml:space="preserve"> </w:t>
      </w:r>
      <w:r>
        <w:rPr>
          <w:rFonts w:ascii="Myriad Pro" w:hAnsi="Myriad Pro" w:cs="Arial"/>
          <w:b/>
          <w:color w:val="000000" w:themeColor="text1"/>
          <w:sz w:val="20"/>
          <w:szCs w:val="20"/>
        </w:rPr>
        <w:tab/>
      </w:r>
      <w:bookmarkStart w:id="18" w:name="_Toc191555415"/>
      <w:r w:rsidR="008A212B" w:rsidRPr="00DE1F41">
        <w:rPr>
          <w:rFonts w:ascii="Myriad Pro" w:hAnsi="Myriad Pro" w:cs="Arial"/>
          <w:b/>
          <w:color w:val="000000" w:themeColor="text1"/>
          <w:sz w:val="20"/>
          <w:szCs w:val="20"/>
        </w:rPr>
        <w:t>Budżet projektu</w:t>
      </w:r>
      <w:bookmarkEnd w:id="18"/>
    </w:p>
    <w:p w14:paraId="0560D455" w14:textId="15EF50B2" w:rsidR="00C83006" w:rsidRPr="00DE1F41" w:rsidRDefault="00C8300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Budżet projektu zawiera listę zadań, do których należy przypisać wydatki związane z jego realizacją. </w:t>
      </w:r>
      <w:r w:rsidR="00201CA5">
        <w:rPr>
          <w:rFonts w:ascii="Myriad Pro" w:hAnsi="Myriad Pro" w:cs="Arial"/>
          <w:sz w:val="20"/>
          <w:szCs w:val="20"/>
        </w:rPr>
        <w:t>Podane tutaj dane</w:t>
      </w:r>
      <w:r w:rsidRPr="00DE1F41">
        <w:rPr>
          <w:rFonts w:ascii="Myriad Pro" w:hAnsi="Myriad Pro" w:cs="Arial"/>
          <w:sz w:val="20"/>
          <w:szCs w:val="20"/>
        </w:rPr>
        <w:t xml:space="preserve"> są uzależnione od danych zawartych w sekcjach </w:t>
      </w:r>
      <w:r w:rsidRPr="00DE1F41">
        <w:rPr>
          <w:rFonts w:ascii="Myriad Pro" w:hAnsi="Myriad Pro" w:cs="Arial"/>
          <w:i/>
          <w:sz w:val="20"/>
          <w:szCs w:val="20"/>
        </w:rPr>
        <w:t>Informacja o projekcie</w:t>
      </w:r>
      <w:r w:rsidRPr="00DE1F41">
        <w:rPr>
          <w:rFonts w:ascii="Myriad Pro" w:hAnsi="Myriad Pro" w:cs="Arial"/>
          <w:sz w:val="20"/>
          <w:szCs w:val="20"/>
        </w:rPr>
        <w:t xml:space="preserve">, </w:t>
      </w:r>
      <w:r w:rsidRPr="00DE1F41">
        <w:rPr>
          <w:rFonts w:ascii="Myriad Pro" w:hAnsi="Myriad Pro" w:cs="Arial"/>
          <w:i/>
          <w:sz w:val="20"/>
          <w:szCs w:val="20"/>
        </w:rPr>
        <w:t>Wnioskodawca i realizatorzy</w:t>
      </w:r>
      <w:r w:rsidRPr="00DE1F41">
        <w:rPr>
          <w:rFonts w:ascii="Myriad Pro" w:hAnsi="Myriad Pro" w:cs="Arial"/>
          <w:sz w:val="20"/>
          <w:szCs w:val="20"/>
        </w:rPr>
        <w:t xml:space="preserve"> oraz </w:t>
      </w:r>
      <w:r w:rsidRPr="00DE1F41">
        <w:rPr>
          <w:rFonts w:ascii="Myriad Pro" w:hAnsi="Myriad Pro" w:cs="Arial"/>
          <w:i/>
          <w:sz w:val="20"/>
          <w:szCs w:val="20"/>
        </w:rPr>
        <w:t>Zadania.</w:t>
      </w:r>
      <w:r w:rsidR="000A1D31" w:rsidRPr="00DE1F41">
        <w:rPr>
          <w:rFonts w:ascii="Myriad Pro" w:hAnsi="Myriad Pro" w:cs="Arial"/>
          <w:sz w:val="20"/>
          <w:szCs w:val="20"/>
        </w:rPr>
        <w:t xml:space="preserve"> </w:t>
      </w:r>
      <w:r w:rsidR="000A1D31" w:rsidRPr="00DE1F41">
        <w:rPr>
          <w:rFonts w:ascii="Myriad Pro" w:hAnsi="Myriad Pro"/>
          <w:sz w:val="20"/>
          <w:szCs w:val="20"/>
        </w:rPr>
        <w:t>Tym samym, aby uzupełnić dane dotyczące zaplanowanego budżetu musisz zatwierdzić ww. sekcje. Budżet projektu jest dla IZ podstawą do oceny kwalifikowalności, niezbędności, racjonalności, efektywności kosztów i oceny poprawności sporządzenia budżetu projektu. Budżet projektu powinien bezpośrednio wynikać z opisanych wcześniej zadań merytorycznych oraz być adekwatny do założeń projektu i Regulaminu naboru.</w:t>
      </w:r>
    </w:p>
    <w:p w14:paraId="06A7372C" w14:textId="25FD66E3" w:rsidR="008A212B" w:rsidRPr="00DE1F41" w:rsidRDefault="008A212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1FA78CB3" w14:textId="6C5EF73A" w:rsidR="008F4FE4" w:rsidRPr="00DE1F41" w:rsidRDefault="00582BD4"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projekcie grantowym kosztem bezpośrednim w ramach zadania będzie kwota alokacji przeznaczona na nabór projektów objętych grantem</w:t>
      </w:r>
      <w:r w:rsidR="00A65D97">
        <w:rPr>
          <w:rFonts w:ascii="Myriad Pro" w:hAnsi="Myriad Pro" w:cs="Arial"/>
          <w:sz w:val="20"/>
          <w:szCs w:val="20"/>
        </w:rPr>
        <w:t xml:space="preserve"> (wdrażanie LSR)</w:t>
      </w:r>
      <w:r w:rsidRPr="00DE1F41">
        <w:rPr>
          <w:rFonts w:ascii="Myriad Pro" w:hAnsi="Myriad Pro" w:cs="Arial"/>
          <w:sz w:val="20"/>
          <w:szCs w:val="20"/>
        </w:rPr>
        <w:t xml:space="preserve">. </w:t>
      </w:r>
    </w:p>
    <w:p w14:paraId="40E1B623" w14:textId="5FFAE6B6" w:rsidR="0014060A" w:rsidRPr="00DE1F41" w:rsidRDefault="004E124F"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t>
      </w:r>
      <w:r w:rsidR="00E87447" w:rsidRPr="00DE1F41">
        <w:rPr>
          <w:rFonts w:ascii="Myriad Pro" w:hAnsi="Myriad Pro" w:cs="Arial"/>
          <w:sz w:val="20"/>
          <w:szCs w:val="20"/>
        </w:rPr>
        <w:t>Sekcję Budżet projektu możesz także edytować korzystając z arkusza Excel. W tym celu w</w:t>
      </w:r>
      <w:r w:rsidR="00411806" w:rsidRPr="00DE1F41">
        <w:rPr>
          <w:rFonts w:ascii="Myriad Pro" w:hAnsi="Myriad Pro" w:cs="Arial"/>
          <w:sz w:val="20"/>
          <w:szCs w:val="20"/>
        </w:rPr>
        <w:t> </w:t>
      </w:r>
      <w:r w:rsidR="00E87447" w:rsidRPr="00DE1F41">
        <w:rPr>
          <w:rFonts w:ascii="Myriad Pro" w:hAnsi="Myriad Pro" w:cs="Arial"/>
          <w:sz w:val="20"/>
          <w:szCs w:val="20"/>
        </w:rPr>
        <w:t xml:space="preserve">pierwszym kroku skorzystaj </w:t>
      </w:r>
      <w:r w:rsidR="00716C64">
        <w:rPr>
          <w:rFonts w:ascii="Myriad Pro" w:hAnsi="Myriad Pro" w:cs="Arial"/>
          <w:sz w:val="20"/>
          <w:szCs w:val="20"/>
        </w:rPr>
        <w:br/>
      </w:r>
      <w:r w:rsidR="00E87447" w:rsidRPr="00DE1F41">
        <w:rPr>
          <w:rFonts w:ascii="Myriad Pro" w:hAnsi="Myriad Pro" w:cs="Arial"/>
          <w:sz w:val="20"/>
          <w:szCs w:val="20"/>
        </w:rPr>
        <w:t xml:space="preserve">z funkcji </w:t>
      </w:r>
      <w:r w:rsidR="00E87447" w:rsidRPr="00DE1F41">
        <w:rPr>
          <w:rFonts w:ascii="Myriad Pro" w:hAnsi="Myriad Pro" w:cs="Arial"/>
          <w:b/>
          <w:i/>
          <w:sz w:val="20"/>
          <w:szCs w:val="20"/>
        </w:rPr>
        <w:t>Pobierz budżet</w:t>
      </w:r>
      <w:r w:rsidR="00E87447" w:rsidRPr="00DE1F41">
        <w:rPr>
          <w:rFonts w:ascii="Myriad Pro" w:hAnsi="Myriad Pro" w:cs="Arial"/>
          <w:sz w:val="20"/>
          <w:szCs w:val="20"/>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00E87447" w:rsidRPr="00DE1F41">
        <w:rPr>
          <w:rFonts w:ascii="Myriad Pro" w:hAnsi="Myriad Pro" w:cs="Arial"/>
          <w:b/>
          <w:i/>
          <w:sz w:val="20"/>
          <w:szCs w:val="20"/>
        </w:rPr>
        <w:t>Wczytaj budżet</w:t>
      </w:r>
      <w:r w:rsidR="00E87447" w:rsidRPr="00DE1F41">
        <w:rPr>
          <w:rFonts w:ascii="Myriad Pro" w:hAnsi="Myriad Pro" w:cs="Arial"/>
          <w:sz w:val="20"/>
          <w:szCs w:val="20"/>
        </w:rPr>
        <w:t>.</w:t>
      </w:r>
      <w:r w:rsidRPr="00DE1F41">
        <w:rPr>
          <w:rFonts w:ascii="Myriad Pro" w:hAnsi="Myriad Pro" w:cs="Arial"/>
          <w:sz w:val="20"/>
          <w:szCs w:val="20"/>
        </w:rPr>
        <w:t>)</w:t>
      </w:r>
    </w:p>
    <w:p w14:paraId="26CE3482" w14:textId="5DC86599" w:rsidR="00FB60DF" w:rsidRPr="00DE1F41" w:rsidRDefault="00FB60D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Nazwa zadania – </w:t>
      </w:r>
      <w:r w:rsidRPr="00DE1F41">
        <w:rPr>
          <w:rFonts w:ascii="Myriad Pro" w:hAnsi="Myriad Pro" w:cs="Arial"/>
          <w:sz w:val="20"/>
          <w:szCs w:val="20"/>
        </w:rPr>
        <w:t xml:space="preserve">nazwa zostaje automatycznie przeniesiona z sekcji </w:t>
      </w:r>
      <w:r w:rsidRPr="00DE1F41">
        <w:rPr>
          <w:rFonts w:ascii="Myriad Pro" w:hAnsi="Myriad Pro" w:cs="Arial"/>
          <w:b/>
          <w:sz w:val="20"/>
          <w:szCs w:val="20"/>
        </w:rPr>
        <w:t>IV. Zadania</w:t>
      </w:r>
      <w:r w:rsidRPr="00DE1F41">
        <w:rPr>
          <w:rFonts w:ascii="Myriad Pro" w:hAnsi="Myriad Pro" w:cs="Arial"/>
          <w:sz w:val="20"/>
          <w:szCs w:val="20"/>
        </w:rPr>
        <w:t>.</w:t>
      </w:r>
    </w:p>
    <w:p w14:paraId="1A6C5840" w14:textId="7BD1B404" w:rsidR="00CF50EF" w:rsidRPr="00A65D97" w:rsidRDefault="00C5379D" w:rsidP="002A153E">
      <w:pPr>
        <w:spacing w:before="120" w:after="120" w:line="271" w:lineRule="auto"/>
        <w:jc w:val="both"/>
        <w:rPr>
          <w:rFonts w:ascii="Myriad Pro" w:hAnsi="Myriad Pro" w:cs="Arial"/>
          <w:sz w:val="20"/>
          <w:szCs w:val="20"/>
        </w:rPr>
      </w:pPr>
      <w:r w:rsidRPr="00A65D97">
        <w:rPr>
          <w:rFonts w:ascii="Myriad Pro" w:hAnsi="Myriad Pro" w:cs="Arial"/>
          <w:b/>
          <w:bCs/>
          <w:iCs/>
          <w:sz w:val="20"/>
          <w:szCs w:val="20"/>
        </w:rPr>
        <w:t>Dodaj koszt</w:t>
      </w:r>
      <w:r w:rsidR="000A1D31" w:rsidRPr="00A65D97">
        <w:rPr>
          <w:rFonts w:ascii="Myriad Pro" w:hAnsi="Myriad Pro" w:cs="Arial"/>
          <w:b/>
          <w:bCs/>
          <w:iCs/>
          <w:sz w:val="20"/>
          <w:szCs w:val="20"/>
        </w:rPr>
        <w:t xml:space="preserve"> </w:t>
      </w:r>
      <w:r w:rsidR="00D731A9" w:rsidRPr="00A65D97">
        <w:rPr>
          <w:rFonts w:ascii="Myriad Pro" w:hAnsi="Myriad Pro" w:cs="Arial"/>
          <w:b/>
          <w:bCs/>
          <w:iCs/>
          <w:sz w:val="20"/>
          <w:szCs w:val="20"/>
        </w:rPr>
        <w:t xml:space="preserve"> wybierając z list</w:t>
      </w:r>
      <w:r w:rsidR="00FB60DF" w:rsidRPr="00A65D97">
        <w:rPr>
          <w:rFonts w:ascii="Myriad Pro" w:hAnsi="Myriad Pro" w:cs="Arial"/>
          <w:b/>
          <w:bCs/>
          <w:iCs/>
          <w:sz w:val="20"/>
          <w:szCs w:val="20"/>
        </w:rPr>
        <w:t>y</w:t>
      </w:r>
      <w:r w:rsidR="00D731A9" w:rsidRPr="00A65D97">
        <w:rPr>
          <w:rFonts w:ascii="Myriad Pro" w:hAnsi="Myriad Pro" w:cs="Arial"/>
          <w:b/>
          <w:bCs/>
          <w:iCs/>
          <w:sz w:val="20"/>
          <w:szCs w:val="20"/>
        </w:rPr>
        <w:t xml:space="preserve"> </w:t>
      </w:r>
      <w:r w:rsidR="00D731A9" w:rsidRPr="00201CA5">
        <w:rPr>
          <w:rFonts w:ascii="Myriad Pro" w:hAnsi="Myriad Pro" w:cs="Arial"/>
          <w:b/>
          <w:bCs/>
          <w:i/>
          <w:iCs/>
          <w:sz w:val="20"/>
          <w:szCs w:val="20"/>
        </w:rPr>
        <w:t xml:space="preserve">koszt </w:t>
      </w:r>
      <w:r w:rsidR="000A1D31" w:rsidRPr="00201CA5">
        <w:rPr>
          <w:rFonts w:ascii="Myriad Pro" w:hAnsi="Myriad Pro" w:cs="Arial"/>
          <w:b/>
          <w:bCs/>
          <w:i/>
          <w:iCs/>
          <w:sz w:val="20"/>
          <w:szCs w:val="20"/>
        </w:rPr>
        <w:t>rzeczywiście poniesiony</w:t>
      </w:r>
      <w:r w:rsidR="00D731A9" w:rsidRPr="00A65D97">
        <w:rPr>
          <w:rFonts w:ascii="Myriad Pro" w:hAnsi="Myriad Pro" w:cs="Arial"/>
          <w:sz w:val="20"/>
          <w:szCs w:val="20"/>
        </w:rPr>
        <w:t>.</w:t>
      </w:r>
    </w:p>
    <w:p w14:paraId="36F3F677" w14:textId="4F0E8093" w:rsidR="00FB60DF" w:rsidRPr="00201CA5" w:rsidRDefault="00FB60DF" w:rsidP="002A153E">
      <w:pPr>
        <w:spacing w:before="120" w:after="120" w:line="271" w:lineRule="auto"/>
        <w:jc w:val="both"/>
        <w:rPr>
          <w:rFonts w:ascii="Myriad Pro" w:hAnsi="Myriad Pro" w:cs="Arial"/>
          <w:i/>
          <w:sz w:val="20"/>
          <w:szCs w:val="20"/>
        </w:rPr>
      </w:pPr>
      <w:r w:rsidRPr="00DE1F41">
        <w:rPr>
          <w:rFonts w:ascii="Myriad Pro" w:hAnsi="Myriad Pro" w:cs="Arial"/>
          <w:b/>
          <w:sz w:val="20"/>
          <w:szCs w:val="20"/>
        </w:rPr>
        <w:t>Kategoria kosztu</w:t>
      </w:r>
      <w:r w:rsidRPr="00DE1F41">
        <w:rPr>
          <w:rFonts w:ascii="Myriad Pro" w:hAnsi="Myriad Pro" w:cs="Arial"/>
          <w:sz w:val="20"/>
          <w:szCs w:val="20"/>
        </w:rPr>
        <w:t xml:space="preserve"> – wybierz </w:t>
      </w:r>
      <w:r w:rsidRPr="00201CA5">
        <w:rPr>
          <w:rFonts w:ascii="Myriad Pro" w:hAnsi="Myriad Pro" w:cs="Arial"/>
          <w:b/>
          <w:i/>
          <w:sz w:val="20"/>
          <w:szCs w:val="20"/>
        </w:rPr>
        <w:t xml:space="preserve">wsparcie finansowe udzielane </w:t>
      </w:r>
      <w:proofErr w:type="spellStart"/>
      <w:r w:rsidRPr="00201CA5">
        <w:rPr>
          <w:rFonts w:ascii="Myriad Pro" w:hAnsi="Myriad Pro" w:cs="Arial"/>
          <w:b/>
          <w:i/>
          <w:sz w:val="20"/>
          <w:szCs w:val="20"/>
        </w:rPr>
        <w:t>grantobiorcom</w:t>
      </w:r>
      <w:proofErr w:type="spellEnd"/>
      <w:r w:rsidRPr="00201CA5">
        <w:rPr>
          <w:rFonts w:ascii="Myriad Pro" w:hAnsi="Myriad Pro" w:cs="Arial"/>
          <w:b/>
          <w:i/>
          <w:sz w:val="20"/>
          <w:szCs w:val="20"/>
        </w:rPr>
        <w:t xml:space="preserve"> i uczestnikom projektu</w:t>
      </w:r>
      <w:r w:rsidRPr="00201CA5">
        <w:rPr>
          <w:rFonts w:ascii="Myriad Pro" w:hAnsi="Myriad Pro" w:cs="Arial"/>
          <w:i/>
          <w:sz w:val="20"/>
          <w:szCs w:val="20"/>
        </w:rPr>
        <w:t>.</w:t>
      </w:r>
    </w:p>
    <w:p w14:paraId="4E201312" w14:textId="40D5FA98" w:rsidR="00FB60DF" w:rsidRPr="00DE1F41" w:rsidRDefault="00FB60D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lastRenderedPageBreak/>
        <w:t>Nazwa kosztu</w:t>
      </w:r>
      <w:r w:rsidRPr="00DE1F41">
        <w:rPr>
          <w:rFonts w:ascii="Myriad Pro" w:hAnsi="Myriad Pro" w:cs="Arial"/>
          <w:sz w:val="20"/>
          <w:szCs w:val="20"/>
        </w:rPr>
        <w:t xml:space="preserve"> – wpisz nazwę wydatku</w:t>
      </w:r>
      <w:r w:rsidR="00C361DC" w:rsidRPr="00DE1F41">
        <w:rPr>
          <w:rFonts w:ascii="Myriad Pro" w:hAnsi="Myriad Pro" w:cs="Arial"/>
          <w:sz w:val="20"/>
          <w:szCs w:val="20"/>
        </w:rPr>
        <w:t xml:space="preserve"> (np. </w:t>
      </w:r>
      <w:r w:rsidR="007D5B96" w:rsidRPr="00DE1F41">
        <w:rPr>
          <w:rFonts w:ascii="Myriad Pro" w:hAnsi="Myriad Pro" w:cs="Arial"/>
          <w:sz w:val="20"/>
          <w:szCs w:val="20"/>
        </w:rPr>
        <w:t>wsparcie aktywizacyjne</w:t>
      </w:r>
      <w:r w:rsidR="009E1BE7" w:rsidRPr="00DE1F41">
        <w:rPr>
          <w:rFonts w:ascii="Myriad Pro" w:hAnsi="Myriad Pro" w:cs="Arial"/>
          <w:sz w:val="20"/>
          <w:szCs w:val="20"/>
        </w:rPr>
        <w:t xml:space="preserve"> osób biernych zawodowo</w:t>
      </w:r>
      <w:r w:rsidR="007D5B96" w:rsidRPr="00DE1F41">
        <w:rPr>
          <w:rFonts w:ascii="Myriad Pro" w:hAnsi="Myriad Pro" w:cs="Arial"/>
          <w:sz w:val="20"/>
          <w:szCs w:val="20"/>
        </w:rPr>
        <w:t>,</w:t>
      </w:r>
      <w:r w:rsidR="009E1BE7" w:rsidRPr="00DE1F41">
        <w:rPr>
          <w:rFonts w:ascii="Myriad Pro" w:hAnsi="Myriad Pro" w:cs="Arial"/>
          <w:sz w:val="20"/>
          <w:szCs w:val="20"/>
        </w:rPr>
        <w:t xml:space="preserve"> osób zagrożonych ubóstwem lub wykluczeniem społecznym, ich rodzin i otoczenia;</w:t>
      </w:r>
      <w:r w:rsidR="007D5B96" w:rsidRPr="00DE1F41">
        <w:rPr>
          <w:rFonts w:ascii="Myriad Pro" w:hAnsi="Myriad Pro" w:cs="Arial"/>
          <w:sz w:val="20"/>
          <w:szCs w:val="20"/>
        </w:rPr>
        <w:t xml:space="preserve"> </w:t>
      </w:r>
      <w:r w:rsidR="009E1BE7" w:rsidRPr="00DE1F41">
        <w:rPr>
          <w:rFonts w:ascii="Myriad Pro" w:hAnsi="Myriad Pro" w:cs="Arial"/>
          <w:sz w:val="20"/>
          <w:szCs w:val="20"/>
        </w:rPr>
        <w:t>wsparcie dla pracodawców</w:t>
      </w:r>
      <w:r w:rsidR="00C361DC" w:rsidRPr="00DE1F41">
        <w:rPr>
          <w:rFonts w:ascii="Myriad Pro" w:hAnsi="Myriad Pro" w:cs="Arial"/>
          <w:sz w:val="20"/>
          <w:szCs w:val="20"/>
        </w:rPr>
        <w:t>)</w:t>
      </w:r>
      <w:r w:rsidRPr="00DE1F41">
        <w:rPr>
          <w:rFonts w:ascii="Myriad Pro" w:hAnsi="Myriad Pro" w:cs="Arial"/>
          <w:sz w:val="20"/>
          <w:szCs w:val="20"/>
        </w:rPr>
        <w:t>. Pole zawiera maksymalnie 500 znaków.</w:t>
      </w:r>
    </w:p>
    <w:p w14:paraId="718278B1" w14:textId="504ABFF2" w:rsidR="005679A4" w:rsidRPr="00DE1F41" w:rsidRDefault="005679A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Wartość </w:t>
      </w:r>
      <w:r w:rsidR="00E30E22" w:rsidRPr="00DE1F41">
        <w:rPr>
          <w:rFonts w:ascii="Myriad Pro" w:hAnsi="Myriad Pro" w:cs="Arial"/>
          <w:b/>
          <w:sz w:val="20"/>
          <w:szCs w:val="20"/>
        </w:rPr>
        <w:t>ogółem</w:t>
      </w:r>
      <w:r w:rsidR="004B03E0" w:rsidRPr="00DE1F41">
        <w:rPr>
          <w:rFonts w:ascii="Myriad Pro" w:hAnsi="Myriad Pro" w:cs="Arial"/>
          <w:b/>
          <w:sz w:val="20"/>
          <w:szCs w:val="20"/>
        </w:rPr>
        <w:t xml:space="preserve"> </w:t>
      </w:r>
      <w:r w:rsidRPr="00DE1F41">
        <w:rPr>
          <w:rFonts w:ascii="Myriad Pro" w:hAnsi="Myriad Pro" w:cs="Arial"/>
          <w:sz w:val="20"/>
          <w:szCs w:val="20"/>
        </w:rPr>
        <w:t>– należy wpisać wartość wydatku. Wszystkie kwoty w budżecie wyrażone są w</w:t>
      </w:r>
      <w:r w:rsidR="00A351DE" w:rsidRPr="00DE1F41">
        <w:rPr>
          <w:rFonts w:ascii="Myriad Pro" w:hAnsi="Myriad Pro" w:cs="Arial"/>
          <w:sz w:val="20"/>
          <w:szCs w:val="20"/>
        </w:rPr>
        <w:t> </w:t>
      </w:r>
      <w:r w:rsidR="0022780A" w:rsidRPr="00DE1F41">
        <w:rPr>
          <w:rFonts w:ascii="Myriad Pro" w:hAnsi="Myriad Pro" w:cs="Arial"/>
          <w:sz w:val="20"/>
          <w:szCs w:val="20"/>
        </w:rPr>
        <w:t>PLN</w:t>
      </w:r>
      <w:r w:rsidRPr="00DE1F41">
        <w:rPr>
          <w:rFonts w:ascii="Myriad Pro" w:hAnsi="Myriad Pro" w:cs="Arial"/>
          <w:sz w:val="20"/>
          <w:szCs w:val="20"/>
        </w:rPr>
        <w:t xml:space="preserve"> (do dwóch miejsc po przecinku) i w zależności od tego czy podatek VAT jest kwalifikowalny, zgodnie z zapisami w sekcji II, kwoty podawane są z podatkiem VAT lub bez</w:t>
      </w:r>
      <w:r w:rsidR="00C67FB9" w:rsidRPr="00DE1F41">
        <w:rPr>
          <w:rFonts w:ascii="Myriad Pro" w:hAnsi="Myriad Pro" w:cs="Arial"/>
          <w:sz w:val="20"/>
          <w:szCs w:val="20"/>
        </w:rPr>
        <w:t>.</w:t>
      </w:r>
      <w:r w:rsidRPr="00DE1F41">
        <w:rPr>
          <w:rFonts w:ascii="Myriad Pro" w:hAnsi="Myriad Pro" w:cs="Arial"/>
          <w:sz w:val="20"/>
          <w:szCs w:val="20"/>
        </w:rPr>
        <w:t xml:space="preserve"> </w:t>
      </w:r>
      <w:r w:rsidR="00E30E22" w:rsidRPr="00DE1F41">
        <w:rPr>
          <w:rFonts w:ascii="Myriad Pro" w:hAnsi="Myriad Pro" w:cs="Arial"/>
          <w:sz w:val="20"/>
          <w:szCs w:val="20"/>
        </w:rPr>
        <w:t>Jeśli istnieje możliwość odzyskania podatku VAT wówczas wydatki w</w:t>
      </w:r>
      <w:r w:rsidR="007A3E43" w:rsidRPr="00DE1F41">
        <w:rPr>
          <w:rFonts w:ascii="Myriad Pro" w:hAnsi="Myriad Pro" w:cs="Arial"/>
          <w:sz w:val="20"/>
          <w:szCs w:val="20"/>
        </w:rPr>
        <w:t> </w:t>
      </w:r>
      <w:r w:rsidR="00201CA5">
        <w:rPr>
          <w:rFonts w:ascii="Myriad Pro" w:hAnsi="Myriad Pro" w:cs="Arial"/>
          <w:sz w:val="20"/>
          <w:szCs w:val="20"/>
        </w:rPr>
        <w:t>P</w:t>
      </w:r>
      <w:r w:rsidR="00E30E22" w:rsidRPr="00DE1F41">
        <w:rPr>
          <w:rFonts w:ascii="Myriad Pro" w:hAnsi="Myriad Pro" w:cs="Arial"/>
          <w:sz w:val="20"/>
          <w:szCs w:val="20"/>
        </w:rPr>
        <w:t>rojekcie należy wskazać w kwotach netto</w:t>
      </w:r>
      <w:r w:rsidR="00201CA5">
        <w:rPr>
          <w:rFonts w:ascii="Myriad Pro" w:hAnsi="Myriad Pro" w:cs="Arial"/>
          <w:sz w:val="20"/>
          <w:szCs w:val="20"/>
        </w:rPr>
        <w:t xml:space="preserve"> (w przypadku wystąpienia pomocy publicznej)</w:t>
      </w:r>
      <w:r w:rsidR="00E30E22" w:rsidRPr="00DE1F41">
        <w:rPr>
          <w:rFonts w:ascii="Myriad Pro" w:hAnsi="Myriad Pro" w:cs="Arial"/>
          <w:sz w:val="20"/>
          <w:szCs w:val="20"/>
        </w:rPr>
        <w:t>.</w:t>
      </w:r>
    </w:p>
    <w:p w14:paraId="7AFF8D1C" w14:textId="1AD5C88B" w:rsidR="00175F46"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Dofinansowanie </w:t>
      </w:r>
      <w:r w:rsidR="005679A4" w:rsidRPr="00DE1F41">
        <w:rPr>
          <w:rFonts w:ascii="Myriad Pro" w:hAnsi="Myriad Pro" w:cs="Arial"/>
          <w:sz w:val="20"/>
          <w:szCs w:val="20"/>
        </w:rPr>
        <w:t>– należy wpisać wartość w PLN – dofinansowanie stanowi maksymaln</w:t>
      </w:r>
      <w:r w:rsidR="0022780A" w:rsidRPr="00DE1F41">
        <w:rPr>
          <w:rFonts w:ascii="Myriad Pro" w:hAnsi="Myriad Pro" w:cs="Arial"/>
          <w:sz w:val="20"/>
          <w:szCs w:val="20"/>
        </w:rPr>
        <w:t>ą</w:t>
      </w:r>
      <w:r w:rsidR="005679A4" w:rsidRPr="00DE1F41">
        <w:rPr>
          <w:rFonts w:ascii="Myriad Pro" w:hAnsi="Myriad Pro" w:cs="Arial"/>
          <w:sz w:val="20"/>
          <w:szCs w:val="20"/>
        </w:rPr>
        <w:t xml:space="preserve"> wartość środków jakie można otrzymać</w:t>
      </w:r>
      <w:r w:rsidR="0018015E" w:rsidRPr="00DE1F41">
        <w:rPr>
          <w:rFonts w:ascii="Myriad Pro" w:hAnsi="Myriad Pro" w:cs="Arial"/>
          <w:sz w:val="20"/>
          <w:szCs w:val="20"/>
        </w:rPr>
        <w:t xml:space="preserve">: </w:t>
      </w:r>
      <w:r w:rsidR="0018015E" w:rsidRPr="00A65D97">
        <w:rPr>
          <w:rFonts w:ascii="Myriad Pro" w:hAnsi="Myriad Pro" w:cs="Arial"/>
          <w:b/>
          <w:sz w:val="20"/>
          <w:szCs w:val="20"/>
        </w:rPr>
        <w:t>środki EFS+ i BP.</w:t>
      </w:r>
    </w:p>
    <w:p w14:paraId="43D0FCCC" w14:textId="6C79EB28" w:rsidR="00175F46" w:rsidRPr="0058093C" w:rsidRDefault="00175F46" w:rsidP="002A153E">
      <w:pPr>
        <w:spacing w:before="120" w:after="120" w:line="271" w:lineRule="auto"/>
        <w:jc w:val="both"/>
        <w:rPr>
          <w:rFonts w:ascii="Myriad Pro" w:hAnsi="Myriad Pro" w:cs="Arial"/>
          <w:sz w:val="20"/>
          <w:szCs w:val="20"/>
        </w:rPr>
      </w:pPr>
      <w:r w:rsidRPr="0058093C">
        <w:rPr>
          <w:rFonts w:ascii="Myriad Pro" w:hAnsi="Myriad Pro" w:cs="Arial"/>
          <w:sz w:val="20"/>
          <w:szCs w:val="20"/>
        </w:rPr>
        <w:t xml:space="preserve">Jeśli planujesz wnieść wkład własny w ramach danego wydatku, odpowiednio pomniejsz wartość tego wydatku w polu dofinansowanie. </w:t>
      </w:r>
    </w:p>
    <w:p w14:paraId="2225D4E8" w14:textId="01ACE378" w:rsidR="00325975" w:rsidRPr="00005A4A" w:rsidRDefault="00DB7B04" w:rsidP="002A153E">
      <w:pPr>
        <w:spacing w:before="120" w:after="120" w:line="271" w:lineRule="auto"/>
        <w:jc w:val="both"/>
        <w:rPr>
          <w:rFonts w:ascii="Myriad Pro" w:hAnsi="Myriad Pro" w:cs="Arial"/>
          <w:b/>
          <w:sz w:val="20"/>
          <w:szCs w:val="20"/>
          <w:u w:val="single"/>
        </w:rPr>
      </w:pPr>
      <w:r w:rsidRPr="00DE1F41">
        <w:rPr>
          <w:rFonts w:ascii="Myriad Pro" w:hAnsi="Myriad Pro" w:cs="Arial"/>
          <w:b/>
          <w:sz w:val="20"/>
          <w:szCs w:val="20"/>
        </w:rPr>
        <w:t xml:space="preserve">Limity </w:t>
      </w:r>
      <w:r w:rsidRPr="00DE1F41">
        <w:rPr>
          <w:rFonts w:ascii="Myriad Pro" w:hAnsi="Myriad Pro" w:cs="Arial"/>
          <w:sz w:val="20"/>
          <w:szCs w:val="20"/>
        </w:rPr>
        <w:t>– należy wybrać z listy rozwijanej jakimi limitami zostanie objęty wydatek</w:t>
      </w:r>
      <w:r w:rsidR="000F0E55" w:rsidRPr="00DE1F41">
        <w:rPr>
          <w:rFonts w:ascii="Myriad Pro" w:hAnsi="Myriad Pro" w:cs="Arial"/>
          <w:sz w:val="20"/>
          <w:szCs w:val="20"/>
        </w:rPr>
        <w:t xml:space="preserve">. </w:t>
      </w:r>
      <w:r w:rsidR="00F04373" w:rsidRPr="00825A47">
        <w:rPr>
          <w:rFonts w:ascii="Myriad Pro" w:hAnsi="Myriad Pro" w:cs="Arial"/>
          <w:b/>
          <w:sz w:val="20"/>
          <w:szCs w:val="20"/>
        </w:rPr>
        <w:t>Jeżeli w budżecie projektu założono wydatki związane z cross-</w:t>
      </w:r>
      <w:proofErr w:type="spellStart"/>
      <w:r w:rsidR="00F04373" w:rsidRPr="00825A47">
        <w:rPr>
          <w:rFonts w:ascii="Myriad Pro" w:hAnsi="Myriad Pro" w:cs="Arial"/>
          <w:b/>
          <w:sz w:val="20"/>
          <w:szCs w:val="20"/>
        </w:rPr>
        <w:t>financingiem</w:t>
      </w:r>
      <w:proofErr w:type="spellEnd"/>
      <w:r w:rsidR="00F04373" w:rsidRPr="00825A47">
        <w:rPr>
          <w:rFonts w:ascii="Myriad Pro" w:hAnsi="Myriad Pro" w:cs="Arial"/>
          <w:b/>
          <w:sz w:val="20"/>
          <w:szCs w:val="20"/>
        </w:rPr>
        <w:t xml:space="preserve"> </w:t>
      </w:r>
      <w:r w:rsidR="00F04373" w:rsidRPr="00825A47">
        <w:rPr>
          <w:rFonts w:ascii="Myriad Pro" w:hAnsi="Myriad Pro" w:cs="Arial"/>
          <w:b/>
          <w:sz w:val="20"/>
          <w:szCs w:val="20"/>
          <w:u w:val="single"/>
        </w:rPr>
        <w:t xml:space="preserve">należy wskazać limit cross- </w:t>
      </w:r>
      <w:proofErr w:type="spellStart"/>
      <w:r w:rsidR="00F04373" w:rsidRPr="00825A47">
        <w:rPr>
          <w:rFonts w:ascii="Myriad Pro" w:hAnsi="Myriad Pro" w:cs="Arial"/>
          <w:b/>
          <w:sz w:val="20"/>
          <w:szCs w:val="20"/>
          <w:u w:val="single"/>
        </w:rPr>
        <w:t>financing</w:t>
      </w:r>
      <w:proofErr w:type="spellEnd"/>
      <w:r w:rsidR="00F04373" w:rsidRPr="00825A47">
        <w:rPr>
          <w:rFonts w:ascii="Myriad Pro" w:hAnsi="Myriad Pro" w:cs="Arial"/>
          <w:b/>
          <w:sz w:val="20"/>
          <w:szCs w:val="20"/>
          <w:u w:val="single"/>
        </w:rPr>
        <w:t>.</w:t>
      </w:r>
      <w:r w:rsidR="00F04373">
        <w:rPr>
          <w:rFonts w:ascii="Myriad Pro" w:hAnsi="Myriad Pro" w:cs="Arial"/>
          <w:b/>
          <w:sz w:val="20"/>
          <w:szCs w:val="20"/>
          <w:u w:val="single"/>
        </w:rPr>
        <w:t xml:space="preserve"> </w:t>
      </w:r>
    </w:p>
    <w:p w14:paraId="4267214F" w14:textId="0967045C" w:rsidR="007B2FFB" w:rsidRDefault="00232FAC" w:rsidP="002A153E">
      <w:pPr>
        <w:pStyle w:val="Akapitzlist"/>
        <w:spacing w:before="120" w:after="120" w:line="271" w:lineRule="auto"/>
        <w:ind w:left="0"/>
        <w:contextualSpacing w:val="0"/>
        <w:jc w:val="both"/>
        <w:rPr>
          <w:rStyle w:val="Odwoaniedokomentarza"/>
          <w:rFonts w:ascii="Myriad Pro" w:hAnsi="Myriad Pro" w:cs="Arial"/>
          <w:sz w:val="20"/>
          <w:szCs w:val="20"/>
        </w:rPr>
      </w:pPr>
      <w:r w:rsidRPr="00325975">
        <w:rPr>
          <w:rFonts w:ascii="Myriad Pro" w:hAnsi="Myriad Pro" w:cs="Arial"/>
          <w:sz w:val="20"/>
          <w:szCs w:val="20"/>
        </w:rPr>
        <w:t xml:space="preserve">Jeżeli konkretny wydatek nie jest objęty żadnym z limitów, nie wybierasz żadnego pola </w:t>
      </w:r>
      <w:proofErr w:type="spellStart"/>
      <w:r w:rsidRPr="00325975">
        <w:rPr>
          <w:rFonts w:ascii="Myriad Pro" w:hAnsi="Myriad Pro" w:cs="Arial"/>
          <w:sz w:val="20"/>
          <w:szCs w:val="20"/>
        </w:rPr>
        <w:t>check-box</w:t>
      </w:r>
      <w:proofErr w:type="spellEnd"/>
      <w:r w:rsidR="009C3F54" w:rsidRPr="00325975">
        <w:rPr>
          <w:rFonts w:ascii="Myriad Pro" w:hAnsi="Myriad Pro" w:cs="Arial"/>
          <w:sz w:val="20"/>
          <w:szCs w:val="20"/>
        </w:rPr>
        <w:t xml:space="preserve">. </w:t>
      </w:r>
      <w:r w:rsidR="009C3F54" w:rsidRPr="00325975">
        <w:rPr>
          <w:rStyle w:val="Odwoaniedokomentarza"/>
          <w:rFonts w:ascii="Myriad Pro" w:hAnsi="Myriad Pro" w:cs="Arial"/>
          <w:sz w:val="20"/>
          <w:szCs w:val="20"/>
        </w:rPr>
        <w:t>Jeśli na etapie realizacji projektu, wystąpią wydatki objęte wskazanymi limitami, należy zaktualizować wniosek, wyodrębniając osobną pozycję objętą limitem.</w:t>
      </w:r>
    </w:p>
    <w:p w14:paraId="7BBDC8FB" w14:textId="6408EBCE" w:rsidR="007B2FFB" w:rsidRPr="007B2FFB" w:rsidRDefault="00AF186C" w:rsidP="002A153E">
      <w:pPr>
        <w:autoSpaceDE w:val="0"/>
        <w:autoSpaceDN w:val="0"/>
        <w:adjustRightInd w:val="0"/>
        <w:spacing w:after="0" w:line="276" w:lineRule="auto"/>
        <w:jc w:val="both"/>
        <w:rPr>
          <w:rFonts w:ascii="Myriad Pro" w:hAnsi="Myriad Pro" w:cs="Arial"/>
          <w:sz w:val="20"/>
          <w:szCs w:val="20"/>
        </w:rPr>
      </w:pPr>
      <w:r w:rsidRPr="00AF186C">
        <w:rPr>
          <w:rFonts w:ascii="Myriad Pro" w:hAnsi="Myriad Pro" w:cs="Arial"/>
          <w:b/>
          <w:sz w:val="20"/>
          <w:szCs w:val="20"/>
        </w:rPr>
        <w:t>Pami</w:t>
      </w:r>
      <w:r w:rsidR="001172C2">
        <w:rPr>
          <w:rFonts w:ascii="Myriad Pro" w:hAnsi="Myriad Pro" w:cs="Arial"/>
          <w:b/>
          <w:sz w:val="20"/>
          <w:szCs w:val="20"/>
        </w:rPr>
        <w:t>ę</w:t>
      </w:r>
      <w:r w:rsidRPr="00AF186C">
        <w:rPr>
          <w:rFonts w:ascii="Myriad Pro" w:hAnsi="Myriad Pro" w:cs="Arial"/>
          <w:b/>
          <w:sz w:val="20"/>
          <w:szCs w:val="20"/>
        </w:rPr>
        <w:t>taj:</w:t>
      </w:r>
      <w:r>
        <w:rPr>
          <w:rFonts w:ascii="Myriad Pro" w:hAnsi="Myriad Pro" w:cs="Arial"/>
          <w:sz w:val="20"/>
          <w:szCs w:val="20"/>
        </w:rPr>
        <w:t xml:space="preserve"> </w:t>
      </w:r>
      <w:r w:rsidR="007B2FFB" w:rsidRPr="00DE1F41">
        <w:rPr>
          <w:rFonts w:ascii="Myriad Pro" w:hAnsi="Myriad Pro" w:cs="Arial"/>
          <w:sz w:val="20"/>
          <w:szCs w:val="20"/>
        </w:rPr>
        <w:t xml:space="preserve">W przedmiotowym naborze nie przewiduje się udzielania pomocy publicznej/de </w:t>
      </w:r>
      <w:proofErr w:type="spellStart"/>
      <w:r w:rsidR="007B2FFB" w:rsidRPr="00DE1F41">
        <w:rPr>
          <w:rFonts w:ascii="Myriad Pro" w:hAnsi="Myriad Pro" w:cs="Arial"/>
          <w:sz w:val="20"/>
          <w:szCs w:val="20"/>
        </w:rPr>
        <w:t>minimis</w:t>
      </w:r>
      <w:proofErr w:type="spellEnd"/>
      <w:r w:rsidR="007B2FFB" w:rsidRPr="00DE1F41">
        <w:rPr>
          <w:rFonts w:ascii="Myriad Pro" w:hAnsi="Myriad Pro" w:cs="Arial"/>
          <w:sz w:val="20"/>
          <w:szCs w:val="20"/>
        </w:rPr>
        <w:t xml:space="preserve"> na pierwszym poziomie</w:t>
      </w:r>
      <w:r>
        <w:rPr>
          <w:rFonts w:ascii="Myriad Pro" w:hAnsi="Myriad Pro" w:cs="Arial"/>
          <w:sz w:val="20"/>
          <w:szCs w:val="20"/>
        </w:rPr>
        <w:t>.</w:t>
      </w:r>
    </w:p>
    <w:p w14:paraId="2CCAB70D" w14:textId="345D921C" w:rsidR="00CF2F85" w:rsidRPr="00200BFC" w:rsidRDefault="007B0DB9" w:rsidP="002A153E">
      <w:pPr>
        <w:spacing w:before="120" w:after="120" w:line="271" w:lineRule="auto"/>
        <w:jc w:val="both"/>
        <w:rPr>
          <w:rFonts w:ascii="Myriad Pro" w:hAnsi="Myriad Pro" w:cs="Arial"/>
          <w:sz w:val="20"/>
          <w:szCs w:val="20"/>
          <w:u w:val="single"/>
        </w:rPr>
      </w:pPr>
      <w:r w:rsidRPr="00DE1F41">
        <w:rPr>
          <w:rFonts w:ascii="Myriad Pro" w:hAnsi="Myriad Pro" w:cs="Arial"/>
          <w:b/>
          <w:sz w:val="20"/>
          <w:szCs w:val="20"/>
        </w:rPr>
        <w:t>Ważne!</w:t>
      </w:r>
      <w:r w:rsidRPr="00DE1F41">
        <w:rPr>
          <w:rFonts w:ascii="Myriad Pro" w:hAnsi="Myriad Pro" w:cs="Arial"/>
          <w:sz w:val="20"/>
          <w:szCs w:val="20"/>
        </w:rPr>
        <w:t xml:space="preserve"> Zgodnie ze zaktualizowanym podejściem co do sposobu wyliczania limitu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 xml:space="preserve"> w projekcie, </w:t>
      </w:r>
      <w:r w:rsidRPr="00200BFC">
        <w:rPr>
          <w:rFonts w:ascii="Myriad Pro" w:hAnsi="Myriad Pro" w:cs="Arial"/>
          <w:sz w:val="20"/>
          <w:szCs w:val="20"/>
          <w:u w:val="single"/>
        </w:rPr>
        <w:t>do limitu cross-</w:t>
      </w:r>
      <w:proofErr w:type="spellStart"/>
      <w:r w:rsidRPr="00200BFC">
        <w:rPr>
          <w:rFonts w:ascii="Myriad Pro" w:hAnsi="Myriad Pro" w:cs="Arial"/>
          <w:sz w:val="20"/>
          <w:szCs w:val="20"/>
          <w:u w:val="single"/>
        </w:rPr>
        <w:t>financingu</w:t>
      </w:r>
      <w:proofErr w:type="spellEnd"/>
      <w:r w:rsidRPr="00200BFC">
        <w:rPr>
          <w:rFonts w:ascii="Myriad Pro" w:hAnsi="Myriad Pro" w:cs="Arial"/>
          <w:sz w:val="20"/>
          <w:szCs w:val="20"/>
          <w:u w:val="single"/>
        </w:rPr>
        <w:t xml:space="preserve"> </w:t>
      </w:r>
      <w:r w:rsidR="0058093C" w:rsidRPr="00200BFC">
        <w:rPr>
          <w:rFonts w:ascii="Myriad Pro" w:hAnsi="Myriad Pro" w:cs="Arial"/>
          <w:sz w:val="20"/>
          <w:szCs w:val="20"/>
          <w:u w:val="single"/>
        </w:rPr>
        <w:t xml:space="preserve"> należy wliczyć sumę kosztów bezpośrednich oznaczonych jako koszty mieszczące się w limicie cross – </w:t>
      </w:r>
      <w:proofErr w:type="spellStart"/>
      <w:r w:rsidR="0058093C" w:rsidRPr="00200BFC">
        <w:rPr>
          <w:rFonts w:ascii="Myriad Pro" w:hAnsi="Myriad Pro" w:cs="Arial"/>
          <w:sz w:val="20"/>
          <w:szCs w:val="20"/>
          <w:u w:val="single"/>
        </w:rPr>
        <w:t>financingu</w:t>
      </w:r>
      <w:proofErr w:type="spellEnd"/>
      <w:r w:rsidR="0058093C" w:rsidRPr="00200BFC">
        <w:rPr>
          <w:rFonts w:ascii="Myriad Pro" w:hAnsi="Myriad Pro" w:cs="Arial"/>
          <w:sz w:val="20"/>
          <w:szCs w:val="20"/>
          <w:u w:val="single"/>
        </w:rPr>
        <w:t xml:space="preserve"> oraz </w:t>
      </w:r>
      <w:r w:rsidRPr="00200BFC">
        <w:rPr>
          <w:rFonts w:ascii="Myriad Pro" w:hAnsi="Myriad Pro" w:cs="Arial"/>
          <w:sz w:val="20"/>
          <w:szCs w:val="20"/>
          <w:u w:val="single"/>
        </w:rPr>
        <w:t>naliczone od tych kosztów koszty pośrednie</w:t>
      </w:r>
      <w:r w:rsidR="004C68CC" w:rsidRPr="00200BFC">
        <w:rPr>
          <w:rFonts w:ascii="Myriad Pro" w:hAnsi="Myriad Pro" w:cs="Arial"/>
          <w:sz w:val="20"/>
          <w:szCs w:val="20"/>
          <w:u w:val="single"/>
        </w:rPr>
        <w:t xml:space="preserve"> (w tym przypadku </w:t>
      </w:r>
      <w:proofErr w:type="spellStart"/>
      <w:r w:rsidR="004C68CC" w:rsidRPr="00200BFC">
        <w:rPr>
          <w:rFonts w:ascii="Myriad Pro" w:hAnsi="Myriad Pro" w:cs="Arial"/>
          <w:sz w:val="20"/>
          <w:szCs w:val="20"/>
          <w:u w:val="single"/>
        </w:rPr>
        <w:t>KZiA</w:t>
      </w:r>
      <w:proofErr w:type="spellEnd"/>
      <w:r w:rsidR="004C68CC" w:rsidRPr="00200BFC">
        <w:rPr>
          <w:rFonts w:ascii="Myriad Pro" w:hAnsi="Myriad Pro" w:cs="Arial"/>
          <w:sz w:val="20"/>
          <w:szCs w:val="20"/>
          <w:u w:val="single"/>
        </w:rPr>
        <w:t>)</w:t>
      </w:r>
      <w:r w:rsidR="0058093C" w:rsidRPr="00200BFC">
        <w:rPr>
          <w:rFonts w:ascii="Myriad Pro" w:hAnsi="Myriad Pro" w:cs="Arial"/>
          <w:sz w:val="20"/>
          <w:szCs w:val="20"/>
          <w:u w:val="single"/>
        </w:rPr>
        <w:t xml:space="preserve"> – zgodnie z przyjętą stawk</w:t>
      </w:r>
      <w:r w:rsidR="00281B81" w:rsidRPr="00200BFC">
        <w:rPr>
          <w:rFonts w:ascii="Myriad Pro" w:hAnsi="Myriad Pro" w:cs="Arial"/>
          <w:sz w:val="20"/>
          <w:szCs w:val="20"/>
          <w:u w:val="single"/>
        </w:rPr>
        <w:t>ą</w:t>
      </w:r>
      <w:r w:rsidR="0058093C" w:rsidRPr="00200BFC">
        <w:rPr>
          <w:rFonts w:ascii="Myriad Pro" w:hAnsi="Myriad Pro" w:cs="Arial"/>
          <w:sz w:val="20"/>
          <w:szCs w:val="20"/>
          <w:u w:val="single"/>
        </w:rPr>
        <w:t xml:space="preserve"> ryczałtową</w:t>
      </w:r>
      <w:r w:rsidRPr="00200BFC">
        <w:rPr>
          <w:rFonts w:ascii="Myriad Pro" w:hAnsi="Myriad Pro" w:cs="Arial"/>
          <w:sz w:val="20"/>
          <w:szCs w:val="20"/>
          <w:u w:val="single"/>
        </w:rPr>
        <w:t>.</w:t>
      </w:r>
      <w:r w:rsidR="0058093C" w:rsidRPr="00200BFC">
        <w:rPr>
          <w:rFonts w:ascii="Myriad Pro" w:hAnsi="Myriad Pro" w:cs="Arial"/>
          <w:sz w:val="20"/>
          <w:szCs w:val="20"/>
          <w:u w:val="single"/>
        </w:rPr>
        <w:t xml:space="preserve"> </w:t>
      </w:r>
    </w:p>
    <w:p w14:paraId="2D5ACE7A" w14:textId="027FAEE0" w:rsidR="00365D05" w:rsidRPr="00365D05" w:rsidRDefault="007B0DB9" w:rsidP="00365D05">
      <w:pPr>
        <w:spacing w:before="120" w:after="120" w:line="271" w:lineRule="auto"/>
        <w:jc w:val="both"/>
        <w:rPr>
          <w:rFonts w:ascii="Myriad Pro" w:hAnsi="Myriad Pro" w:cs="Arial"/>
          <w:b/>
          <w:sz w:val="20"/>
          <w:szCs w:val="20"/>
        </w:rPr>
      </w:pPr>
      <w:r w:rsidRPr="0058093C">
        <w:rPr>
          <w:rFonts w:ascii="Myriad Pro" w:hAnsi="Myriad Pro" w:cs="Arial"/>
          <w:b/>
          <w:sz w:val="20"/>
          <w:szCs w:val="20"/>
        </w:rPr>
        <w:t>Przykład aktualnego sposobu wyliczania limitu cross-</w:t>
      </w:r>
      <w:proofErr w:type="spellStart"/>
      <w:r w:rsidRPr="0058093C">
        <w:rPr>
          <w:rFonts w:ascii="Myriad Pro" w:hAnsi="Myriad Pro" w:cs="Arial"/>
          <w:b/>
          <w:sz w:val="20"/>
          <w:szCs w:val="20"/>
        </w:rPr>
        <w:t>financingu</w:t>
      </w:r>
      <w:proofErr w:type="spellEnd"/>
      <w:r w:rsidRPr="0058093C">
        <w:rPr>
          <w:rFonts w:ascii="Myriad Pro" w:hAnsi="Myriad Pro" w:cs="Arial"/>
          <w:b/>
          <w:sz w:val="20"/>
          <w:szCs w:val="20"/>
        </w:rPr>
        <w:t xml:space="preserve"> w projekcie:</w:t>
      </w:r>
    </w:p>
    <w:p w14:paraId="3A9D1354" w14:textId="4E210E14" w:rsidR="007B0DB9" w:rsidRPr="00AD5B6A" w:rsidRDefault="007B0DB9" w:rsidP="00AD5B6A">
      <w:pPr>
        <w:spacing w:line="264" w:lineRule="auto"/>
        <w:jc w:val="both"/>
        <w:rPr>
          <w:rFonts w:ascii="Myriad Pro" w:hAnsi="Myriad Pro" w:cs="Arial"/>
          <w:sz w:val="20"/>
          <w:szCs w:val="20"/>
        </w:rPr>
      </w:pPr>
      <w:r w:rsidRPr="00AD5B6A">
        <w:rPr>
          <w:rFonts w:ascii="Myriad Pro" w:hAnsi="Myriad Pro" w:cs="Arial"/>
          <w:sz w:val="20"/>
          <w:szCs w:val="20"/>
        </w:rPr>
        <w:t xml:space="preserve">wartość wydatków kwalifikowalnych projektu:  </w:t>
      </w:r>
      <w:r w:rsidR="00A873F6" w:rsidRPr="00AD5B6A">
        <w:rPr>
          <w:rFonts w:ascii="Myriad Pro" w:hAnsi="Myriad Pro" w:cs="Arial"/>
          <w:sz w:val="20"/>
          <w:szCs w:val="20"/>
        </w:rPr>
        <w:t>7</w:t>
      </w:r>
      <w:r w:rsidR="00AF30C2" w:rsidRPr="00AD5B6A">
        <w:rPr>
          <w:rFonts w:ascii="Myriad Pro" w:hAnsi="Myriad Pro" w:cs="Arial"/>
          <w:sz w:val="20"/>
          <w:szCs w:val="20"/>
        </w:rPr>
        <w:t xml:space="preserve">00 </w:t>
      </w:r>
      <w:r w:rsidRPr="00AD5B6A">
        <w:rPr>
          <w:rFonts w:ascii="Myriad Pro" w:hAnsi="Myriad Pro" w:cs="Arial"/>
          <w:sz w:val="20"/>
          <w:szCs w:val="20"/>
        </w:rPr>
        <w:t xml:space="preserve">000 zł </w:t>
      </w:r>
      <w:r w:rsidR="00AD5B6A" w:rsidRPr="00AD5B6A">
        <w:rPr>
          <w:rFonts w:ascii="Myriad Pro" w:hAnsi="Myriad Pro" w:cs="Arial"/>
          <w:sz w:val="20"/>
          <w:szCs w:val="20"/>
        </w:rPr>
        <w:t>(</w:t>
      </w:r>
      <w:r w:rsidR="00AD5B6A">
        <w:rPr>
          <w:rFonts w:ascii="Myriad Pro" w:hAnsi="Myriad Pro" w:cs="Arial"/>
          <w:sz w:val="20"/>
          <w:szCs w:val="20"/>
        </w:rPr>
        <w:t>k</w:t>
      </w:r>
      <w:r w:rsidR="00AD5B6A" w:rsidRPr="00AD5B6A">
        <w:rPr>
          <w:rFonts w:ascii="Myriad Pro" w:hAnsi="Myriad Pro" w:cs="Arial"/>
          <w:sz w:val="20"/>
          <w:szCs w:val="20"/>
        </w:rPr>
        <w:t>oszty bezpośrednie</w:t>
      </w:r>
      <w:r w:rsidR="00AD5B6A">
        <w:rPr>
          <w:rFonts w:ascii="Myriad Pro" w:hAnsi="Myriad Pro" w:cs="Arial"/>
          <w:sz w:val="20"/>
          <w:szCs w:val="20"/>
        </w:rPr>
        <w:t xml:space="preserve"> 560 000 zł </w:t>
      </w:r>
      <w:r w:rsidR="00AD5B6A" w:rsidRPr="00AD5B6A">
        <w:rPr>
          <w:rFonts w:ascii="Myriad Pro" w:hAnsi="Myriad Pro" w:cs="Arial"/>
          <w:sz w:val="20"/>
          <w:szCs w:val="20"/>
        </w:rPr>
        <w:t xml:space="preserve"> + koszty pośrednie</w:t>
      </w:r>
      <w:r w:rsidR="00AC5943">
        <w:rPr>
          <w:rFonts w:ascii="Myriad Pro" w:hAnsi="Myriad Pro" w:cs="Arial"/>
          <w:sz w:val="20"/>
          <w:szCs w:val="20"/>
        </w:rPr>
        <w:t xml:space="preserve"> stanowiące 25 % kosztów bezpośrednich tj.</w:t>
      </w:r>
      <w:r w:rsidR="00AD5B6A">
        <w:rPr>
          <w:rFonts w:ascii="Myriad Pro" w:hAnsi="Myriad Pro" w:cs="Arial"/>
          <w:sz w:val="20"/>
          <w:szCs w:val="20"/>
        </w:rPr>
        <w:t xml:space="preserve"> 140 000 zł</w:t>
      </w:r>
      <w:r w:rsidR="00AD5B6A" w:rsidRPr="00AD5B6A">
        <w:rPr>
          <w:rFonts w:ascii="Myriad Pro" w:hAnsi="Myriad Pro" w:cs="Arial"/>
          <w:sz w:val="20"/>
          <w:szCs w:val="20"/>
        </w:rPr>
        <w:t>)</w:t>
      </w:r>
    </w:p>
    <w:p w14:paraId="0805F129" w14:textId="6525F000" w:rsidR="00365D05" w:rsidRPr="00AD5B6A" w:rsidRDefault="00927A43" w:rsidP="00AD5B6A">
      <w:pPr>
        <w:spacing w:line="264" w:lineRule="auto"/>
        <w:jc w:val="both"/>
        <w:rPr>
          <w:rFonts w:ascii="Myriad Pro" w:hAnsi="Myriad Pro" w:cs="Arial"/>
          <w:sz w:val="20"/>
          <w:szCs w:val="20"/>
        </w:rPr>
      </w:pPr>
      <w:r w:rsidRPr="00AD5B6A">
        <w:rPr>
          <w:rFonts w:ascii="Myriad Pro" w:hAnsi="Myriad Pro" w:cs="Arial"/>
          <w:sz w:val="20"/>
          <w:szCs w:val="20"/>
        </w:rPr>
        <w:t>limit cross-</w:t>
      </w:r>
      <w:proofErr w:type="spellStart"/>
      <w:r w:rsidRPr="00AD5B6A">
        <w:rPr>
          <w:rFonts w:ascii="Myriad Pro" w:hAnsi="Myriad Pro" w:cs="Arial"/>
          <w:sz w:val="20"/>
          <w:szCs w:val="20"/>
        </w:rPr>
        <w:t>financingu</w:t>
      </w:r>
      <w:proofErr w:type="spellEnd"/>
      <w:r w:rsidRPr="00AD5B6A">
        <w:rPr>
          <w:rFonts w:ascii="Myriad Pro" w:hAnsi="Myriad Pro" w:cs="Arial"/>
          <w:sz w:val="20"/>
          <w:szCs w:val="20"/>
        </w:rPr>
        <w:t xml:space="preserve"> </w:t>
      </w:r>
      <w:r w:rsidR="0063555A" w:rsidRPr="00AD5B6A">
        <w:rPr>
          <w:rFonts w:ascii="Myriad Pro" w:hAnsi="Myriad Pro" w:cs="Arial"/>
          <w:sz w:val="20"/>
          <w:szCs w:val="20"/>
        </w:rPr>
        <w:t>(</w:t>
      </w:r>
      <w:r w:rsidR="00365D05" w:rsidRPr="00AD5B6A">
        <w:rPr>
          <w:rFonts w:ascii="Myriad Pro" w:hAnsi="Myriad Pro" w:cs="Arial"/>
          <w:sz w:val="20"/>
          <w:szCs w:val="20"/>
        </w:rPr>
        <w:t>CF</w:t>
      </w:r>
      <w:r w:rsidR="0063555A" w:rsidRPr="00AD5B6A">
        <w:rPr>
          <w:rFonts w:ascii="Myriad Pro" w:hAnsi="Myriad Pro" w:cs="Arial"/>
          <w:sz w:val="20"/>
          <w:szCs w:val="20"/>
        </w:rPr>
        <w:t>)</w:t>
      </w:r>
      <w:r w:rsidR="00AD5B6A">
        <w:rPr>
          <w:rFonts w:ascii="Myriad Pro" w:hAnsi="Myriad Pro" w:cs="Arial"/>
          <w:sz w:val="20"/>
          <w:szCs w:val="20"/>
        </w:rPr>
        <w:t xml:space="preserve">– </w:t>
      </w:r>
      <w:r w:rsidR="00AD5B6A" w:rsidRPr="00AD5B6A">
        <w:rPr>
          <w:rFonts w:ascii="Myriad Pro" w:hAnsi="Myriad Pro" w:cs="Arial"/>
          <w:b/>
          <w:color w:val="FF0000"/>
          <w:sz w:val="20"/>
          <w:szCs w:val="20"/>
        </w:rPr>
        <w:t>20 %</w:t>
      </w:r>
      <w:r w:rsidR="00AD5B6A">
        <w:rPr>
          <w:rFonts w:ascii="Myriad Pro" w:hAnsi="Myriad Pro" w:cs="Arial"/>
          <w:sz w:val="20"/>
          <w:szCs w:val="20"/>
        </w:rPr>
        <w:t xml:space="preserve"> tj.</w:t>
      </w:r>
      <w:r w:rsidRPr="00AD5B6A">
        <w:rPr>
          <w:rFonts w:ascii="Myriad Pro" w:hAnsi="Myriad Pro" w:cs="Arial"/>
          <w:sz w:val="20"/>
          <w:szCs w:val="20"/>
        </w:rPr>
        <w:t xml:space="preserve"> </w:t>
      </w:r>
      <w:r w:rsidR="00AD5B6A" w:rsidRPr="00AD5B6A">
        <w:rPr>
          <w:rFonts w:ascii="Myriad Pro" w:hAnsi="Myriad Pro" w:cs="Arial"/>
          <w:sz w:val="20"/>
          <w:szCs w:val="20"/>
        </w:rPr>
        <w:t>700</w:t>
      </w:r>
      <w:r w:rsidR="00AD5B6A">
        <w:rPr>
          <w:rFonts w:ascii="Myriad Pro" w:hAnsi="Myriad Pro" w:cs="Arial"/>
          <w:sz w:val="20"/>
          <w:szCs w:val="20"/>
        </w:rPr>
        <w:t> </w:t>
      </w:r>
      <w:r w:rsidR="00AD5B6A" w:rsidRPr="00AD5B6A">
        <w:rPr>
          <w:rFonts w:ascii="Myriad Pro" w:hAnsi="Myriad Pro" w:cs="Arial"/>
          <w:sz w:val="20"/>
          <w:szCs w:val="20"/>
        </w:rPr>
        <w:t>000</w:t>
      </w:r>
      <w:r w:rsidR="00AD5B6A">
        <w:rPr>
          <w:rFonts w:ascii="Myriad Pro" w:hAnsi="Myriad Pro" w:cs="Arial"/>
          <w:sz w:val="20"/>
          <w:szCs w:val="20"/>
        </w:rPr>
        <w:t xml:space="preserve"> * 20%</w:t>
      </w:r>
      <w:r w:rsidR="00AF30C2" w:rsidRPr="00AD5B6A">
        <w:rPr>
          <w:rFonts w:ascii="Myriad Pro" w:hAnsi="Myriad Pro" w:cs="Arial"/>
          <w:sz w:val="20"/>
          <w:szCs w:val="20"/>
        </w:rPr>
        <w:t xml:space="preserve"> </w:t>
      </w:r>
      <w:r w:rsidR="00AD5B6A" w:rsidRPr="00AD5B6A">
        <w:rPr>
          <w:rFonts w:ascii="Myriad Pro" w:hAnsi="Myriad Pro" w:cs="Arial"/>
          <w:sz w:val="20"/>
          <w:szCs w:val="20"/>
        </w:rPr>
        <w:t>=</w:t>
      </w:r>
      <w:r w:rsidR="00AF30C2" w:rsidRPr="00AD5B6A">
        <w:rPr>
          <w:rFonts w:ascii="Myriad Pro" w:hAnsi="Myriad Pro" w:cs="Arial"/>
          <w:sz w:val="20"/>
          <w:szCs w:val="20"/>
        </w:rPr>
        <w:t xml:space="preserve"> </w:t>
      </w:r>
      <w:r w:rsidR="00AF30C2" w:rsidRPr="001172C2">
        <w:rPr>
          <w:rFonts w:ascii="Myriad Pro" w:hAnsi="Myriad Pro" w:cs="Arial"/>
          <w:b/>
          <w:color w:val="FF0000"/>
          <w:sz w:val="20"/>
          <w:szCs w:val="20"/>
        </w:rPr>
        <w:t>1</w:t>
      </w:r>
      <w:r w:rsidR="00A873F6" w:rsidRPr="001172C2">
        <w:rPr>
          <w:rFonts w:ascii="Myriad Pro" w:hAnsi="Myriad Pro" w:cs="Arial"/>
          <w:b/>
          <w:color w:val="FF0000"/>
          <w:sz w:val="20"/>
          <w:szCs w:val="20"/>
        </w:rPr>
        <w:t>4</w:t>
      </w:r>
      <w:r w:rsidR="00AF30C2" w:rsidRPr="001172C2">
        <w:rPr>
          <w:rFonts w:ascii="Myriad Pro" w:hAnsi="Myriad Pro" w:cs="Arial"/>
          <w:b/>
          <w:color w:val="FF0000"/>
          <w:sz w:val="20"/>
          <w:szCs w:val="20"/>
        </w:rPr>
        <w:t>0 000 zł</w:t>
      </w:r>
    </w:p>
    <w:p w14:paraId="7FA48093" w14:textId="033A1D20" w:rsidR="00365D05" w:rsidRPr="00AD5B6A" w:rsidRDefault="0058093C" w:rsidP="00AD5B6A">
      <w:pPr>
        <w:spacing w:line="264" w:lineRule="auto"/>
        <w:jc w:val="both"/>
        <w:rPr>
          <w:rFonts w:ascii="Myriad Pro" w:hAnsi="Myriad Pro" w:cs="Arial"/>
          <w:sz w:val="20"/>
          <w:szCs w:val="20"/>
        </w:rPr>
      </w:pPr>
      <w:r w:rsidRPr="00AD5B6A">
        <w:rPr>
          <w:rFonts w:ascii="Myriad Pro" w:hAnsi="Myriad Pro" w:cs="Arial"/>
          <w:sz w:val="20"/>
          <w:szCs w:val="20"/>
        </w:rPr>
        <w:t>stawka ryczałtowa</w:t>
      </w:r>
      <w:r w:rsidR="007B0DB9" w:rsidRPr="00AD5B6A">
        <w:rPr>
          <w:rFonts w:ascii="Myriad Pro" w:hAnsi="Myriad Pro" w:cs="Arial"/>
          <w:sz w:val="20"/>
          <w:szCs w:val="20"/>
        </w:rPr>
        <w:t xml:space="preserve"> </w:t>
      </w:r>
      <w:proofErr w:type="spellStart"/>
      <w:r w:rsidR="004C68CC" w:rsidRPr="00AD5B6A">
        <w:rPr>
          <w:rFonts w:ascii="Myriad Pro" w:hAnsi="Myriad Pro" w:cs="Arial"/>
          <w:sz w:val="20"/>
          <w:szCs w:val="20"/>
        </w:rPr>
        <w:t>KZiA</w:t>
      </w:r>
      <w:proofErr w:type="spellEnd"/>
      <w:r w:rsidR="001871EE">
        <w:rPr>
          <w:rFonts w:ascii="Myriad Pro" w:hAnsi="Myriad Pro" w:cs="Arial"/>
          <w:sz w:val="20"/>
          <w:szCs w:val="20"/>
        </w:rPr>
        <w:t xml:space="preserve"> (określonych dalej jako koszty pośrednie</w:t>
      </w:r>
      <w:r w:rsidR="004C68CC" w:rsidRPr="00AD5B6A">
        <w:rPr>
          <w:rFonts w:ascii="Myriad Pro" w:hAnsi="Myriad Pro" w:cs="Arial"/>
          <w:sz w:val="20"/>
          <w:szCs w:val="20"/>
        </w:rPr>
        <w:t>)</w:t>
      </w:r>
      <w:r w:rsidR="007B0DB9" w:rsidRPr="00AD5B6A">
        <w:rPr>
          <w:rFonts w:ascii="Myriad Pro" w:hAnsi="Myriad Pro" w:cs="Arial"/>
          <w:sz w:val="20"/>
          <w:szCs w:val="20"/>
        </w:rPr>
        <w:t>: 25%</w:t>
      </w:r>
    </w:p>
    <w:p w14:paraId="3B66DF97" w14:textId="11E1E938" w:rsidR="00365D05" w:rsidRPr="00AD5B6A" w:rsidRDefault="00794CB1" w:rsidP="00AD5B6A">
      <w:pPr>
        <w:spacing w:line="264" w:lineRule="auto"/>
        <w:jc w:val="both"/>
        <w:rPr>
          <w:rFonts w:ascii="Myriad Pro" w:hAnsi="Myriad Pro" w:cs="Arial"/>
          <w:sz w:val="20"/>
          <w:szCs w:val="20"/>
        </w:rPr>
      </w:pPr>
      <w:r w:rsidRPr="00AD5B6A">
        <w:rPr>
          <w:rFonts w:ascii="Myriad Pro" w:hAnsi="Myriad Pro" w:cs="Arial"/>
          <w:sz w:val="20"/>
          <w:szCs w:val="20"/>
        </w:rPr>
        <w:t xml:space="preserve">koszty bezpośrednie: </w:t>
      </w:r>
      <w:r w:rsidR="00A873F6" w:rsidRPr="00AD5B6A">
        <w:rPr>
          <w:rFonts w:ascii="Myriad Pro" w:hAnsi="Myriad Pro" w:cs="Arial"/>
          <w:sz w:val="20"/>
          <w:szCs w:val="20"/>
        </w:rPr>
        <w:t>560</w:t>
      </w:r>
      <w:r w:rsidRPr="00AD5B6A">
        <w:rPr>
          <w:rFonts w:ascii="Myriad Pro" w:hAnsi="Myriad Pro" w:cs="Arial"/>
          <w:sz w:val="20"/>
          <w:szCs w:val="20"/>
        </w:rPr>
        <w:t> 000 zł</w:t>
      </w:r>
      <w:r w:rsidR="00201CA5" w:rsidRPr="00AD5B6A">
        <w:rPr>
          <w:rFonts w:ascii="Myriad Pro" w:hAnsi="Myriad Pro" w:cs="Arial"/>
          <w:sz w:val="20"/>
          <w:szCs w:val="20"/>
        </w:rPr>
        <w:t xml:space="preserve">, </w:t>
      </w:r>
      <w:r w:rsidR="00927A43" w:rsidRPr="00AD5B6A">
        <w:rPr>
          <w:rFonts w:ascii="Myriad Pro" w:hAnsi="Myriad Pro" w:cs="Arial"/>
          <w:sz w:val="20"/>
          <w:szCs w:val="20"/>
        </w:rPr>
        <w:t>w tym</w:t>
      </w:r>
      <w:r w:rsidR="00201CA5" w:rsidRPr="00AD5B6A">
        <w:rPr>
          <w:rFonts w:ascii="Myriad Pro" w:hAnsi="Myriad Pro" w:cs="Arial"/>
          <w:sz w:val="20"/>
          <w:szCs w:val="20"/>
        </w:rPr>
        <w:t>:</w:t>
      </w:r>
      <w:r w:rsidR="00927A43" w:rsidRPr="00AD5B6A">
        <w:rPr>
          <w:rFonts w:ascii="Myriad Pro" w:hAnsi="Myriad Pro" w:cs="Arial"/>
          <w:sz w:val="20"/>
          <w:szCs w:val="20"/>
        </w:rPr>
        <w:t xml:space="preserve"> </w:t>
      </w:r>
    </w:p>
    <w:p w14:paraId="099C47EE" w14:textId="38083F48" w:rsidR="00714559" w:rsidRPr="00714559" w:rsidRDefault="00714559" w:rsidP="00714559">
      <w:pPr>
        <w:spacing w:line="264" w:lineRule="auto"/>
        <w:ind w:left="708"/>
        <w:jc w:val="both"/>
        <w:rPr>
          <w:rFonts w:ascii="Myriad Pro" w:hAnsi="Myriad Pro" w:cs="Arial"/>
          <w:sz w:val="20"/>
          <w:szCs w:val="20"/>
        </w:rPr>
      </w:pPr>
      <w:r>
        <w:rPr>
          <w:rFonts w:ascii="Myriad Pro" w:hAnsi="Myriad Pro" w:cs="Arial"/>
          <w:sz w:val="20"/>
          <w:szCs w:val="20"/>
        </w:rPr>
        <w:t xml:space="preserve">448 000 zł – </w:t>
      </w:r>
      <w:r w:rsidR="00400319">
        <w:rPr>
          <w:rFonts w:ascii="Myriad Pro" w:hAnsi="Myriad Pro" w:cs="Arial"/>
          <w:sz w:val="20"/>
          <w:szCs w:val="20"/>
        </w:rPr>
        <w:t xml:space="preserve">wyodrębnione </w:t>
      </w:r>
      <w:r>
        <w:rPr>
          <w:rFonts w:ascii="Myriad Pro" w:hAnsi="Myriad Pro" w:cs="Arial"/>
          <w:sz w:val="20"/>
          <w:szCs w:val="20"/>
        </w:rPr>
        <w:t xml:space="preserve">koszty bezpośrednie bez limitu CF tj. 560 000 zł – 112 000 zł </w:t>
      </w:r>
    </w:p>
    <w:p w14:paraId="3833849C" w14:textId="587EE6D1" w:rsidR="007A4323" w:rsidRDefault="007A4323" w:rsidP="00AD5B6A">
      <w:pPr>
        <w:spacing w:line="264" w:lineRule="auto"/>
        <w:ind w:left="708"/>
        <w:jc w:val="both"/>
        <w:rPr>
          <w:rFonts w:ascii="Myriad Pro" w:hAnsi="Myriad Pro" w:cs="Arial"/>
          <w:sz w:val="20"/>
          <w:szCs w:val="20"/>
        </w:rPr>
      </w:pPr>
      <w:r w:rsidRPr="00AD5B6A">
        <w:rPr>
          <w:rFonts w:ascii="Myriad Pro" w:hAnsi="Myriad Pro" w:cs="Arial"/>
          <w:b/>
          <w:color w:val="FF0000"/>
          <w:sz w:val="20"/>
          <w:szCs w:val="20"/>
        </w:rPr>
        <w:t xml:space="preserve">112 000 zł </w:t>
      </w:r>
      <w:r>
        <w:rPr>
          <w:rFonts w:ascii="Myriad Pro" w:hAnsi="Myriad Pro" w:cs="Arial"/>
          <w:sz w:val="20"/>
          <w:szCs w:val="20"/>
        </w:rPr>
        <w:t xml:space="preserve">– wyodrębnione </w:t>
      </w:r>
      <w:r w:rsidR="00AD5B6A">
        <w:rPr>
          <w:rFonts w:ascii="Myriad Pro" w:hAnsi="Myriad Pro" w:cs="Arial"/>
          <w:sz w:val="20"/>
          <w:szCs w:val="20"/>
        </w:rPr>
        <w:t>koszty bezpośrednie</w:t>
      </w:r>
      <w:r>
        <w:rPr>
          <w:rFonts w:ascii="Myriad Pro" w:hAnsi="Myriad Pro" w:cs="Arial"/>
          <w:sz w:val="20"/>
          <w:szCs w:val="20"/>
        </w:rPr>
        <w:t xml:space="preserve"> </w:t>
      </w:r>
      <w:r w:rsidR="00AD5B6A">
        <w:rPr>
          <w:rFonts w:ascii="Myriad Pro" w:hAnsi="Myriad Pro" w:cs="Arial"/>
          <w:sz w:val="20"/>
          <w:szCs w:val="20"/>
        </w:rPr>
        <w:t>mieszczące się w limicie</w:t>
      </w:r>
      <w:r>
        <w:rPr>
          <w:rFonts w:ascii="Myriad Pro" w:hAnsi="Myriad Pro" w:cs="Arial"/>
          <w:sz w:val="20"/>
          <w:szCs w:val="20"/>
        </w:rPr>
        <w:t xml:space="preserve"> CF tj. 560 000 zł * 20% </w:t>
      </w:r>
      <w:r w:rsidR="00AD5B6A">
        <w:rPr>
          <w:rFonts w:ascii="Myriad Pro" w:hAnsi="Myriad Pro" w:cs="Arial"/>
          <w:sz w:val="20"/>
          <w:szCs w:val="20"/>
        </w:rPr>
        <w:t>(limit</w:t>
      </w:r>
      <w:r w:rsidR="00714559">
        <w:rPr>
          <w:rFonts w:ascii="Myriad Pro" w:hAnsi="Myriad Pro" w:cs="Arial"/>
          <w:sz w:val="20"/>
          <w:szCs w:val="20"/>
        </w:rPr>
        <w:t xml:space="preserve"> </w:t>
      </w:r>
      <w:r w:rsidR="00AD5B6A">
        <w:rPr>
          <w:rFonts w:ascii="Myriad Pro" w:hAnsi="Myriad Pro" w:cs="Arial"/>
          <w:sz w:val="20"/>
          <w:szCs w:val="20"/>
        </w:rPr>
        <w:t>CF)</w:t>
      </w:r>
    </w:p>
    <w:p w14:paraId="1CD71503" w14:textId="4AE80861" w:rsidR="00AD5B6A" w:rsidRDefault="00927A43" w:rsidP="00AD5B6A">
      <w:pPr>
        <w:spacing w:line="264" w:lineRule="auto"/>
        <w:jc w:val="both"/>
        <w:rPr>
          <w:rFonts w:ascii="Myriad Pro" w:hAnsi="Myriad Pro" w:cs="Arial"/>
          <w:sz w:val="20"/>
          <w:szCs w:val="20"/>
        </w:rPr>
      </w:pPr>
      <w:r w:rsidRPr="00AD5B6A">
        <w:rPr>
          <w:rFonts w:ascii="Myriad Pro" w:hAnsi="Myriad Pro" w:cs="Arial"/>
          <w:sz w:val="20"/>
          <w:szCs w:val="20"/>
        </w:rPr>
        <w:t>koszty pośrednie (</w:t>
      </w:r>
      <w:proofErr w:type="spellStart"/>
      <w:r w:rsidRPr="00AD5B6A">
        <w:rPr>
          <w:rFonts w:ascii="Myriad Pro" w:hAnsi="Myriad Pro" w:cs="Arial"/>
          <w:sz w:val="20"/>
          <w:szCs w:val="20"/>
        </w:rPr>
        <w:t>KZiA</w:t>
      </w:r>
      <w:proofErr w:type="spellEnd"/>
      <w:r w:rsidRPr="00AD5B6A">
        <w:rPr>
          <w:rFonts w:ascii="Myriad Pro" w:hAnsi="Myriad Pro" w:cs="Arial"/>
          <w:sz w:val="20"/>
          <w:szCs w:val="20"/>
        </w:rPr>
        <w:t xml:space="preserve">): </w:t>
      </w:r>
      <w:r w:rsidR="00542CAC" w:rsidRPr="00AD5B6A">
        <w:rPr>
          <w:rFonts w:ascii="Myriad Pro" w:hAnsi="Myriad Pro" w:cs="Arial"/>
          <w:sz w:val="20"/>
          <w:szCs w:val="20"/>
        </w:rPr>
        <w:t>140</w:t>
      </w:r>
      <w:r w:rsidRPr="00AD5B6A">
        <w:rPr>
          <w:rFonts w:ascii="Myriad Pro" w:hAnsi="Myriad Pro" w:cs="Arial"/>
          <w:sz w:val="20"/>
          <w:szCs w:val="20"/>
        </w:rPr>
        <w:t xml:space="preserve"> 000 zł</w:t>
      </w:r>
      <w:r w:rsidR="00365D05" w:rsidRPr="00AD5B6A">
        <w:rPr>
          <w:rFonts w:ascii="Myriad Pro" w:hAnsi="Myriad Pro" w:cs="Arial"/>
          <w:sz w:val="20"/>
          <w:szCs w:val="20"/>
        </w:rPr>
        <w:t xml:space="preserve"> (25% KB)</w:t>
      </w:r>
      <w:r w:rsidR="00461353">
        <w:rPr>
          <w:rFonts w:ascii="Myriad Pro" w:hAnsi="Myriad Pro" w:cs="Arial"/>
          <w:sz w:val="20"/>
          <w:szCs w:val="20"/>
        </w:rPr>
        <w:t>,  w tym:</w:t>
      </w:r>
    </w:p>
    <w:p w14:paraId="5F361559" w14:textId="3D605B80" w:rsidR="00461353" w:rsidRDefault="00461353" w:rsidP="00461353">
      <w:pPr>
        <w:spacing w:line="264" w:lineRule="auto"/>
        <w:ind w:left="708"/>
        <w:jc w:val="both"/>
        <w:rPr>
          <w:rFonts w:ascii="Myriad Pro" w:hAnsi="Myriad Pro" w:cs="Arial"/>
          <w:sz w:val="20"/>
          <w:szCs w:val="20"/>
        </w:rPr>
      </w:pPr>
      <w:r>
        <w:rPr>
          <w:rFonts w:ascii="Myriad Pro" w:hAnsi="Myriad Pro" w:cs="Arial"/>
          <w:sz w:val="20"/>
          <w:szCs w:val="20"/>
        </w:rPr>
        <w:t>112000 zł  -</w:t>
      </w:r>
      <w:r w:rsidR="009E3A5C">
        <w:rPr>
          <w:rFonts w:ascii="Myriad Pro" w:hAnsi="Myriad Pro" w:cs="Arial"/>
          <w:sz w:val="20"/>
          <w:szCs w:val="20"/>
        </w:rPr>
        <w:t>wyodrębnione</w:t>
      </w:r>
      <w:r>
        <w:rPr>
          <w:rFonts w:ascii="Myriad Pro" w:hAnsi="Myriad Pro" w:cs="Arial"/>
          <w:sz w:val="20"/>
          <w:szCs w:val="20"/>
        </w:rPr>
        <w:t xml:space="preserve"> koszty pośrednie bez limitu CF</w:t>
      </w:r>
    </w:p>
    <w:p w14:paraId="12D877A1" w14:textId="5B0CCD5C" w:rsidR="007B0DB9" w:rsidRPr="00AD5B6A" w:rsidRDefault="00461353" w:rsidP="00461353">
      <w:pPr>
        <w:spacing w:line="264" w:lineRule="auto"/>
        <w:ind w:left="708"/>
        <w:jc w:val="both"/>
        <w:rPr>
          <w:rFonts w:ascii="Myriad Pro" w:hAnsi="Myriad Pro" w:cs="Arial"/>
          <w:sz w:val="20"/>
          <w:szCs w:val="20"/>
        </w:rPr>
      </w:pPr>
      <w:r w:rsidRPr="00461353">
        <w:rPr>
          <w:rFonts w:ascii="Myriad Pro" w:hAnsi="Myriad Pro" w:cs="Arial"/>
          <w:b/>
          <w:color w:val="FF0000"/>
          <w:sz w:val="20"/>
          <w:szCs w:val="20"/>
        </w:rPr>
        <w:t>28 000 zł</w:t>
      </w:r>
      <w:r w:rsidRPr="00461353">
        <w:rPr>
          <w:rFonts w:ascii="Myriad Pro" w:hAnsi="Myriad Pro" w:cs="Arial"/>
          <w:color w:val="FF0000"/>
          <w:sz w:val="20"/>
          <w:szCs w:val="20"/>
        </w:rPr>
        <w:t xml:space="preserve"> </w:t>
      </w:r>
      <w:r>
        <w:rPr>
          <w:rFonts w:ascii="Myriad Pro" w:hAnsi="Myriad Pro" w:cs="Arial"/>
          <w:sz w:val="20"/>
          <w:szCs w:val="20"/>
        </w:rPr>
        <w:t xml:space="preserve">– limit CF w ramach kosztów pośrednich: </w:t>
      </w:r>
      <w:r w:rsidR="00AD5B6A" w:rsidRPr="00AD5B6A">
        <w:rPr>
          <w:rFonts w:ascii="Myriad Pro" w:hAnsi="Myriad Pro" w:cs="Arial"/>
          <w:color w:val="000000" w:themeColor="text1"/>
          <w:sz w:val="20"/>
          <w:szCs w:val="20"/>
        </w:rPr>
        <w:t>koszty bezpośrednie mieszczące się w limicie CF</w:t>
      </w:r>
      <w:r w:rsidR="00201CA5" w:rsidRPr="00AD5B6A">
        <w:rPr>
          <w:rFonts w:ascii="Myriad Pro" w:hAnsi="Myriad Pro" w:cs="Arial"/>
          <w:color w:val="000000" w:themeColor="text1"/>
          <w:sz w:val="20"/>
          <w:szCs w:val="20"/>
        </w:rPr>
        <w:t xml:space="preserve"> * </w:t>
      </w:r>
      <w:r w:rsidR="00500176" w:rsidRPr="00AD5B6A">
        <w:rPr>
          <w:rFonts w:ascii="Myriad Pro" w:hAnsi="Myriad Pro" w:cs="Arial"/>
          <w:color w:val="000000" w:themeColor="text1"/>
          <w:sz w:val="20"/>
          <w:szCs w:val="20"/>
        </w:rPr>
        <w:t>stawka ryczałtowa</w:t>
      </w:r>
      <w:r w:rsidR="00AD5B6A" w:rsidRPr="00AD5B6A">
        <w:rPr>
          <w:rFonts w:ascii="Myriad Pro" w:hAnsi="Myriad Pro" w:cs="Arial"/>
          <w:color w:val="000000" w:themeColor="text1"/>
          <w:sz w:val="20"/>
          <w:szCs w:val="20"/>
        </w:rPr>
        <w:t xml:space="preserve"> tj. 112 000 zł * 25% = </w:t>
      </w:r>
      <w:r w:rsidR="00542CAC" w:rsidRPr="00DB3D2F">
        <w:rPr>
          <w:rFonts w:ascii="Myriad Pro" w:hAnsi="Myriad Pro" w:cs="Arial"/>
          <w:color w:val="000000" w:themeColor="text1"/>
          <w:sz w:val="20"/>
          <w:szCs w:val="20"/>
        </w:rPr>
        <w:t>28</w:t>
      </w:r>
      <w:r w:rsidR="00500176" w:rsidRPr="00DB3D2F">
        <w:rPr>
          <w:rFonts w:ascii="Myriad Pro" w:hAnsi="Myriad Pro" w:cs="Arial"/>
          <w:color w:val="000000" w:themeColor="text1"/>
          <w:sz w:val="20"/>
          <w:szCs w:val="20"/>
        </w:rPr>
        <w:t> 000 zł</w:t>
      </w:r>
      <w:r w:rsidR="00AD5B6A" w:rsidRPr="00DB3D2F">
        <w:rPr>
          <w:rFonts w:ascii="Myriad Pro" w:hAnsi="Myriad Pro" w:cs="Arial"/>
          <w:color w:val="000000" w:themeColor="text1"/>
          <w:sz w:val="20"/>
          <w:szCs w:val="20"/>
        </w:rPr>
        <w:t xml:space="preserve"> </w:t>
      </w:r>
    </w:p>
    <w:p w14:paraId="1572120A" w14:textId="3088EE90" w:rsidR="007B0DB9" w:rsidRPr="00DE1F41" w:rsidRDefault="007B0DB9" w:rsidP="002A153E">
      <w:pPr>
        <w:spacing w:line="264" w:lineRule="auto"/>
        <w:jc w:val="both"/>
        <w:rPr>
          <w:rFonts w:ascii="Myriad Pro" w:hAnsi="Myriad Pro" w:cs="Arial"/>
          <w:b/>
          <w:bCs/>
          <w:sz w:val="20"/>
          <w:szCs w:val="20"/>
        </w:rPr>
      </w:pPr>
      <w:r w:rsidRPr="00DE1F41">
        <w:rPr>
          <w:rFonts w:ascii="Myriad Pro" w:hAnsi="Myriad Pro" w:cs="Arial"/>
          <w:b/>
          <w:bCs/>
          <w:sz w:val="20"/>
          <w:szCs w:val="20"/>
        </w:rPr>
        <w:t>koszty wliczane do limitu cross-</w:t>
      </w:r>
      <w:proofErr w:type="spellStart"/>
      <w:r w:rsidRPr="00DE1F41">
        <w:rPr>
          <w:rFonts w:ascii="Myriad Pro" w:hAnsi="Myriad Pro" w:cs="Arial"/>
          <w:b/>
          <w:bCs/>
          <w:sz w:val="20"/>
          <w:szCs w:val="20"/>
        </w:rPr>
        <w:t>finanancingu</w:t>
      </w:r>
      <w:proofErr w:type="spellEnd"/>
      <w:r w:rsidRPr="00DE1F41">
        <w:rPr>
          <w:rFonts w:ascii="Myriad Pro" w:hAnsi="Myriad Pro" w:cs="Arial"/>
          <w:sz w:val="20"/>
          <w:szCs w:val="20"/>
        </w:rPr>
        <w:t xml:space="preserve">: </w:t>
      </w:r>
      <w:r w:rsidR="00BA0033" w:rsidRPr="00AD5B6A">
        <w:rPr>
          <w:rFonts w:ascii="Myriad Pro" w:hAnsi="Myriad Pro" w:cs="Arial"/>
          <w:color w:val="FF0000"/>
          <w:sz w:val="20"/>
          <w:szCs w:val="20"/>
        </w:rPr>
        <w:t>1</w:t>
      </w:r>
      <w:r w:rsidR="00304F70" w:rsidRPr="00AD5B6A">
        <w:rPr>
          <w:rFonts w:ascii="Myriad Pro" w:hAnsi="Myriad Pro" w:cs="Arial"/>
          <w:color w:val="FF0000"/>
          <w:sz w:val="20"/>
          <w:szCs w:val="20"/>
        </w:rPr>
        <w:t>12 000</w:t>
      </w:r>
      <w:r w:rsidRPr="00AD5B6A">
        <w:rPr>
          <w:rFonts w:ascii="Myriad Pro" w:hAnsi="Myriad Pro" w:cs="Arial"/>
          <w:color w:val="FF0000"/>
          <w:sz w:val="20"/>
          <w:szCs w:val="20"/>
        </w:rPr>
        <w:t xml:space="preserve"> zł </w:t>
      </w:r>
      <w:r w:rsidR="00512B29">
        <w:rPr>
          <w:rFonts w:ascii="Myriad Pro" w:hAnsi="Myriad Pro" w:cs="Arial"/>
          <w:sz w:val="20"/>
          <w:szCs w:val="20"/>
        </w:rPr>
        <w:t>(</w:t>
      </w:r>
      <w:r w:rsidR="001871EE">
        <w:rPr>
          <w:rFonts w:ascii="Myriad Pro" w:hAnsi="Myriad Pro" w:cs="Arial"/>
          <w:sz w:val="20"/>
          <w:szCs w:val="20"/>
        </w:rPr>
        <w:t xml:space="preserve">limit CF </w:t>
      </w:r>
      <w:r w:rsidR="00512B29">
        <w:rPr>
          <w:rFonts w:ascii="Myriad Pro" w:hAnsi="Myriad Pro" w:cs="Arial"/>
          <w:sz w:val="20"/>
          <w:szCs w:val="20"/>
        </w:rPr>
        <w:t xml:space="preserve">w ramach </w:t>
      </w:r>
      <w:r w:rsidR="00AD5B6A">
        <w:rPr>
          <w:rFonts w:ascii="Myriad Pro" w:hAnsi="Myriad Pro" w:cs="Arial"/>
          <w:sz w:val="20"/>
          <w:szCs w:val="20"/>
        </w:rPr>
        <w:t>kosztów bezpośrednich</w:t>
      </w:r>
      <w:r w:rsidR="00512B29">
        <w:rPr>
          <w:rFonts w:ascii="Myriad Pro" w:hAnsi="Myriad Pro" w:cs="Arial"/>
          <w:sz w:val="20"/>
          <w:szCs w:val="20"/>
        </w:rPr>
        <w:t>)</w:t>
      </w:r>
      <w:r w:rsidR="00400319">
        <w:rPr>
          <w:rFonts w:ascii="Myriad Pro" w:hAnsi="Myriad Pro" w:cs="Arial"/>
          <w:sz w:val="20"/>
          <w:szCs w:val="20"/>
        </w:rPr>
        <w:t xml:space="preserve"> </w:t>
      </w:r>
      <w:r w:rsidRPr="00DE1F41">
        <w:rPr>
          <w:rFonts w:ascii="Myriad Pro" w:hAnsi="Myriad Pro" w:cs="Arial"/>
          <w:sz w:val="20"/>
          <w:szCs w:val="20"/>
        </w:rPr>
        <w:t xml:space="preserve">+ </w:t>
      </w:r>
      <w:r w:rsidR="00304F70" w:rsidRPr="001172C2">
        <w:rPr>
          <w:rFonts w:ascii="Myriad Pro" w:hAnsi="Myriad Pro" w:cs="Arial"/>
          <w:b/>
          <w:color w:val="FF0000"/>
          <w:sz w:val="20"/>
          <w:szCs w:val="20"/>
        </w:rPr>
        <w:t>28</w:t>
      </w:r>
      <w:r w:rsidR="00BA0033" w:rsidRPr="001172C2">
        <w:rPr>
          <w:rFonts w:ascii="Myriad Pro" w:hAnsi="Myriad Pro" w:cs="Arial"/>
          <w:b/>
          <w:color w:val="FF0000"/>
          <w:sz w:val="20"/>
          <w:szCs w:val="20"/>
        </w:rPr>
        <w:t xml:space="preserve"> 000</w:t>
      </w:r>
      <w:r w:rsidRPr="001172C2">
        <w:rPr>
          <w:rFonts w:ascii="Myriad Pro" w:hAnsi="Myriad Pro" w:cs="Arial"/>
          <w:b/>
          <w:color w:val="FF0000"/>
          <w:sz w:val="20"/>
          <w:szCs w:val="20"/>
        </w:rPr>
        <w:t xml:space="preserve"> zł</w:t>
      </w:r>
      <w:r w:rsidR="00512B29" w:rsidRPr="001172C2">
        <w:rPr>
          <w:rFonts w:ascii="Myriad Pro" w:hAnsi="Myriad Pro" w:cs="Arial"/>
          <w:color w:val="FF0000"/>
          <w:sz w:val="20"/>
          <w:szCs w:val="20"/>
        </w:rPr>
        <w:t xml:space="preserve"> </w:t>
      </w:r>
      <w:r w:rsidR="00512B29">
        <w:rPr>
          <w:rFonts w:ascii="Myriad Pro" w:hAnsi="Myriad Pro" w:cs="Arial"/>
          <w:sz w:val="20"/>
          <w:szCs w:val="20"/>
        </w:rPr>
        <w:t>(</w:t>
      </w:r>
      <w:r w:rsidR="001871EE">
        <w:rPr>
          <w:rFonts w:ascii="Myriad Pro" w:hAnsi="Myriad Pro" w:cs="Arial"/>
          <w:sz w:val="20"/>
          <w:szCs w:val="20"/>
        </w:rPr>
        <w:t xml:space="preserve">limit CF </w:t>
      </w:r>
      <w:r w:rsidR="00512B29">
        <w:rPr>
          <w:rFonts w:ascii="Myriad Pro" w:hAnsi="Myriad Pro" w:cs="Arial"/>
          <w:sz w:val="20"/>
          <w:szCs w:val="20"/>
        </w:rPr>
        <w:t xml:space="preserve">w ramach </w:t>
      </w:r>
      <w:proofErr w:type="spellStart"/>
      <w:r w:rsidR="00512B29">
        <w:rPr>
          <w:rFonts w:ascii="Myriad Pro" w:hAnsi="Myriad Pro" w:cs="Arial"/>
          <w:sz w:val="20"/>
          <w:szCs w:val="20"/>
        </w:rPr>
        <w:t>KZiA</w:t>
      </w:r>
      <w:proofErr w:type="spellEnd"/>
      <w:r w:rsidR="00512B29">
        <w:rPr>
          <w:rFonts w:ascii="Myriad Pro" w:hAnsi="Myriad Pro" w:cs="Arial"/>
          <w:sz w:val="20"/>
          <w:szCs w:val="20"/>
        </w:rPr>
        <w:t>)</w:t>
      </w:r>
      <w:r w:rsidRPr="00DE1F41">
        <w:rPr>
          <w:rFonts w:ascii="Myriad Pro" w:hAnsi="Myriad Pro" w:cs="Arial"/>
          <w:sz w:val="20"/>
          <w:szCs w:val="20"/>
        </w:rPr>
        <w:t>=</w:t>
      </w:r>
      <w:r w:rsidRPr="00DE1F41">
        <w:rPr>
          <w:rFonts w:ascii="Myriad Pro" w:hAnsi="Myriad Pro" w:cs="Arial"/>
          <w:b/>
          <w:bCs/>
          <w:sz w:val="20"/>
          <w:szCs w:val="20"/>
        </w:rPr>
        <w:t xml:space="preserve"> </w:t>
      </w:r>
      <w:r w:rsidR="00BA0033">
        <w:rPr>
          <w:rFonts w:ascii="Myriad Pro" w:hAnsi="Myriad Pro" w:cs="Arial"/>
          <w:b/>
          <w:bCs/>
          <w:color w:val="FF0000"/>
          <w:sz w:val="20"/>
          <w:szCs w:val="20"/>
        </w:rPr>
        <w:t>1</w:t>
      </w:r>
      <w:r w:rsidR="00304F70">
        <w:rPr>
          <w:rFonts w:ascii="Myriad Pro" w:hAnsi="Myriad Pro" w:cs="Arial"/>
          <w:b/>
          <w:bCs/>
          <w:color w:val="FF0000"/>
          <w:sz w:val="20"/>
          <w:szCs w:val="20"/>
        </w:rPr>
        <w:t xml:space="preserve">40 </w:t>
      </w:r>
      <w:r w:rsidR="00BA0033">
        <w:rPr>
          <w:rFonts w:ascii="Myriad Pro" w:hAnsi="Myriad Pro" w:cs="Arial"/>
          <w:b/>
          <w:bCs/>
          <w:color w:val="FF0000"/>
          <w:sz w:val="20"/>
          <w:szCs w:val="20"/>
        </w:rPr>
        <w:t>000</w:t>
      </w:r>
      <w:r w:rsidR="003E6579">
        <w:rPr>
          <w:rFonts w:ascii="Myriad Pro" w:hAnsi="Myriad Pro" w:cs="Arial"/>
          <w:b/>
          <w:bCs/>
          <w:color w:val="FF0000"/>
          <w:sz w:val="20"/>
          <w:szCs w:val="20"/>
        </w:rPr>
        <w:t xml:space="preserve"> </w:t>
      </w:r>
      <w:r w:rsidRPr="00DE1F41">
        <w:rPr>
          <w:rFonts w:ascii="Myriad Pro" w:hAnsi="Myriad Pro" w:cs="Arial"/>
          <w:b/>
          <w:bCs/>
          <w:color w:val="FF0000"/>
          <w:sz w:val="20"/>
          <w:szCs w:val="20"/>
        </w:rPr>
        <w:t>zł</w:t>
      </w:r>
    </w:p>
    <w:p w14:paraId="542AC619" w14:textId="3343CC07" w:rsidR="007B0DB9" w:rsidRDefault="007B0DB9" w:rsidP="002A153E">
      <w:pPr>
        <w:spacing w:line="264" w:lineRule="auto"/>
        <w:jc w:val="both"/>
        <w:rPr>
          <w:rFonts w:ascii="Myriad Pro" w:hAnsi="Myriad Pro" w:cs="Arial"/>
          <w:b/>
          <w:bCs/>
          <w:color w:val="FF0000"/>
          <w:sz w:val="20"/>
          <w:szCs w:val="20"/>
        </w:rPr>
      </w:pPr>
      <w:r w:rsidRPr="00DE1F41">
        <w:rPr>
          <w:rFonts w:ascii="Myriad Pro" w:hAnsi="Myriad Pro" w:cs="Arial"/>
          <w:b/>
          <w:bCs/>
          <w:sz w:val="20"/>
          <w:szCs w:val="20"/>
        </w:rPr>
        <w:t>% cross-</w:t>
      </w:r>
      <w:proofErr w:type="spellStart"/>
      <w:r w:rsidRPr="00DE1F41">
        <w:rPr>
          <w:rFonts w:ascii="Myriad Pro" w:hAnsi="Myriad Pro" w:cs="Arial"/>
          <w:b/>
          <w:bCs/>
          <w:sz w:val="20"/>
          <w:szCs w:val="20"/>
        </w:rPr>
        <w:t>financingu</w:t>
      </w:r>
      <w:proofErr w:type="spellEnd"/>
      <w:r w:rsidRPr="00DE1F41">
        <w:rPr>
          <w:rFonts w:ascii="Myriad Pro" w:hAnsi="Myriad Pro" w:cs="Arial"/>
          <w:b/>
          <w:bCs/>
          <w:sz w:val="20"/>
          <w:szCs w:val="20"/>
        </w:rPr>
        <w:t xml:space="preserve"> </w:t>
      </w:r>
      <w:r w:rsidR="00BA0033">
        <w:rPr>
          <w:rFonts w:ascii="Myriad Pro" w:hAnsi="Myriad Pro" w:cs="Arial"/>
          <w:b/>
          <w:bCs/>
          <w:sz w:val="20"/>
          <w:szCs w:val="20"/>
        </w:rPr>
        <w:t>w projekcie</w:t>
      </w:r>
      <w:r w:rsidR="00B44448">
        <w:rPr>
          <w:rFonts w:ascii="Myriad Pro" w:hAnsi="Myriad Pro" w:cs="Arial"/>
          <w:b/>
          <w:bCs/>
          <w:sz w:val="20"/>
          <w:szCs w:val="20"/>
        </w:rPr>
        <w:t xml:space="preserve">: </w:t>
      </w:r>
      <w:r w:rsidR="00BA0033">
        <w:rPr>
          <w:rFonts w:ascii="Myriad Pro" w:hAnsi="Myriad Pro" w:cs="Arial"/>
          <w:sz w:val="20"/>
          <w:szCs w:val="20"/>
        </w:rPr>
        <w:t>1</w:t>
      </w:r>
      <w:r w:rsidR="0088203D">
        <w:rPr>
          <w:rFonts w:ascii="Myriad Pro" w:hAnsi="Myriad Pro" w:cs="Arial"/>
          <w:sz w:val="20"/>
          <w:szCs w:val="20"/>
        </w:rPr>
        <w:t>40</w:t>
      </w:r>
      <w:r w:rsidR="00BA0033">
        <w:rPr>
          <w:rFonts w:ascii="Myriad Pro" w:hAnsi="Myriad Pro" w:cs="Arial"/>
          <w:sz w:val="20"/>
          <w:szCs w:val="20"/>
        </w:rPr>
        <w:t xml:space="preserve"> </w:t>
      </w:r>
      <w:r w:rsidRPr="00DE1F41">
        <w:rPr>
          <w:rFonts w:ascii="Myriad Pro" w:hAnsi="Myriad Pro" w:cs="Arial"/>
          <w:sz w:val="20"/>
          <w:szCs w:val="20"/>
        </w:rPr>
        <w:t xml:space="preserve">000zł * 100%/ </w:t>
      </w:r>
      <w:r w:rsidR="0088203D">
        <w:rPr>
          <w:rFonts w:ascii="Myriad Pro" w:hAnsi="Myriad Pro" w:cs="Arial"/>
          <w:sz w:val="20"/>
          <w:szCs w:val="20"/>
        </w:rPr>
        <w:t xml:space="preserve">700 </w:t>
      </w:r>
      <w:r w:rsidRPr="00DE1F41">
        <w:rPr>
          <w:rFonts w:ascii="Myriad Pro" w:hAnsi="Myriad Pro" w:cs="Arial"/>
          <w:sz w:val="20"/>
          <w:szCs w:val="20"/>
        </w:rPr>
        <w:t>000 zł=</w:t>
      </w:r>
      <w:r w:rsidRPr="00DE1F41">
        <w:rPr>
          <w:rFonts w:ascii="Myriad Pro" w:hAnsi="Myriad Pro" w:cs="Arial"/>
          <w:b/>
          <w:bCs/>
          <w:sz w:val="20"/>
          <w:szCs w:val="20"/>
        </w:rPr>
        <w:t xml:space="preserve"> </w:t>
      </w:r>
      <w:r w:rsidR="00BA0033">
        <w:rPr>
          <w:rFonts w:ascii="Myriad Pro" w:hAnsi="Myriad Pro" w:cs="Arial"/>
          <w:b/>
          <w:bCs/>
          <w:color w:val="FF0000"/>
          <w:sz w:val="20"/>
          <w:szCs w:val="20"/>
        </w:rPr>
        <w:t>20</w:t>
      </w:r>
      <w:r w:rsidRPr="00DE1F41">
        <w:rPr>
          <w:rFonts w:ascii="Myriad Pro" w:hAnsi="Myriad Pro" w:cs="Arial"/>
          <w:b/>
          <w:bCs/>
          <w:color w:val="FF0000"/>
          <w:sz w:val="20"/>
          <w:szCs w:val="20"/>
        </w:rPr>
        <w:t>%</w:t>
      </w:r>
    </w:p>
    <w:p w14:paraId="1C89BF66" w14:textId="34A3220E" w:rsidR="006D7F59" w:rsidRPr="009E3A5C" w:rsidRDefault="00AC5943" w:rsidP="00AC5943">
      <w:pPr>
        <w:spacing w:before="120" w:after="120" w:line="271" w:lineRule="auto"/>
        <w:rPr>
          <w:rFonts w:ascii="Myriad Pro" w:hAnsi="Myriad Pro" w:cs="Arial"/>
          <w:sz w:val="20"/>
          <w:u w:val="single"/>
        </w:rPr>
      </w:pPr>
      <w:r w:rsidRPr="009E3A5C">
        <w:rPr>
          <w:rFonts w:ascii="Myriad Pro" w:hAnsi="Myriad Pro" w:cs="Arial"/>
          <w:sz w:val="20"/>
          <w:u w:val="single"/>
        </w:rPr>
        <w:t xml:space="preserve">Jeżeli konkretny wydatek nie jest objęty żadnym z limitów, nie wybierasz żadnego pola </w:t>
      </w:r>
      <w:proofErr w:type="spellStart"/>
      <w:r w:rsidRPr="009E3A5C">
        <w:rPr>
          <w:rFonts w:ascii="Myriad Pro" w:hAnsi="Myriad Pro" w:cs="Arial"/>
          <w:sz w:val="20"/>
          <w:u w:val="single"/>
        </w:rPr>
        <w:t>check-box</w:t>
      </w:r>
      <w:proofErr w:type="spellEnd"/>
      <w:r w:rsidR="009E3A5C" w:rsidRPr="009E3A5C">
        <w:rPr>
          <w:rFonts w:ascii="Myriad Pro" w:hAnsi="Myriad Pro" w:cs="Arial"/>
          <w:sz w:val="20"/>
          <w:u w:val="single"/>
        </w:rPr>
        <w:t>.</w:t>
      </w:r>
    </w:p>
    <w:p w14:paraId="626AE324" w14:textId="63FDD964" w:rsidR="00E82AB0" w:rsidRPr="00DE1F41" w:rsidRDefault="00E82AB0" w:rsidP="002A153E">
      <w:pPr>
        <w:spacing w:before="120" w:after="120" w:line="271" w:lineRule="auto"/>
        <w:jc w:val="both"/>
        <w:rPr>
          <w:rStyle w:val="markedcontent"/>
          <w:rFonts w:ascii="Myriad Pro" w:hAnsi="Myriad Pro" w:cs="Arial"/>
          <w:sz w:val="20"/>
          <w:szCs w:val="20"/>
        </w:rPr>
      </w:pPr>
      <w:r w:rsidRPr="00DE1F41">
        <w:rPr>
          <w:rFonts w:ascii="Myriad Pro" w:hAnsi="Myriad Pro" w:cs="Arial"/>
          <w:b/>
          <w:sz w:val="20"/>
          <w:szCs w:val="20"/>
        </w:rPr>
        <w:t xml:space="preserve">Realizator </w:t>
      </w:r>
      <w:r w:rsidRPr="00DE1F41">
        <w:rPr>
          <w:rFonts w:ascii="Myriad Pro" w:hAnsi="Myriad Pro" w:cs="Arial"/>
          <w:sz w:val="20"/>
          <w:szCs w:val="20"/>
        </w:rPr>
        <w:t>– Jeżeli projekt nie przewiduje udziału innych podmiotów w realizacji projektu system automatycznie przypisze każdą pozycję budżetową do wnioskodawcy.</w:t>
      </w:r>
    </w:p>
    <w:p w14:paraId="06F39F15" w14:textId="47805AD0" w:rsidR="000F179E" w:rsidRPr="00DE1F41" w:rsidRDefault="000F179E" w:rsidP="002A153E">
      <w:pPr>
        <w:spacing w:before="120" w:after="120" w:line="271" w:lineRule="auto"/>
        <w:jc w:val="both"/>
        <w:rPr>
          <w:rFonts w:ascii="Myriad Pro" w:hAnsi="Myriad Pro" w:cs="Arial"/>
          <w:sz w:val="20"/>
          <w:szCs w:val="20"/>
        </w:rPr>
      </w:pPr>
      <w:r w:rsidRPr="00DE1F41">
        <w:rPr>
          <w:rStyle w:val="markedcontent"/>
          <w:rFonts w:ascii="Myriad Pro" w:hAnsi="Myriad Pro" w:cs="Arial"/>
          <w:sz w:val="20"/>
          <w:szCs w:val="20"/>
        </w:rPr>
        <w:t xml:space="preserve">Pozycja budżetowa w zadaniu </w:t>
      </w:r>
      <w:r w:rsidRPr="00DE1F41">
        <w:rPr>
          <w:rStyle w:val="markedcontent"/>
          <w:rFonts w:ascii="Myriad Pro" w:hAnsi="Myriad Pro" w:cs="Arial"/>
          <w:b/>
          <w:sz w:val="20"/>
          <w:szCs w:val="20"/>
        </w:rPr>
        <w:t>Koszty pośrednie</w:t>
      </w:r>
      <w:r w:rsidRPr="00DE1F41">
        <w:rPr>
          <w:rStyle w:val="markedcontent"/>
          <w:rFonts w:ascii="Myriad Pro" w:hAnsi="Myriad Pro" w:cs="Arial"/>
          <w:sz w:val="20"/>
          <w:szCs w:val="20"/>
        </w:rPr>
        <w:t xml:space="preserve"> może być rozliczana jedynie metodą</w:t>
      </w:r>
      <w:r w:rsidR="003E6579">
        <w:rPr>
          <w:rFonts w:ascii="Myriad Pro" w:hAnsi="Myriad Pro"/>
          <w:sz w:val="20"/>
          <w:szCs w:val="20"/>
        </w:rPr>
        <w:t xml:space="preserve"> </w:t>
      </w:r>
      <w:r w:rsidRPr="00DE1F41">
        <w:rPr>
          <w:rStyle w:val="markedcontent"/>
          <w:rFonts w:ascii="Myriad Pro" w:hAnsi="Myriad Pro" w:cs="Arial"/>
          <w:sz w:val="20"/>
          <w:szCs w:val="20"/>
        </w:rPr>
        <w:t>uproszczoną za pomocą stawek ryczałtowych</w:t>
      </w:r>
      <w:r w:rsidR="009B57DF">
        <w:rPr>
          <w:rStyle w:val="markedcontent"/>
          <w:rFonts w:ascii="Myriad Pro" w:hAnsi="Myriad Pro" w:cs="Arial"/>
          <w:sz w:val="20"/>
          <w:szCs w:val="20"/>
        </w:rPr>
        <w:t>.</w:t>
      </w:r>
    </w:p>
    <w:p w14:paraId="4B2AA83E" w14:textId="77777777" w:rsidR="003635FF" w:rsidRPr="00DE1F41" w:rsidRDefault="000A63CF" w:rsidP="002A153E">
      <w:pPr>
        <w:spacing w:before="120" w:after="120" w:line="271" w:lineRule="auto"/>
        <w:jc w:val="both"/>
        <w:rPr>
          <w:rStyle w:val="markedcontent"/>
          <w:rFonts w:ascii="Myriad Pro" w:hAnsi="Myriad Pro" w:cs="Arial"/>
          <w:sz w:val="20"/>
          <w:szCs w:val="20"/>
        </w:rPr>
      </w:pPr>
      <w:r w:rsidRPr="00DE1F41">
        <w:rPr>
          <w:rStyle w:val="markedcontent"/>
          <w:rFonts w:ascii="Myriad Pro" w:hAnsi="Myriad Pro" w:cs="Arial"/>
          <w:sz w:val="20"/>
          <w:szCs w:val="20"/>
        </w:rPr>
        <w:t>W</w:t>
      </w:r>
      <w:r w:rsidR="000F179E" w:rsidRPr="00DE1F41">
        <w:rPr>
          <w:rStyle w:val="markedcontent"/>
          <w:rFonts w:ascii="Myriad Pro" w:hAnsi="Myriad Pro" w:cs="Arial"/>
          <w:sz w:val="20"/>
          <w:szCs w:val="20"/>
        </w:rPr>
        <w:t xml:space="preserve">ybierz z listy </w:t>
      </w:r>
      <w:r w:rsidR="000F179E" w:rsidRPr="00DE1F41">
        <w:rPr>
          <w:rStyle w:val="markedcontent"/>
          <w:rFonts w:ascii="Myriad Pro" w:hAnsi="Myriad Pro" w:cs="Arial"/>
          <w:b/>
          <w:i/>
          <w:sz w:val="20"/>
          <w:szCs w:val="20"/>
        </w:rPr>
        <w:t>Nazwę kosztu</w:t>
      </w:r>
      <w:r w:rsidR="000F179E" w:rsidRPr="00DE1F41">
        <w:rPr>
          <w:rStyle w:val="markedcontent"/>
          <w:rFonts w:ascii="Myriad Pro" w:hAnsi="Myriad Pro" w:cs="Arial"/>
          <w:sz w:val="20"/>
          <w:szCs w:val="20"/>
        </w:rPr>
        <w:t xml:space="preserve"> (Koszt rozliczany stawkami ryczałtowymi), a następnie uzupełnił pole </w:t>
      </w:r>
      <w:r w:rsidR="000F179E" w:rsidRPr="00DE1F41">
        <w:rPr>
          <w:rStyle w:val="markedcontent"/>
          <w:rFonts w:ascii="Myriad Pro" w:hAnsi="Myriad Pro" w:cs="Arial"/>
          <w:b/>
          <w:i/>
          <w:sz w:val="20"/>
          <w:szCs w:val="20"/>
        </w:rPr>
        <w:t>Dofinansowanie</w:t>
      </w:r>
    </w:p>
    <w:p w14:paraId="53B9263B" w14:textId="4CE98E07" w:rsidR="004C68CC" w:rsidRPr="00DE1F41" w:rsidRDefault="003635FF" w:rsidP="002A153E">
      <w:pPr>
        <w:spacing w:before="120" w:after="120" w:line="271" w:lineRule="auto"/>
        <w:jc w:val="both"/>
        <w:rPr>
          <w:rStyle w:val="markedcontent"/>
          <w:rFonts w:ascii="Myriad Pro" w:hAnsi="Myriad Pro" w:cs="Arial"/>
          <w:sz w:val="20"/>
          <w:szCs w:val="20"/>
        </w:rPr>
      </w:pPr>
      <w:r w:rsidRPr="00DE1F41">
        <w:rPr>
          <w:rFonts w:ascii="Myriad Pro" w:hAnsi="Myriad Pro" w:cs="Arial"/>
          <w:b/>
          <w:sz w:val="20"/>
          <w:szCs w:val="20"/>
        </w:rPr>
        <w:t>Nazwa kosztu</w:t>
      </w:r>
      <w:r w:rsidRPr="00DE1F41">
        <w:rPr>
          <w:rFonts w:ascii="Myriad Pro" w:hAnsi="Myriad Pro" w:cs="Arial"/>
          <w:sz w:val="20"/>
          <w:szCs w:val="20"/>
        </w:rPr>
        <w:t xml:space="preserve"> – pole wybierane z listy rozwijanej. </w:t>
      </w:r>
    </w:p>
    <w:p w14:paraId="4437799E" w14:textId="6CE87733" w:rsidR="00AA6DCC" w:rsidRPr="0062741D" w:rsidRDefault="0077537F" w:rsidP="002A153E">
      <w:pPr>
        <w:spacing w:before="120" w:after="120" w:line="271" w:lineRule="auto"/>
        <w:jc w:val="both"/>
        <w:rPr>
          <w:rStyle w:val="markedcontent"/>
          <w:rFonts w:ascii="Myriad Pro" w:hAnsi="Myriad Pro" w:cs="Arial"/>
          <w:sz w:val="20"/>
          <w:szCs w:val="20"/>
        </w:rPr>
      </w:pPr>
      <w:r w:rsidRPr="00DE1F41">
        <w:rPr>
          <w:rStyle w:val="markedcontent"/>
          <w:rFonts w:ascii="Myriad Pro" w:hAnsi="Myriad Pro" w:cs="Arial"/>
          <w:b/>
          <w:bCs/>
          <w:sz w:val="20"/>
          <w:szCs w:val="20"/>
        </w:rPr>
        <w:lastRenderedPageBreak/>
        <w:t>Należy wybrać właściwą stawkę z dostępnych w systemie stawek ryczałtowych</w:t>
      </w:r>
      <w:r w:rsidRPr="00DE1F41">
        <w:rPr>
          <w:rStyle w:val="markedcontent"/>
          <w:rFonts w:ascii="Myriad Pro" w:hAnsi="Myriad Pro" w:cs="Arial"/>
          <w:sz w:val="20"/>
          <w:szCs w:val="20"/>
        </w:rPr>
        <w:t>.</w:t>
      </w:r>
      <w:r w:rsidR="00AA6DCC" w:rsidRPr="00DE1F41">
        <w:rPr>
          <w:rStyle w:val="markedcontent"/>
          <w:rFonts w:ascii="Myriad Pro" w:hAnsi="Myriad Pro" w:cs="Arial"/>
          <w:sz w:val="20"/>
          <w:szCs w:val="20"/>
        </w:rPr>
        <w:t xml:space="preserve"> </w:t>
      </w:r>
      <w:r w:rsidR="00AA6DCC" w:rsidRPr="00DE1F41">
        <w:rPr>
          <w:rFonts w:ascii="Myriad Pro" w:hAnsi="Myriad Pro" w:cs="Arial"/>
          <w:sz w:val="20"/>
          <w:szCs w:val="20"/>
        </w:rPr>
        <w:t xml:space="preserve">Wybierz wartość stawki, która jest właściwa dla </w:t>
      </w:r>
      <w:r w:rsidR="00461353">
        <w:rPr>
          <w:rFonts w:ascii="Myriad Pro" w:hAnsi="Myriad Pro" w:cs="Arial"/>
          <w:sz w:val="20"/>
          <w:szCs w:val="20"/>
        </w:rPr>
        <w:t>T</w:t>
      </w:r>
      <w:r w:rsidR="00AA6DCC" w:rsidRPr="00DE1F41">
        <w:rPr>
          <w:rFonts w:ascii="Myriad Pro" w:hAnsi="Myriad Pro" w:cs="Arial"/>
          <w:sz w:val="20"/>
          <w:szCs w:val="20"/>
        </w:rPr>
        <w:t xml:space="preserve">wojej LGD zgodnie z </w:t>
      </w:r>
      <w:r w:rsidR="00AA6DCC" w:rsidRPr="003E6579">
        <w:rPr>
          <w:rFonts w:ascii="Myriad Pro" w:hAnsi="Myriad Pro"/>
          <w:i/>
          <w:color w:val="000000"/>
          <w:sz w:val="20"/>
          <w:szCs w:val="20"/>
        </w:rPr>
        <w:t>Metodyką rozliczania kosztów zarzadzania i animacji w instrumencie RLKS (EFS+)</w:t>
      </w:r>
      <w:r w:rsidR="00876D45">
        <w:rPr>
          <w:rFonts w:ascii="Myriad Pro" w:hAnsi="Myriad Pro"/>
          <w:i/>
          <w:color w:val="000000"/>
          <w:sz w:val="20"/>
          <w:szCs w:val="20"/>
        </w:rPr>
        <w:t xml:space="preserve"> -</w:t>
      </w:r>
      <w:r w:rsidR="00876D45" w:rsidRPr="0062741D">
        <w:rPr>
          <w:rFonts w:ascii="Myriad Pro" w:hAnsi="Myriad Pro"/>
          <w:color w:val="000000"/>
          <w:sz w:val="20"/>
          <w:szCs w:val="20"/>
        </w:rPr>
        <w:t>zwaną dalej metodyką.</w:t>
      </w:r>
    </w:p>
    <w:p w14:paraId="7EA48108" w14:textId="2228C830" w:rsidR="002C7D25" w:rsidRPr="00DE1F41" w:rsidRDefault="0077537F" w:rsidP="002A153E">
      <w:pPr>
        <w:spacing w:before="120" w:after="120" w:line="271" w:lineRule="auto"/>
        <w:jc w:val="both"/>
        <w:rPr>
          <w:rStyle w:val="markedcontent"/>
          <w:rFonts w:ascii="Myriad Pro" w:hAnsi="Myriad Pro" w:cs="Arial"/>
          <w:sz w:val="20"/>
          <w:szCs w:val="20"/>
        </w:rPr>
      </w:pPr>
      <w:r w:rsidRPr="00DE1F41">
        <w:rPr>
          <w:rStyle w:val="markedcontent"/>
          <w:rFonts w:ascii="Myriad Pro" w:hAnsi="Myriad Pro" w:cs="Arial"/>
          <w:sz w:val="20"/>
          <w:szCs w:val="20"/>
        </w:rPr>
        <w:t>Następnie system wyliczy wartość ogółem wydatku, pozostaje jedynie uzupełnić wartość dofinansowania.</w:t>
      </w:r>
      <w:r w:rsidR="002C7D25" w:rsidRPr="00DE1F41">
        <w:rPr>
          <w:rStyle w:val="markedcontent"/>
          <w:rFonts w:ascii="Myriad Pro" w:hAnsi="Myriad Pro" w:cs="Arial"/>
          <w:sz w:val="20"/>
          <w:szCs w:val="20"/>
        </w:rPr>
        <w:t xml:space="preserve"> </w:t>
      </w:r>
    </w:p>
    <w:p w14:paraId="434BFAD2" w14:textId="5E83C696" w:rsidR="006D707F" w:rsidRPr="00DE1F41" w:rsidRDefault="006D707F" w:rsidP="002A153E">
      <w:pPr>
        <w:spacing w:before="120" w:after="120" w:line="271" w:lineRule="auto"/>
        <w:jc w:val="both"/>
        <w:rPr>
          <w:rFonts w:ascii="Myriad Pro" w:hAnsi="Myriad Pro" w:cs="Arial"/>
          <w:sz w:val="20"/>
          <w:szCs w:val="20"/>
        </w:rPr>
      </w:pPr>
      <w:r w:rsidRPr="00400319">
        <w:rPr>
          <w:rFonts w:ascii="Myriad Pro" w:hAnsi="Myriad Pro" w:cs="Arial"/>
          <w:b/>
          <w:sz w:val="20"/>
          <w:szCs w:val="20"/>
        </w:rPr>
        <w:t>Pamiętaj</w:t>
      </w:r>
      <w:r w:rsidRPr="00DE1F41">
        <w:rPr>
          <w:rFonts w:ascii="Myriad Pro" w:hAnsi="Myriad Pro" w:cs="Arial"/>
          <w:sz w:val="20"/>
          <w:szCs w:val="20"/>
        </w:rPr>
        <w:t xml:space="preserve">, </w:t>
      </w:r>
      <w:r w:rsidRPr="00400319">
        <w:rPr>
          <w:rFonts w:ascii="Myriad Pro" w:hAnsi="Myriad Pro" w:cs="Arial"/>
          <w:sz w:val="20"/>
          <w:szCs w:val="20"/>
          <w:u w:val="single"/>
        </w:rPr>
        <w:t>jeśli w sekcji Budżet projektu wybrałeś limit cross -</w:t>
      </w:r>
      <w:proofErr w:type="spellStart"/>
      <w:r w:rsidRPr="00400319">
        <w:rPr>
          <w:rFonts w:ascii="Myriad Pro" w:hAnsi="Myriad Pro" w:cs="Arial"/>
          <w:sz w:val="20"/>
          <w:szCs w:val="20"/>
          <w:u w:val="single"/>
        </w:rPr>
        <w:t>financin</w:t>
      </w:r>
      <w:r w:rsidR="00D54CB1" w:rsidRPr="00400319">
        <w:rPr>
          <w:rFonts w:ascii="Myriad Pro" w:hAnsi="Myriad Pro" w:cs="Arial"/>
          <w:sz w:val="20"/>
          <w:szCs w:val="20"/>
          <w:u w:val="single"/>
        </w:rPr>
        <w:t>g</w:t>
      </w:r>
      <w:r w:rsidRPr="00400319">
        <w:rPr>
          <w:rFonts w:ascii="Myriad Pro" w:hAnsi="Myriad Pro" w:cs="Arial"/>
          <w:sz w:val="20"/>
          <w:szCs w:val="20"/>
          <w:u w:val="single"/>
        </w:rPr>
        <w:t>u</w:t>
      </w:r>
      <w:proofErr w:type="spellEnd"/>
      <w:r w:rsidRPr="00400319">
        <w:rPr>
          <w:rFonts w:ascii="Myriad Pro" w:hAnsi="Myriad Pro" w:cs="Arial"/>
          <w:sz w:val="20"/>
          <w:szCs w:val="20"/>
          <w:u w:val="single"/>
        </w:rPr>
        <w:t>, to w zadaniu Koszty pośrednie należy dodać dwie pozycje kosztów pośrednich</w:t>
      </w:r>
      <w:r w:rsidRPr="00DE1F41">
        <w:rPr>
          <w:rFonts w:ascii="Myriad Pro" w:hAnsi="Myriad Pro" w:cs="Arial"/>
          <w:sz w:val="20"/>
          <w:szCs w:val="20"/>
        </w:rPr>
        <w:t>.</w:t>
      </w:r>
    </w:p>
    <w:p w14:paraId="54E22DCB" w14:textId="77777777" w:rsidR="006D707F" w:rsidRPr="00DE1F41" w:rsidRDefault="006D707F" w:rsidP="002A153E">
      <w:pPr>
        <w:jc w:val="both"/>
        <w:rPr>
          <w:rFonts w:ascii="Myriad Pro" w:hAnsi="Myriad Pro" w:cs="Arial"/>
          <w:sz w:val="20"/>
          <w:szCs w:val="20"/>
        </w:rPr>
      </w:pPr>
      <w:r w:rsidRPr="00DE1F41">
        <w:rPr>
          <w:rFonts w:ascii="Myriad Pro" w:hAnsi="Myriad Pro" w:cs="Arial"/>
          <w:sz w:val="20"/>
          <w:szCs w:val="20"/>
        </w:rPr>
        <w:t>Pierwsza pozycja kosztów pośrednich będzie obliczała wartość kosztów pośrednich jako procent od wszystkich pozycji, w których nie wybrałeś limitu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w:t>
      </w:r>
    </w:p>
    <w:p w14:paraId="53DB9488" w14:textId="31ACDC3F" w:rsidR="00BD6AA5" w:rsidRPr="00DE1F41" w:rsidRDefault="006D707F" w:rsidP="002A153E">
      <w:pPr>
        <w:autoSpaceDE w:val="0"/>
        <w:autoSpaceDN w:val="0"/>
        <w:adjustRightInd w:val="0"/>
        <w:spacing w:after="0" w:line="240" w:lineRule="auto"/>
        <w:jc w:val="both"/>
        <w:rPr>
          <w:rFonts w:ascii="Myriad Pro" w:hAnsi="Myriad Pro" w:cs="Arial"/>
          <w:iCs/>
          <w:sz w:val="20"/>
          <w:szCs w:val="20"/>
        </w:rPr>
      </w:pPr>
      <w:r w:rsidRPr="00DE1F41">
        <w:rPr>
          <w:rFonts w:ascii="Myriad Pro" w:hAnsi="Myriad Pro" w:cs="Arial"/>
          <w:iCs/>
          <w:sz w:val="20"/>
          <w:szCs w:val="20"/>
        </w:rPr>
        <w:t xml:space="preserve">Druga pozycja kosztów pośrednich będzie oznaczona jako limit cross – </w:t>
      </w:r>
      <w:proofErr w:type="spellStart"/>
      <w:r w:rsidRPr="00DE1F41">
        <w:rPr>
          <w:rFonts w:ascii="Myriad Pro" w:hAnsi="Myriad Pro" w:cs="Arial"/>
          <w:iCs/>
          <w:sz w:val="20"/>
          <w:szCs w:val="20"/>
        </w:rPr>
        <w:t>financingu</w:t>
      </w:r>
      <w:proofErr w:type="spellEnd"/>
      <w:r w:rsidRPr="00DE1F41">
        <w:rPr>
          <w:rFonts w:ascii="Myriad Pro" w:hAnsi="Myriad Pro" w:cs="Arial"/>
          <w:iCs/>
          <w:sz w:val="20"/>
          <w:szCs w:val="20"/>
        </w:rPr>
        <w:t xml:space="preserve"> i będzie</w:t>
      </w:r>
      <w:r w:rsidR="002C7D25" w:rsidRPr="00DE1F41">
        <w:rPr>
          <w:rFonts w:ascii="Myriad Pro" w:hAnsi="Myriad Pro" w:cs="Arial"/>
          <w:iCs/>
          <w:sz w:val="20"/>
          <w:szCs w:val="20"/>
        </w:rPr>
        <w:t xml:space="preserve"> </w:t>
      </w:r>
      <w:r w:rsidRPr="00DE1F41">
        <w:rPr>
          <w:rFonts w:ascii="Myriad Pro" w:hAnsi="Myriad Pro" w:cs="Arial"/>
          <w:iCs/>
          <w:sz w:val="20"/>
          <w:szCs w:val="20"/>
        </w:rPr>
        <w:t>liczyła koszty pośrednie wyłącznie od kosztów bezpośrednich, w których wybrano limit cross-</w:t>
      </w:r>
      <w:proofErr w:type="spellStart"/>
      <w:r w:rsidRPr="00DE1F41">
        <w:rPr>
          <w:rFonts w:ascii="Myriad Pro" w:hAnsi="Myriad Pro" w:cs="Arial"/>
          <w:iCs/>
          <w:sz w:val="20"/>
          <w:szCs w:val="20"/>
        </w:rPr>
        <w:t>financingu</w:t>
      </w:r>
      <w:proofErr w:type="spellEnd"/>
      <w:r w:rsidRPr="00DE1F41">
        <w:rPr>
          <w:rFonts w:ascii="Myriad Pro" w:hAnsi="Myriad Pro" w:cs="Arial"/>
          <w:iCs/>
          <w:sz w:val="20"/>
          <w:szCs w:val="20"/>
        </w:rPr>
        <w:t xml:space="preserve">. </w:t>
      </w:r>
    </w:p>
    <w:p w14:paraId="10A7AFA3" w14:textId="75EA3CD5" w:rsidR="00BD6AA5" w:rsidRPr="00DE1F41" w:rsidRDefault="006D707F" w:rsidP="002A153E">
      <w:pPr>
        <w:spacing w:before="120" w:after="120" w:line="271" w:lineRule="auto"/>
        <w:jc w:val="both"/>
        <w:rPr>
          <w:rFonts w:ascii="Myriad Pro" w:hAnsi="Myriad Pro" w:cs="Arial"/>
          <w:iCs/>
          <w:sz w:val="20"/>
          <w:szCs w:val="20"/>
        </w:rPr>
      </w:pPr>
      <w:r w:rsidRPr="00DE1F41">
        <w:rPr>
          <w:rFonts w:ascii="Myriad Pro" w:hAnsi="Myriad Pro" w:cs="Arial"/>
          <w:iCs/>
          <w:sz w:val="20"/>
          <w:szCs w:val="20"/>
        </w:rPr>
        <w:t>Druga pozycja kosztów pośrednich (dotycząca cross-</w:t>
      </w:r>
      <w:proofErr w:type="spellStart"/>
      <w:r w:rsidRPr="00DE1F41">
        <w:rPr>
          <w:rFonts w:ascii="Myriad Pro" w:hAnsi="Myriad Pro" w:cs="Arial"/>
          <w:iCs/>
          <w:sz w:val="20"/>
          <w:szCs w:val="20"/>
        </w:rPr>
        <w:t>financingu</w:t>
      </w:r>
      <w:proofErr w:type="spellEnd"/>
      <w:r w:rsidRPr="00DE1F41">
        <w:rPr>
          <w:rFonts w:ascii="Myriad Pro" w:hAnsi="Myriad Pro" w:cs="Arial"/>
          <w:iCs/>
          <w:sz w:val="20"/>
          <w:szCs w:val="20"/>
        </w:rPr>
        <w:t xml:space="preserve">) będzie </w:t>
      </w:r>
      <w:r w:rsidR="00BD6AA5" w:rsidRPr="00DE1F41">
        <w:rPr>
          <w:rFonts w:ascii="Myriad Pro" w:hAnsi="Myriad Pro" w:cs="Arial"/>
          <w:iCs/>
          <w:sz w:val="20"/>
          <w:szCs w:val="20"/>
        </w:rPr>
        <w:t xml:space="preserve">posiadała </w:t>
      </w:r>
      <w:r w:rsidRPr="00DE1F41">
        <w:rPr>
          <w:rFonts w:ascii="Myriad Pro" w:hAnsi="Myriad Pro" w:cs="Arial"/>
          <w:iCs/>
          <w:sz w:val="20"/>
          <w:szCs w:val="20"/>
        </w:rPr>
        <w:t>tą samą stawk</w:t>
      </w:r>
      <w:r w:rsidR="00BD6AA5" w:rsidRPr="00DE1F41">
        <w:rPr>
          <w:rFonts w:ascii="Myriad Pro" w:hAnsi="Myriad Pro" w:cs="Arial"/>
          <w:iCs/>
          <w:sz w:val="20"/>
          <w:szCs w:val="20"/>
        </w:rPr>
        <w:t>ę</w:t>
      </w:r>
      <w:r w:rsidRPr="00DE1F41">
        <w:rPr>
          <w:rFonts w:ascii="Myriad Pro" w:hAnsi="Myriad Pro" w:cs="Arial"/>
          <w:iCs/>
          <w:sz w:val="20"/>
          <w:szCs w:val="20"/>
        </w:rPr>
        <w:t xml:space="preserve"> ryczałtową </w:t>
      </w:r>
      <w:r w:rsidR="00BD6AA5" w:rsidRPr="00DE1F41">
        <w:rPr>
          <w:rFonts w:ascii="Myriad Pro" w:hAnsi="Myriad Pro" w:cs="Arial"/>
          <w:iCs/>
          <w:sz w:val="20"/>
          <w:szCs w:val="20"/>
        </w:rPr>
        <w:t xml:space="preserve"> tj. będzie </w:t>
      </w:r>
      <w:r w:rsidRPr="00DE1F41">
        <w:rPr>
          <w:rFonts w:ascii="Myriad Pro" w:hAnsi="Myriad Pro" w:cs="Arial"/>
          <w:iCs/>
          <w:sz w:val="20"/>
          <w:szCs w:val="20"/>
        </w:rPr>
        <w:t>oznaczon</w:t>
      </w:r>
      <w:r w:rsidR="00BD6AA5" w:rsidRPr="00DE1F41">
        <w:rPr>
          <w:rFonts w:ascii="Myriad Pro" w:hAnsi="Myriad Pro" w:cs="Arial"/>
          <w:iCs/>
          <w:sz w:val="20"/>
          <w:szCs w:val="20"/>
        </w:rPr>
        <w:t>a</w:t>
      </w:r>
      <w:r w:rsidRPr="00DE1F41">
        <w:rPr>
          <w:rFonts w:ascii="Myriad Pro" w:hAnsi="Myriad Pro" w:cs="Arial"/>
          <w:iCs/>
          <w:sz w:val="20"/>
          <w:szCs w:val="20"/>
        </w:rPr>
        <w:t xml:space="preserve">  tym samym procentem co pierwsza pozycja</w:t>
      </w:r>
      <w:r w:rsidR="009B57DF">
        <w:rPr>
          <w:rFonts w:ascii="Myriad Pro" w:hAnsi="Myriad Pro" w:cs="Arial"/>
          <w:iCs/>
          <w:sz w:val="20"/>
          <w:szCs w:val="20"/>
        </w:rPr>
        <w:t>.</w:t>
      </w:r>
    </w:p>
    <w:p w14:paraId="0B06BE2B" w14:textId="12DE7AD4" w:rsidR="007D0DE6" w:rsidRPr="00DE1F41" w:rsidRDefault="00BD6AA5" w:rsidP="002A153E">
      <w:pPr>
        <w:spacing w:before="120" w:after="120" w:line="271" w:lineRule="auto"/>
        <w:jc w:val="both"/>
        <w:rPr>
          <w:rFonts w:ascii="Myriad Pro" w:hAnsi="Myriad Pro" w:cs="Arial"/>
          <w:sz w:val="20"/>
          <w:szCs w:val="20"/>
        </w:rPr>
      </w:pPr>
      <w:r w:rsidRPr="00DE1F41">
        <w:rPr>
          <w:rFonts w:ascii="Myriad Pro" w:hAnsi="Myriad Pro" w:cs="Arial"/>
          <w:iCs/>
          <w:sz w:val="20"/>
          <w:szCs w:val="20"/>
        </w:rPr>
        <w:t>Przykład: J</w:t>
      </w:r>
      <w:r w:rsidR="006D707F" w:rsidRPr="00DE1F41">
        <w:rPr>
          <w:rFonts w:ascii="Myriad Pro" w:hAnsi="Myriad Pro" w:cs="Arial"/>
          <w:iCs/>
          <w:sz w:val="20"/>
          <w:szCs w:val="20"/>
        </w:rPr>
        <w:t xml:space="preserve">eżeli </w:t>
      </w:r>
      <w:r w:rsidRPr="00DE1F41">
        <w:rPr>
          <w:rFonts w:ascii="Myriad Pro" w:hAnsi="Myriad Pro" w:cs="Arial"/>
          <w:iCs/>
          <w:sz w:val="20"/>
          <w:szCs w:val="20"/>
        </w:rPr>
        <w:t xml:space="preserve">stawka ryczałtowa </w:t>
      </w:r>
      <w:r w:rsidR="006D707F" w:rsidRPr="00DE1F41">
        <w:rPr>
          <w:rFonts w:ascii="Myriad Pro" w:hAnsi="Myriad Pro" w:cs="Arial"/>
          <w:iCs/>
          <w:sz w:val="20"/>
          <w:szCs w:val="20"/>
        </w:rPr>
        <w:t xml:space="preserve">pierwszej pozycji wyniosła 25%, </w:t>
      </w:r>
      <w:r w:rsidRPr="00DE1F41">
        <w:rPr>
          <w:rFonts w:ascii="Myriad Pro" w:hAnsi="Myriad Pro" w:cs="Arial"/>
          <w:iCs/>
          <w:sz w:val="20"/>
          <w:szCs w:val="20"/>
        </w:rPr>
        <w:t xml:space="preserve">ryczałt dla </w:t>
      </w:r>
      <w:r w:rsidR="006D707F" w:rsidRPr="00DE1F41">
        <w:rPr>
          <w:rFonts w:ascii="Myriad Pro" w:hAnsi="Myriad Pro" w:cs="Arial"/>
          <w:iCs/>
          <w:sz w:val="20"/>
          <w:szCs w:val="20"/>
        </w:rPr>
        <w:t xml:space="preserve"> drugiej pozycji też wyniesie 25%.</w:t>
      </w:r>
      <w:r w:rsidR="00E25F71" w:rsidRPr="00DE1F41">
        <w:rPr>
          <w:rStyle w:val="markedcontent"/>
          <w:rFonts w:ascii="Myriad Pro" w:hAnsi="Myriad Pro" w:cs="Arial"/>
          <w:sz w:val="20"/>
          <w:szCs w:val="20"/>
        </w:rPr>
        <w:t xml:space="preserve"> </w:t>
      </w:r>
    </w:p>
    <w:p w14:paraId="1CBA24A8" w14:textId="53EE634B" w:rsidR="006B08CC" w:rsidRDefault="0047606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Dofinansowanie</w:t>
      </w:r>
      <w:r w:rsidRPr="00DE1F41">
        <w:rPr>
          <w:rFonts w:ascii="Myriad Pro" w:hAnsi="Myriad Pro"/>
          <w:sz w:val="20"/>
          <w:szCs w:val="20"/>
        </w:rPr>
        <w:t xml:space="preserve"> - </w:t>
      </w:r>
      <w:r w:rsidR="006B08CC" w:rsidRPr="00DE1F41">
        <w:rPr>
          <w:rFonts w:ascii="Myriad Pro" w:hAnsi="Myriad Pro" w:cs="Arial"/>
          <w:sz w:val="20"/>
          <w:szCs w:val="20"/>
        </w:rPr>
        <w:t xml:space="preserve">wpisz wartość w PLN – </w:t>
      </w:r>
      <w:r w:rsidR="0022780A" w:rsidRPr="00DE1F41">
        <w:rPr>
          <w:rFonts w:ascii="Myriad Pro" w:hAnsi="Myriad Pro" w:cs="Arial"/>
          <w:sz w:val="20"/>
          <w:szCs w:val="20"/>
        </w:rPr>
        <w:t xml:space="preserve">dofinansowanie stanowi maksymalną wartość środków jakie można otrzymać: środki EFS+ i BP. </w:t>
      </w:r>
    </w:p>
    <w:p w14:paraId="7B640B3C" w14:textId="4D30F18E" w:rsidR="003E4F16" w:rsidRDefault="003E4F16" w:rsidP="002A153E">
      <w:pPr>
        <w:spacing w:before="120" w:after="120" w:line="271" w:lineRule="auto"/>
        <w:jc w:val="both"/>
        <w:rPr>
          <w:rFonts w:ascii="Myriad Pro" w:hAnsi="Myriad Pro" w:cs="Arial"/>
          <w:sz w:val="20"/>
          <w:szCs w:val="20"/>
        </w:rPr>
      </w:pPr>
    </w:p>
    <w:p w14:paraId="69AFA249" w14:textId="0B627F28" w:rsidR="007C1EF7" w:rsidRDefault="00BD1ED4" w:rsidP="002A153E">
      <w:pPr>
        <w:spacing w:before="120" w:after="120" w:line="271" w:lineRule="auto"/>
        <w:jc w:val="both"/>
        <w:rPr>
          <w:rFonts w:ascii="Myriad Pro" w:hAnsi="Myriad Pro" w:cs="Arial"/>
          <w:b/>
          <w:sz w:val="20"/>
          <w:szCs w:val="20"/>
        </w:rPr>
      </w:pPr>
      <w:r>
        <w:rPr>
          <w:rFonts w:ascii="Myriad Pro" w:hAnsi="Myriad Pro" w:cs="Arial"/>
          <w:b/>
          <w:sz w:val="20"/>
          <w:szCs w:val="20"/>
        </w:rPr>
        <w:t>Uwaga: Zapoznaj się z zasadami</w:t>
      </w:r>
      <w:r w:rsidR="007C1EF7" w:rsidRPr="007C1EF7">
        <w:rPr>
          <w:rFonts w:ascii="Myriad Pro" w:hAnsi="Myriad Pro" w:cs="Arial"/>
          <w:b/>
          <w:sz w:val="20"/>
          <w:szCs w:val="20"/>
        </w:rPr>
        <w:t xml:space="preserve"> dotycząc</w:t>
      </w:r>
      <w:r>
        <w:rPr>
          <w:rFonts w:ascii="Myriad Pro" w:hAnsi="Myriad Pro" w:cs="Arial"/>
          <w:b/>
          <w:sz w:val="20"/>
          <w:szCs w:val="20"/>
        </w:rPr>
        <w:t>ymi</w:t>
      </w:r>
      <w:r w:rsidR="007C1EF7" w:rsidRPr="007C1EF7">
        <w:rPr>
          <w:rFonts w:ascii="Myriad Pro" w:hAnsi="Myriad Pro" w:cs="Arial"/>
          <w:b/>
          <w:sz w:val="20"/>
          <w:szCs w:val="20"/>
        </w:rPr>
        <w:t xml:space="preserve"> rozliczania </w:t>
      </w:r>
      <w:proofErr w:type="spellStart"/>
      <w:r w:rsidR="00876D45">
        <w:rPr>
          <w:rFonts w:ascii="Myriad Pro" w:hAnsi="Myriad Pro" w:cs="Arial"/>
          <w:b/>
          <w:sz w:val="20"/>
          <w:szCs w:val="20"/>
        </w:rPr>
        <w:t>KZiA</w:t>
      </w:r>
      <w:proofErr w:type="spellEnd"/>
      <w:r w:rsidR="00876D45">
        <w:rPr>
          <w:rFonts w:ascii="Myriad Pro" w:hAnsi="Myriad Pro" w:cs="Arial"/>
          <w:b/>
          <w:sz w:val="20"/>
          <w:szCs w:val="20"/>
        </w:rPr>
        <w:t xml:space="preserve"> oraz </w:t>
      </w:r>
      <w:r w:rsidR="007C1EF7" w:rsidRPr="007C1EF7">
        <w:rPr>
          <w:rFonts w:ascii="Myriad Pro" w:hAnsi="Myriad Pro" w:cs="Arial"/>
          <w:b/>
          <w:sz w:val="20"/>
          <w:szCs w:val="20"/>
        </w:rPr>
        <w:t>grantów:</w:t>
      </w:r>
    </w:p>
    <w:p w14:paraId="5CB4E21E" w14:textId="77777777" w:rsidR="00876D45" w:rsidRPr="007C1EF7" w:rsidRDefault="00876D45" w:rsidP="002A153E">
      <w:pPr>
        <w:spacing w:before="120" w:after="120" w:line="271" w:lineRule="auto"/>
        <w:jc w:val="both"/>
        <w:rPr>
          <w:rFonts w:ascii="Myriad Pro" w:hAnsi="Myriad Pro" w:cs="Arial"/>
          <w:b/>
          <w:sz w:val="20"/>
          <w:szCs w:val="20"/>
        </w:rPr>
      </w:pPr>
    </w:p>
    <w:p w14:paraId="79B2A84F" w14:textId="5EC61CB6" w:rsidR="00876D45" w:rsidRDefault="00876D45" w:rsidP="002A153E">
      <w:pPr>
        <w:pStyle w:val="Akapitzlist"/>
        <w:numPr>
          <w:ilvl w:val="0"/>
          <w:numId w:val="38"/>
        </w:numPr>
        <w:jc w:val="both"/>
        <w:rPr>
          <w:rFonts w:ascii="Myriad Pro" w:hAnsi="Myriad Pro"/>
          <w:sz w:val="20"/>
          <w:szCs w:val="20"/>
        </w:rPr>
      </w:pPr>
      <w:r>
        <w:rPr>
          <w:rFonts w:ascii="Myriad Pro" w:hAnsi="Myriad Pro"/>
          <w:sz w:val="20"/>
          <w:szCs w:val="20"/>
        </w:rPr>
        <w:t xml:space="preserve">LGD rozlicza </w:t>
      </w:r>
      <w:proofErr w:type="spellStart"/>
      <w:r>
        <w:rPr>
          <w:rFonts w:ascii="Myriad Pro" w:hAnsi="Myriad Pro"/>
          <w:sz w:val="20"/>
          <w:szCs w:val="20"/>
        </w:rPr>
        <w:t>KZiA</w:t>
      </w:r>
      <w:proofErr w:type="spellEnd"/>
      <w:r>
        <w:rPr>
          <w:rFonts w:ascii="Myriad Pro" w:hAnsi="Myriad Pro"/>
          <w:sz w:val="20"/>
          <w:szCs w:val="20"/>
        </w:rPr>
        <w:t xml:space="preserve"> za pomocą stawki ryczałtowej (zgodnie z metodyką</w:t>
      </w:r>
      <w:r w:rsidR="009C545E">
        <w:rPr>
          <w:rFonts w:ascii="Myriad Pro" w:hAnsi="Myriad Pro"/>
          <w:sz w:val="20"/>
          <w:szCs w:val="20"/>
        </w:rPr>
        <w:t>)</w:t>
      </w:r>
      <w:r>
        <w:rPr>
          <w:rFonts w:ascii="Myriad Pro" w:hAnsi="Myriad Pro"/>
          <w:sz w:val="20"/>
          <w:szCs w:val="20"/>
        </w:rPr>
        <w:t xml:space="preserve">. </w:t>
      </w:r>
      <w:r w:rsidRPr="00876D45">
        <w:rPr>
          <w:rFonts w:ascii="Myriad Pro" w:hAnsi="Myriad Pro"/>
          <w:sz w:val="20"/>
          <w:szCs w:val="20"/>
        </w:rPr>
        <w:t xml:space="preserve">Wartość </w:t>
      </w:r>
      <w:proofErr w:type="spellStart"/>
      <w:r w:rsidRPr="00876D45">
        <w:rPr>
          <w:rFonts w:ascii="Myriad Pro" w:hAnsi="Myriad Pro"/>
          <w:sz w:val="20"/>
          <w:szCs w:val="20"/>
        </w:rPr>
        <w:t>KZiA</w:t>
      </w:r>
      <w:proofErr w:type="spellEnd"/>
      <w:r w:rsidRPr="00876D45">
        <w:rPr>
          <w:rFonts w:ascii="Myriad Pro" w:hAnsi="Myriad Pro"/>
          <w:sz w:val="20"/>
          <w:szCs w:val="20"/>
        </w:rPr>
        <w:t xml:space="preserve"> stanowi iloczyn właściwej stawki ryczałtowej i kwoty przeznaczonej na wdrażanie LSR</w:t>
      </w:r>
      <w:r>
        <w:rPr>
          <w:rFonts w:ascii="Myriad Pro" w:hAnsi="Myriad Pro"/>
          <w:sz w:val="20"/>
          <w:szCs w:val="20"/>
        </w:rPr>
        <w:t xml:space="preserve">. </w:t>
      </w:r>
      <w:r w:rsidRPr="00876D45">
        <w:rPr>
          <w:rFonts w:ascii="Myriad Pro" w:hAnsi="Myriad Pro"/>
          <w:sz w:val="20"/>
          <w:szCs w:val="20"/>
        </w:rPr>
        <w:t xml:space="preserve">Ostateczna wartość </w:t>
      </w:r>
      <w:proofErr w:type="spellStart"/>
      <w:r w:rsidRPr="00876D45">
        <w:rPr>
          <w:rFonts w:ascii="Myriad Pro" w:hAnsi="Myriad Pro"/>
          <w:sz w:val="20"/>
          <w:szCs w:val="20"/>
        </w:rPr>
        <w:t>KZiA</w:t>
      </w:r>
      <w:proofErr w:type="spellEnd"/>
      <w:r w:rsidRPr="00876D45">
        <w:rPr>
          <w:rFonts w:ascii="Myriad Pro" w:hAnsi="Myriad Pro"/>
          <w:sz w:val="20"/>
          <w:szCs w:val="20"/>
        </w:rPr>
        <w:t xml:space="preserve"> będzie uzależniona od prawidłowo poniesionych kosztów kwalifikowalnych na wdrażanie LSR</w:t>
      </w:r>
      <w:r>
        <w:rPr>
          <w:rFonts w:ascii="Myriad Pro" w:hAnsi="Myriad Pro"/>
          <w:sz w:val="20"/>
          <w:szCs w:val="20"/>
        </w:rPr>
        <w:t>.</w:t>
      </w:r>
    </w:p>
    <w:p w14:paraId="248AF3B0" w14:textId="499C1187"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LGD rozlicza się</w:t>
      </w:r>
      <w:r w:rsidR="00A15786">
        <w:rPr>
          <w:rFonts w:ascii="Myriad Pro" w:hAnsi="Myriad Pro"/>
          <w:sz w:val="20"/>
          <w:szCs w:val="20"/>
        </w:rPr>
        <w:t xml:space="preserve"> z udzielonych grantów</w:t>
      </w:r>
      <w:r w:rsidRPr="007C1EF7">
        <w:rPr>
          <w:rFonts w:ascii="Myriad Pro" w:hAnsi="Myriad Pro"/>
          <w:sz w:val="20"/>
          <w:szCs w:val="20"/>
        </w:rPr>
        <w:t xml:space="preserve"> z IZ FEPZ w oparciu o rzeczywiście poniesione wydatki (tj. z</w:t>
      </w:r>
      <w:r w:rsidR="00A15786">
        <w:rPr>
          <w:rFonts w:ascii="Myriad Pro" w:hAnsi="Myriad Pro"/>
          <w:sz w:val="20"/>
          <w:szCs w:val="20"/>
        </w:rPr>
        <w:t> </w:t>
      </w:r>
      <w:r w:rsidRPr="007C1EF7">
        <w:rPr>
          <w:rFonts w:ascii="Myriad Pro" w:hAnsi="Myriad Pro"/>
          <w:sz w:val="20"/>
          <w:szCs w:val="20"/>
        </w:rPr>
        <w:t>udokumentowaniem wydatku). Wydatki kwalifikowalne poniesione przez beneficjenta rozliczane są na podstawie wniosku o płatność złożonego do IZ za pośrednictwem CST2021. Pod pojęciem rozliczenia grantów zgodnie z zasadą faktycznego ponoszenia wydatków należy rozumieć wydatek poniesiony w znaczeniu kasowym tj. rozchód środków pieniężnych z kasy lub rachunku płatniczego (obciążenie rachunku płatniczego beneficjenta).</w:t>
      </w:r>
    </w:p>
    <w:p w14:paraId="01B36A01" w14:textId="77777777"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Transze wypłacone </w:t>
      </w:r>
      <w:proofErr w:type="spellStart"/>
      <w:r w:rsidRPr="007C1EF7">
        <w:rPr>
          <w:rFonts w:ascii="Myriad Pro" w:hAnsi="Myriad Pro"/>
          <w:sz w:val="20"/>
          <w:szCs w:val="20"/>
        </w:rPr>
        <w:t>grantobiorcom</w:t>
      </w:r>
      <w:proofErr w:type="spellEnd"/>
      <w:r w:rsidRPr="007C1EF7">
        <w:rPr>
          <w:rFonts w:ascii="Myriad Pro" w:hAnsi="Myriad Pro"/>
          <w:sz w:val="20"/>
          <w:szCs w:val="20"/>
        </w:rPr>
        <w:t xml:space="preserve"> są ujmowane w zestawieniu wydatków wniosku o płatność i przedkładane przez LGD za dany okres sprawozdawczy na podstawie wypłat udzielonych </w:t>
      </w:r>
      <w:proofErr w:type="spellStart"/>
      <w:r w:rsidRPr="007C1EF7">
        <w:rPr>
          <w:rFonts w:ascii="Myriad Pro" w:hAnsi="Myriad Pro"/>
          <w:sz w:val="20"/>
          <w:szCs w:val="20"/>
        </w:rPr>
        <w:t>grantobiorcom</w:t>
      </w:r>
      <w:proofErr w:type="spellEnd"/>
      <w:r w:rsidRPr="007C1EF7">
        <w:rPr>
          <w:rFonts w:ascii="Myriad Pro" w:hAnsi="Myriad Pro"/>
          <w:sz w:val="20"/>
          <w:szCs w:val="20"/>
        </w:rPr>
        <w:t xml:space="preserve"> (tj. zaliczek wypłaconych </w:t>
      </w:r>
      <w:proofErr w:type="spellStart"/>
      <w:r w:rsidRPr="007C1EF7">
        <w:rPr>
          <w:rFonts w:ascii="Myriad Pro" w:hAnsi="Myriad Pro"/>
          <w:sz w:val="20"/>
          <w:szCs w:val="20"/>
        </w:rPr>
        <w:t>grantobiorcom</w:t>
      </w:r>
      <w:proofErr w:type="spellEnd"/>
      <w:r w:rsidRPr="007C1EF7">
        <w:rPr>
          <w:rFonts w:ascii="Myriad Pro" w:hAnsi="Myriad Pro"/>
          <w:sz w:val="20"/>
          <w:szCs w:val="20"/>
        </w:rPr>
        <w:t xml:space="preserve"> na podstawie umów o powierzenie grantu oraz wypłatom w ramach refundacji poniesionych przez </w:t>
      </w:r>
      <w:proofErr w:type="spellStart"/>
      <w:r w:rsidRPr="007C1EF7">
        <w:rPr>
          <w:rFonts w:ascii="Myriad Pro" w:hAnsi="Myriad Pro"/>
          <w:sz w:val="20"/>
          <w:szCs w:val="20"/>
        </w:rPr>
        <w:t>grantobiorców</w:t>
      </w:r>
      <w:proofErr w:type="spellEnd"/>
      <w:r w:rsidRPr="007C1EF7">
        <w:rPr>
          <w:rFonts w:ascii="Myriad Pro" w:hAnsi="Myriad Pro"/>
          <w:sz w:val="20"/>
          <w:szCs w:val="20"/>
        </w:rPr>
        <w:t xml:space="preserve"> kosztów).</w:t>
      </w:r>
    </w:p>
    <w:p w14:paraId="5AF64B47" w14:textId="07C19B4D"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Po podpisaniu umowy z </w:t>
      </w:r>
      <w:proofErr w:type="spellStart"/>
      <w:r w:rsidRPr="007C1EF7">
        <w:rPr>
          <w:rFonts w:ascii="Myriad Pro" w:hAnsi="Myriad Pro"/>
          <w:sz w:val="20"/>
          <w:szCs w:val="20"/>
        </w:rPr>
        <w:t>grantobiorcą</w:t>
      </w:r>
      <w:proofErr w:type="spellEnd"/>
      <w:r w:rsidRPr="007C1EF7">
        <w:rPr>
          <w:rFonts w:ascii="Myriad Pro" w:hAnsi="Myriad Pro"/>
          <w:sz w:val="20"/>
          <w:szCs w:val="20"/>
        </w:rPr>
        <w:t xml:space="preserve"> LGD zobowiązuje go do złożenia kwartalnych sprawozdań z planowanych do realizacji zadań oraz planowanych do poniesienia kosztów oraz bieżącej realizacji wskaźników natomiast </w:t>
      </w:r>
      <w:r w:rsidR="00624FDF">
        <w:rPr>
          <w:rFonts w:ascii="Myriad Pro" w:hAnsi="Myriad Pro"/>
          <w:sz w:val="20"/>
          <w:szCs w:val="20"/>
        </w:rPr>
        <w:br/>
      </w:r>
      <w:r w:rsidRPr="007C1EF7">
        <w:rPr>
          <w:rFonts w:ascii="Myriad Pro" w:hAnsi="Myriad Pro"/>
          <w:sz w:val="20"/>
          <w:szCs w:val="20"/>
        </w:rPr>
        <w:t xml:space="preserve">po zakończeniu realizacji grantu </w:t>
      </w:r>
      <w:proofErr w:type="spellStart"/>
      <w:r w:rsidRPr="007C1EF7">
        <w:rPr>
          <w:rFonts w:ascii="Myriad Pro" w:hAnsi="Myriad Pro"/>
          <w:sz w:val="20"/>
          <w:szCs w:val="20"/>
        </w:rPr>
        <w:t>grantobiorca</w:t>
      </w:r>
      <w:proofErr w:type="spellEnd"/>
      <w:r w:rsidRPr="007C1EF7">
        <w:rPr>
          <w:rFonts w:ascii="Myriad Pro" w:hAnsi="Myriad Pro"/>
          <w:sz w:val="20"/>
          <w:szCs w:val="20"/>
        </w:rPr>
        <w:t xml:space="preserve"> będzie zobligowany do przedstawienia sprawozdania końcowego.</w:t>
      </w:r>
    </w:p>
    <w:p w14:paraId="35B2D55D" w14:textId="77777777"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Potwierdzeniem dokonania płatności na rzecz </w:t>
      </w:r>
      <w:proofErr w:type="spellStart"/>
      <w:r w:rsidRPr="007C1EF7">
        <w:rPr>
          <w:rFonts w:ascii="Myriad Pro" w:hAnsi="Myriad Pro"/>
          <w:sz w:val="20"/>
          <w:szCs w:val="20"/>
        </w:rPr>
        <w:t>grantobiorców</w:t>
      </w:r>
      <w:proofErr w:type="spellEnd"/>
      <w:r w:rsidRPr="007C1EF7">
        <w:rPr>
          <w:rFonts w:ascii="Myriad Pro" w:hAnsi="Myriad Pro"/>
          <w:sz w:val="20"/>
          <w:szCs w:val="20"/>
        </w:rPr>
        <w:t>, zgodnie z wnioskiem o płatność będzie wyciąg bankowy z rachunku LGD wraz ze sprawozdaniem grantu i umową grantową.</w:t>
      </w:r>
    </w:p>
    <w:p w14:paraId="4A431BFC" w14:textId="77777777" w:rsidR="00A15786" w:rsidRDefault="007C1EF7" w:rsidP="00A15786">
      <w:pPr>
        <w:pStyle w:val="Akapitzlist"/>
        <w:numPr>
          <w:ilvl w:val="0"/>
          <w:numId w:val="38"/>
        </w:numPr>
        <w:jc w:val="both"/>
        <w:rPr>
          <w:rFonts w:ascii="Myriad Pro" w:hAnsi="Myriad Pro"/>
          <w:sz w:val="20"/>
          <w:szCs w:val="20"/>
        </w:rPr>
      </w:pPr>
      <w:r w:rsidRPr="007C1EF7">
        <w:rPr>
          <w:rFonts w:ascii="Myriad Pro" w:hAnsi="Myriad Pro"/>
          <w:sz w:val="20"/>
          <w:szCs w:val="20"/>
        </w:rPr>
        <w:t xml:space="preserve">Na etapie końcowego rozliczenia LGD będzie zobowiązana do zwrotu środków nierozliczonych lub uznanych </w:t>
      </w:r>
      <w:r w:rsidR="00624FDF">
        <w:rPr>
          <w:rFonts w:ascii="Myriad Pro" w:hAnsi="Myriad Pro"/>
          <w:sz w:val="20"/>
          <w:szCs w:val="20"/>
        </w:rPr>
        <w:br/>
      </w:r>
      <w:r w:rsidRPr="007C1EF7">
        <w:rPr>
          <w:rFonts w:ascii="Myriad Pro" w:hAnsi="Myriad Pro"/>
          <w:sz w:val="20"/>
          <w:szCs w:val="20"/>
        </w:rPr>
        <w:t>za niekwalifikowalne.</w:t>
      </w:r>
    </w:p>
    <w:p w14:paraId="6E100E8C" w14:textId="47286656" w:rsidR="00503E6A" w:rsidRPr="00A15786" w:rsidRDefault="007C1EF7" w:rsidP="00A15786">
      <w:pPr>
        <w:pStyle w:val="Akapitzlist"/>
        <w:numPr>
          <w:ilvl w:val="0"/>
          <w:numId w:val="38"/>
        </w:numPr>
        <w:jc w:val="both"/>
        <w:rPr>
          <w:rFonts w:ascii="Myriad Pro" w:hAnsi="Myriad Pro"/>
          <w:sz w:val="20"/>
          <w:szCs w:val="20"/>
        </w:rPr>
      </w:pPr>
      <w:r w:rsidRPr="00A15786">
        <w:rPr>
          <w:rFonts w:ascii="Myriad Pro" w:hAnsi="Myriad Pro"/>
          <w:sz w:val="20"/>
          <w:szCs w:val="20"/>
        </w:rPr>
        <w:t xml:space="preserve">LGD rozlicza się z </w:t>
      </w:r>
      <w:proofErr w:type="spellStart"/>
      <w:r w:rsidRPr="00A15786">
        <w:rPr>
          <w:rFonts w:ascii="Myriad Pro" w:hAnsi="Myriad Pro"/>
          <w:sz w:val="20"/>
          <w:szCs w:val="20"/>
        </w:rPr>
        <w:t>grantobiorcami</w:t>
      </w:r>
      <w:proofErr w:type="spellEnd"/>
      <w:r w:rsidRPr="00A15786">
        <w:rPr>
          <w:rFonts w:ascii="Myriad Pro" w:hAnsi="Myriad Pro"/>
          <w:sz w:val="20"/>
          <w:szCs w:val="20"/>
        </w:rPr>
        <w:t xml:space="preserve"> z realizacji zadań merytorycznych </w:t>
      </w:r>
      <w:r w:rsidR="00A15786" w:rsidRPr="00A15786">
        <w:rPr>
          <w:rFonts w:ascii="Myriad Pro" w:hAnsi="Myriad Pro"/>
          <w:sz w:val="20"/>
          <w:szCs w:val="20"/>
        </w:rPr>
        <w:t>w oparciu o poniesione koszty rzeczywiste</w:t>
      </w:r>
      <w:r w:rsidR="00A15786">
        <w:rPr>
          <w:rFonts w:ascii="Myriad Pro" w:hAnsi="Myriad Pro"/>
          <w:sz w:val="20"/>
          <w:szCs w:val="20"/>
        </w:rPr>
        <w:t>.</w:t>
      </w:r>
      <w:r w:rsidR="00A525E9" w:rsidRPr="00A15786">
        <w:rPr>
          <w:rFonts w:ascii="Myriad Pro" w:hAnsi="Myriad Pro"/>
          <w:sz w:val="20"/>
          <w:szCs w:val="20"/>
        </w:rPr>
        <w:t xml:space="preserve"> </w:t>
      </w:r>
    </w:p>
    <w:p w14:paraId="3E010370" w14:textId="55B1125D" w:rsidR="002128FA" w:rsidRPr="00DC076E" w:rsidRDefault="001F5787" w:rsidP="001F5787">
      <w:pPr>
        <w:pStyle w:val="Akapitzlist"/>
        <w:numPr>
          <w:ilvl w:val="0"/>
          <w:numId w:val="38"/>
        </w:numPr>
        <w:jc w:val="both"/>
        <w:rPr>
          <w:rFonts w:ascii="Myriad Pro" w:hAnsi="Myriad Pro"/>
          <w:sz w:val="20"/>
          <w:szCs w:val="20"/>
        </w:rPr>
      </w:pPr>
      <w:r w:rsidRPr="00DC076E">
        <w:rPr>
          <w:rFonts w:ascii="Myriad Pro" w:hAnsi="Myriad Pro"/>
          <w:sz w:val="20"/>
          <w:szCs w:val="20"/>
        </w:rPr>
        <w:t xml:space="preserve">Beneficjent na etapie procedury wyboru grantów powinien zastosować mechanizmy gwarantujące porównywalność poszczególnych kosztów pomiędzy grantami, tak aby zatwierdzać w grantach porównywalne koszty za podobne usługi/towary. LGD na etapie wyboru </w:t>
      </w:r>
      <w:proofErr w:type="spellStart"/>
      <w:r w:rsidRPr="00DC076E">
        <w:rPr>
          <w:rFonts w:ascii="Myriad Pro" w:hAnsi="Myriad Pro"/>
          <w:sz w:val="20"/>
          <w:szCs w:val="20"/>
        </w:rPr>
        <w:t>grantobiorców</w:t>
      </w:r>
      <w:proofErr w:type="spellEnd"/>
      <w:r w:rsidRPr="00DC076E">
        <w:rPr>
          <w:rFonts w:ascii="Myriad Pro" w:hAnsi="Myriad Pro"/>
          <w:sz w:val="20"/>
          <w:szCs w:val="20"/>
        </w:rPr>
        <w:t xml:space="preserve"> jest zobowiązana do weryfikacji wysokości planowanych do poniesienia przez nich kosztów na podstawie obowiązującego dla danego naboru na granty katalogu standardu i cen rynkowych wydatków/usług.</w:t>
      </w:r>
    </w:p>
    <w:p w14:paraId="4E21C52E" w14:textId="4895BF9D" w:rsidR="00B170DD" w:rsidRPr="00ED0539" w:rsidRDefault="00485B7D" w:rsidP="00ED0539">
      <w:pPr>
        <w:pStyle w:val="Akapitzlist"/>
        <w:numPr>
          <w:ilvl w:val="0"/>
          <w:numId w:val="38"/>
        </w:numPr>
        <w:jc w:val="both"/>
        <w:rPr>
          <w:rFonts w:ascii="Myriad Pro" w:hAnsi="Myriad Pro" w:cs="Arial"/>
          <w:sz w:val="20"/>
          <w:szCs w:val="20"/>
        </w:rPr>
      </w:pPr>
      <w:r>
        <w:rPr>
          <w:rFonts w:ascii="Myriad Pro" w:hAnsi="Myriad Pro" w:cs="Arial"/>
          <w:sz w:val="20"/>
          <w:szCs w:val="20"/>
        </w:rPr>
        <w:t>W projektach objętych grantem nie ma możliwości rozliczenia kosztów pośrednich.</w:t>
      </w:r>
      <w:r w:rsidR="007233F6">
        <w:rPr>
          <w:rFonts w:ascii="Myriad Pro" w:hAnsi="Myriad Pro" w:cs="Arial"/>
          <w:sz w:val="20"/>
          <w:szCs w:val="20"/>
        </w:rPr>
        <w:t xml:space="preserve"> </w:t>
      </w:r>
      <w:r w:rsidR="00B170DD" w:rsidRPr="00ED0539">
        <w:rPr>
          <w:rFonts w:ascii="Myriad Pro" w:hAnsi="Myriad Pro" w:cs="Arial"/>
          <w:sz w:val="20"/>
          <w:szCs w:val="20"/>
        </w:rPr>
        <w:t>Szczegółowe zasady rozliczania grantów powinny być ujęte w procedurach opracowanych przez LGD.</w:t>
      </w:r>
      <w:r w:rsidR="00A01829" w:rsidRPr="00ED0539">
        <w:rPr>
          <w:rFonts w:ascii="Myriad Pro" w:hAnsi="Myriad Pro" w:cs="Arial"/>
          <w:sz w:val="20"/>
          <w:szCs w:val="20"/>
        </w:rPr>
        <w:t xml:space="preserve"> </w:t>
      </w:r>
      <w:proofErr w:type="spellStart"/>
      <w:r w:rsidR="00A01829" w:rsidRPr="00ED0539">
        <w:rPr>
          <w:rFonts w:ascii="Myriad Pro" w:hAnsi="Myriad Pro" w:cs="Arial"/>
          <w:sz w:val="20"/>
          <w:szCs w:val="20"/>
        </w:rPr>
        <w:t>Grantobiorcy</w:t>
      </w:r>
      <w:proofErr w:type="spellEnd"/>
      <w:r w:rsidR="00A01829" w:rsidRPr="00ED0539">
        <w:rPr>
          <w:rFonts w:ascii="Myriad Pro" w:hAnsi="Myriad Pro" w:cs="Arial"/>
          <w:sz w:val="20"/>
          <w:szCs w:val="20"/>
        </w:rPr>
        <w:t xml:space="preserve"> mogą rozliczyć koszty</w:t>
      </w:r>
      <w:r w:rsidR="00406217" w:rsidRPr="00ED0539">
        <w:rPr>
          <w:rFonts w:ascii="Myriad Pro" w:hAnsi="Myriad Pro" w:cs="Arial"/>
          <w:sz w:val="20"/>
          <w:szCs w:val="20"/>
        </w:rPr>
        <w:t xml:space="preserve"> </w:t>
      </w:r>
      <w:r w:rsidR="00ED0539">
        <w:rPr>
          <w:rFonts w:ascii="Myriad Pro" w:hAnsi="Myriad Pro" w:cs="Arial"/>
          <w:sz w:val="20"/>
          <w:szCs w:val="20"/>
        </w:rPr>
        <w:t>operacyjne</w:t>
      </w:r>
      <w:r w:rsidR="00A01829" w:rsidRPr="00ED0539">
        <w:rPr>
          <w:rFonts w:ascii="Myriad Pro" w:hAnsi="Myriad Pro" w:cs="Arial"/>
          <w:sz w:val="20"/>
          <w:szCs w:val="20"/>
        </w:rPr>
        <w:t xml:space="preserve"> związane z obsługą projektu objętego grantem i jego zarządzaniem, w ramach kwoty ryczałtowej do wysokości</w:t>
      </w:r>
      <w:r w:rsidR="00406217" w:rsidRPr="00ED0539">
        <w:rPr>
          <w:rFonts w:ascii="Myriad Pro" w:hAnsi="Myriad Pro" w:cs="Arial"/>
          <w:sz w:val="20"/>
          <w:szCs w:val="20"/>
        </w:rPr>
        <w:t xml:space="preserve"> </w:t>
      </w:r>
      <w:r w:rsidR="00A01829" w:rsidRPr="00ED0539">
        <w:rPr>
          <w:rFonts w:ascii="Myriad Pro" w:hAnsi="Myriad Pro" w:cs="Arial"/>
          <w:sz w:val="20"/>
          <w:szCs w:val="20"/>
        </w:rPr>
        <w:t>20% zadań merytorycznych</w:t>
      </w:r>
      <w:r w:rsidR="00406217" w:rsidRPr="00ED0539">
        <w:rPr>
          <w:rFonts w:ascii="Myriad Pro" w:hAnsi="Myriad Pro" w:cs="Arial"/>
          <w:sz w:val="20"/>
          <w:szCs w:val="20"/>
        </w:rPr>
        <w:t>.</w:t>
      </w:r>
    </w:p>
    <w:p w14:paraId="0D51F7AE" w14:textId="77777777" w:rsidR="002128FA" w:rsidRPr="002128FA" w:rsidRDefault="002128FA" w:rsidP="002A153E">
      <w:pPr>
        <w:pStyle w:val="Akapitzlist"/>
        <w:jc w:val="both"/>
        <w:rPr>
          <w:rFonts w:ascii="Myriad Pro" w:hAnsi="Myriad Pro"/>
          <w:sz w:val="20"/>
          <w:szCs w:val="20"/>
        </w:rPr>
      </w:pPr>
    </w:p>
    <w:p w14:paraId="6ED145E7" w14:textId="77777777" w:rsidR="00FC4783" w:rsidRPr="00DE1F41" w:rsidRDefault="00FC4783"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19" w:name="_Toc191555416"/>
      <w:r w:rsidRPr="00DE1F41">
        <w:rPr>
          <w:rFonts w:ascii="Myriad Pro" w:hAnsi="Myriad Pro" w:cs="Arial"/>
          <w:b/>
          <w:color w:val="auto"/>
          <w:sz w:val="20"/>
          <w:szCs w:val="20"/>
        </w:rPr>
        <w:t>Podsumowanie budżetu</w:t>
      </w:r>
      <w:bookmarkEnd w:id="19"/>
    </w:p>
    <w:p w14:paraId="6D73A9A6" w14:textId="32F0B7B9" w:rsidR="00FC4783" w:rsidRPr="00DE1F41" w:rsidRDefault="00FC4783"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Sekcja</w:t>
      </w:r>
      <w:r w:rsidR="00295BDB" w:rsidRPr="00DE1F41">
        <w:rPr>
          <w:rFonts w:ascii="Myriad Pro" w:hAnsi="Myriad Pro" w:cs="Arial"/>
          <w:sz w:val="20"/>
          <w:szCs w:val="20"/>
        </w:rPr>
        <w:t xml:space="preserve"> ta</w:t>
      </w:r>
      <w:r w:rsidRPr="00DE1F41">
        <w:rPr>
          <w:rFonts w:ascii="Myriad Pro" w:hAnsi="Myriad Pro" w:cs="Arial"/>
          <w:sz w:val="20"/>
          <w:szCs w:val="20"/>
        </w:rPr>
        <w:t xml:space="preserve"> </w:t>
      </w:r>
      <w:r w:rsidR="00295BDB" w:rsidRPr="00DE1F41">
        <w:rPr>
          <w:rFonts w:ascii="Myriad Pro" w:hAnsi="Myriad Pro" w:cs="Arial"/>
          <w:sz w:val="20"/>
          <w:szCs w:val="20"/>
        </w:rPr>
        <w:t xml:space="preserve">jest </w:t>
      </w:r>
      <w:r w:rsidRPr="00DE1F41">
        <w:rPr>
          <w:rFonts w:ascii="Myriad Pro" w:hAnsi="Myriad Pro" w:cs="Arial"/>
          <w:sz w:val="20"/>
          <w:szCs w:val="20"/>
        </w:rPr>
        <w:t>nieedytowaln</w:t>
      </w:r>
      <w:r w:rsidR="00295BDB" w:rsidRPr="00DE1F41">
        <w:rPr>
          <w:rFonts w:ascii="Myriad Pro" w:hAnsi="Myriad Pro" w:cs="Arial"/>
          <w:sz w:val="20"/>
          <w:szCs w:val="20"/>
        </w:rPr>
        <w:t>a</w:t>
      </w:r>
      <w:r w:rsidR="00E35D24" w:rsidRPr="00DE1F41">
        <w:rPr>
          <w:rFonts w:ascii="Myriad Pro" w:hAnsi="Myriad Pro" w:cs="Arial"/>
          <w:sz w:val="20"/>
          <w:szCs w:val="20"/>
        </w:rPr>
        <w:t xml:space="preserve"> a dane są wyliczane automatycznie. </w:t>
      </w:r>
      <w:r w:rsidRPr="00DE1F41">
        <w:rPr>
          <w:rFonts w:ascii="Myriad Pro" w:hAnsi="Myriad Pro" w:cs="Arial"/>
          <w:sz w:val="20"/>
          <w:szCs w:val="20"/>
        </w:rPr>
        <w:t>Sekcja zawiera podsumowanie budżetu sporządzonego w</w:t>
      </w:r>
      <w:r w:rsidR="00295BDB" w:rsidRPr="00DE1F41">
        <w:rPr>
          <w:rFonts w:ascii="Myriad Pro" w:hAnsi="Myriad Pro" w:cs="Arial"/>
          <w:sz w:val="20"/>
          <w:szCs w:val="20"/>
        </w:rPr>
        <w:t> </w:t>
      </w:r>
      <w:r w:rsidRPr="00DE1F41">
        <w:rPr>
          <w:rFonts w:ascii="Myriad Pro" w:hAnsi="Myriad Pro" w:cs="Arial"/>
          <w:sz w:val="20"/>
          <w:szCs w:val="20"/>
        </w:rPr>
        <w:t xml:space="preserve">sekcji </w:t>
      </w:r>
      <w:r w:rsidRPr="00DE1F41">
        <w:rPr>
          <w:rFonts w:ascii="Myriad Pro" w:hAnsi="Myriad Pro" w:cs="Arial"/>
          <w:b/>
          <w:sz w:val="20"/>
          <w:szCs w:val="20"/>
        </w:rPr>
        <w:t xml:space="preserve">Budżet </w:t>
      </w:r>
      <w:r w:rsidRPr="00DE1F41">
        <w:rPr>
          <w:rFonts w:ascii="Myriad Pro" w:hAnsi="Myriad Pro" w:cs="Arial"/>
          <w:sz w:val="20"/>
          <w:szCs w:val="20"/>
        </w:rPr>
        <w:t>projektu</w:t>
      </w:r>
      <w:r w:rsidR="00A429E5" w:rsidRPr="00DE1F41">
        <w:rPr>
          <w:rFonts w:ascii="Myriad Pro" w:hAnsi="Myriad Pro" w:cs="Arial"/>
          <w:sz w:val="20"/>
          <w:szCs w:val="20"/>
        </w:rPr>
        <w:t>.</w:t>
      </w:r>
      <w:r w:rsidR="006538F2" w:rsidRPr="00DE1F41">
        <w:rPr>
          <w:rFonts w:ascii="Myriad Pro" w:hAnsi="Myriad Pro" w:cs="Arial"/>
          <w:sz w:val="20"/>
          <w:szCs w:val="20"/>
        </w:rPr>
        <w:t xml:space="preserve"> W celu zweryfikowania poprawności budżetu oraz innych części wniosku kliknij przycisk </w:t>
      </w:r>
      <w:r w:rsidR="006538F2" w:rsidRPr="00DE1F41">
        <w:rPr>
          <w:rFonts w:ascii="Myriad Pro" w:hAnsi="Myriad Pro" w:cs="Arial"/>
          <w:b/>
          <w:i/>
          <w:sz w:val="20"/>
          <w:szCs w:val="20"/>
        </w:rPr>
        <w:t>Sprawdź</w:t>
      </w:r>
      <w:r w:rsidR="006538F2" w:rsidRPr="00DE1F41">
        <w:rPr>
          <w:rFonts w:ascii="Myriad Pro" w:hAnsi="Myriad Pro" w:cs="Arial"/>
          <w:sz w:val="20"/>
          <w:szCs w:val="20"/>
        </w:rPr>
        <w:t>.</w:t>
      </w:r>
    </w:p>
    <w:p w14:paraId="539F8D4A" w14:textId="77777777" w:rsidR="00E35D24" w:rsidRPr="00DE1F41" w:rsidRDefault="00E35D24" w:rsidP="002A153E">
      <w:pPr>
        <w:spacing w:before="120" w:after="120" w:line="271" w:lineRule="auto"/>
        <w:jc w:val="both"/>
        <w:rPr>
          <w:rFonts w:ascii="Myriad Pro" w:hAnsi="Myriad Pro" w:cs="Arial"/>
          <w:sz w:val="20"/>
          <w:szCs w:val="20"/>
        </w:rPr>
      </w:pPr>
    </w:p>
    <w:p w14:paraId="09403387" w14:textId="77777777" w:rsidR="00FC4783" w:rsidRPr="00DE1F41" w:rsidRDefault="00FC4783"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0" w:name="_Toc191555417"/>
      <w:r w:rsidRPr="00DE1F41">
        <w:rPr>
          <w:rFonts w:ascii="Myriad Pro" w:hAnsi="Myriad Pro" w:cs="Arial"/>
          <w:b/>
          <w:color w:val="auto"/>
          <w:sz w:val="20"/>
          <w:szCs w:val="20"/>
        </w:rPr>
        <w:t>Źródła finansowania</w:t>
      </w:r>
      <w:bookmarkEnd w:id="20"/>
    </w:p>
    <w:p w14:paraId="7F057D02" w14:textId="77777777" w:rsidR="00FC4783" w:rsidRPr="00DE1F41" w:rsidRDefault="00FC4783"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Sekcja zawiera informacje na temat źródeł finansowania wykazanego w budżecie projektu</w:t>
      </w:r>
      <w:r w:rsidR="00773DAA" w:rsidRPr="00DE1F41">
        <w:rPr>
          <w:rFonts w:ascii="Myriad Pro" w:hAnsi="Myriad Pro" w:cs="Arial"/>
          <w:sz w:val="20"/>
          <w:szCs w:val="20"/>
        </w:rPr>
        <w:t>, w tym źródeł</w:t>
      </w:r>
      <w:r w:rsidRPr="00DE1F41">
        <w:rPr>
          <w:rFonts w:ascii="Myriad Pro" w:hAnsi="Myriad Pro" w:cs="Arial"/>
          <w:sz w:val="20"/>
          <w:szCs w:val="20"/>
        </w:rPr>
        <w:t xml:space="preserve"> wkładu własnego. </w:t>
      </w:r>
    </w:p>
    <w:p w14:paraId="1099B40F" w14:textId="77777777" w:rsidR="00FC4783" w:rsidRPr="00DE1F41" w:rsidRDefault="00FC4783"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Wkład własny może być finansowany z budżetu państwa, budżetu jednostek samorządu terytorialnego, innych środków publicznych lub środków prywatnych.</w:t>
      </w:r>
      <w:r w:rsidR="006538F2" w:rsidRPr="00DE1F41">
        <w:rPr>
          <w:rFonts w:ascii="Myriad Pro" w:hAnsi="Myriad Pro" w:cs="Arial"/>
          <w:sz w:val="20"/>
          <w:szCs w:val="20"/>
        </w:rPr>
        <w:t xml:space="preserve"> Zweryfikuj wartości projektu z sekcją </w:t>
      </w:r>
      <w:r w:rsidR="006538F2" w:rsidRPr="00DE1F41">
        <w:rPr>
          <w:rFonts w:ascii="Myriad Pro" w:hAnsi="Myriad Pro" w:cs="Arial"/>
          <w:b/>
          <w:sz w:val="20"/>
          <w:szCs w:val="20"/>
        </w:rPr>
        <w:t>Podsumowanie budżetu</w:t>
      </w:r>
      <w:r w:rsidR="006538F2" w:rsidRPr="00DE1F41">
        <w:rPr>
          <w:rFonts w:ascii="Myriad Pro" w:hAnsi="Myriad Pro" w:cs="Arial"/>
          <w:sz w:val="20"/>
          <w:szCs w:val="20"/>
        </w:rPr>
        <w:t>.</w:t>
      </w:r>
    </w:p>
    <w:p w14:paraId="739D6083" w14:textId="470960E0" w:rsidR="00F33C94" w:rsidRPr="00DE1F41" w:rsidRDefault="00F33C9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Dofinansowanie</w:t>
      </w:r>
      <w:r w:rsidRPr="00DE1F41">
        <w:rPr>
          <w:rFonts w:ascii="Myriad Pro" w:hAnsi="Myriad Pro" w:cs="Arial"/>
          <w:sz w:val="20"/>
          <w:szCs w:val="20"/>
        </w:rPr>
        <w:t xml:space="preserve"> – w polu tym </w:t>
      </w:r>
      <w:r w:rsidR="001D7384" w:rsidRPr="00DE1F41">
        <w:rPr>
          <w:rFonts w:ascii="Myriad Pro" w:hAnsi="Myriad Pro" w:cs="Arial"/>
          <w:sz w:val="20"/>
          <w:szCs w:val="20"/>
        </w:rPr>
        <w:t>wpisz</w:t>
      </w:r>
      <w:r w:rsidRPr="00DE1F41">
        <w:rPr>
          <w:rFonts w:ascii="Myriad Pro" w:hAnsi="Myriad Pro" w:cs="Arial"/>
          <w:sz w:val="20"/>
          <w:szCs w:val="20"/>
        </w:rPr>
        <w:t xml:space="preserve"> wartość z dokładnością do dwóch miejsc po przecinku.</w:t>
      </w:r>
      <w:r w:rsidR="00B8025B" w:rsidRPr="00DE1F41">
        <w:rPr>
          <w:rFonts w:ascii="Myriad Pro" w:hAnsi="Myriad Pro" w:cs="Arial"/>
          <w:sz w:val="20"/>
          <w:szCs w:val="20"/>
        </w:rPr>
        <w:t xml:space="preserve"> Wartość w tym polu będzie stanowiła % całości projektu i odpowiada środkom z</w:t>
      </w:r>
      <w:r w:rsidR="00411806" w:rsidRPr="00DE1F41">
        <w:rPr>
          <w:rFonts w:ascii="Myriad Pro" w:hAnsi="Myriad Pro" w:cs="Arial"/>
          <w:sz w:val="20"/>
          <w:szCs w:val="20"/>
        </w:rPr>
        <w:t> </w:t>
      </w:r>
      <w:r w:rsidR="00B8025B" w:rsidRPr="00DE1F41">
        <w:rPr>
          <w:rFonts w:ascii="Myriad Pro" w:hAnsi="Myriad Pro" w:cs="Arial"/>
          <w:sz w:val="20"/>
          <w:szCs w:val="20"/>
        </w:rPr>
        <w:t>EFS+</w:t>
      </w:r>
      <w:r w:rsidR="005A26B7" w:rsidRPr="00DE1F41">
        <w:rPr>
          <w:rFonts w:ascii="Myriad Pro" w:hAnsi="Myriad Pro" w:cs="Arial"/>
          <w:sz w:val="20"/>
          <w:szCs w:val="20"/>
        </w:rPr>
        <w:t xml:space="preserve"> oraz środkom z</w:t>
      </w:r>
      <w:r w:rsidR="00BE7480" w:rsidRPr="00DE1F41">
        <w:rPr>
          <w:rFonts w:ascii="Myriad Pro" w:hAnsi="Myriad Pro" w:cs="Arial"/>
          <w:sz w:val="20"/>
          <w:szCs w:val="20"/>
        </w:rPr>
        <w:t xml:space="preserve"> </w:t>
      </w:r>
      <w:r w:rsidR="005A26B7" w:rsidRPr="00DE1F41">
        <w:rPr>
          <w:rFonts w:ascii="Myriad Pro" w:hAnsi="Myriad Pro" w:cs="Arial"/>
          <w:sz w:val="20"/>
          <w:szCs w:val="20"/>
        </w:rPr>
        <w:t>budżetu państwa</w:t>
      </w:r>
      <w:r w:rsidR="00BE7480" w:rsidRPr="00DE1F41">
        <w:rPr>
          <w:rFonts w:ascii="Myriad Pro" w:hAnsi="Myriad Pro" w:cs="Arial"/>
          <w:sz w:val="20"/>
          <w:szCs w:val="20"/>
        </w:rPr>
        <w:t xml:space="preserve"> przewidzianym na </w:t>
      </w:r>
      <w:r w:rsidR="00CE1EB8" w:rsidRPr="00DE1F41">
        <w:rPr>
          <w:rFonts w:ascii="Myriad Pro" w:hAnsi="Myriad Pro" w:cs="Arial"/>
          <w:sz w:val="20"/>
          <w:szCs w:val="20"/>
        </w:rPr>
        <w:t>współfinansowanie projektów w ramach naboru</w:t>
      </w:r>
      <w:r w:rsidR="00BE7480" w:rsidRPr="00DE1F41">
        <w:rPr>
          <w:rFonts w:ascii="Myriad Pro" w:hAnsi="Myriad Pro" w:cs="Arial"/>
          <w:sz w:val="20"/>
          <w:szCs w:val="20"/>
        </w:rPr>
        <w:t>. Informację na temat dopuszczalnego limitu dofinansowania znajdziesz w</w:t>
      </w:r>
      <w:r w:rsidR="00295BDB" w:rsidRPr="00DE1F41">
        <w:rPr>
          <w:rFonts w:ascii="Myriad Pro" w:hAnsi="Myriad Pro" w:cs="Arial"/>
          <w:sz w:val="20"/>
          <w:szCs w:val="20"/>
        </w:rPr>
        <w:t> </w:t>
      </w:r>
      <w:r w:rsidR="00BE7480" w:rsidRPr="00DE1F41">
        <w:rPr>
          <w:rFonts w:ascii="Myriad Pro" w:hAnsi="Myriad Pro" w:cs="Arial"/>
          <w:sz w:val="20"/>
          <w:szCs w:val="20"/>
        </w:rPr>
        <w:t xml:space="preserve">Regulaminie </w:t>
      </w:r>
      <w:r w:rsidR="004348F6" w:rsidRPr="00DE1F41">
        <w:rPr>
          <w:rFonts w:ascii="Myriad Pro" w:hAnsi="Myriad Pro" w:cs="Arial"/>
          <w:sz w:val="20"/>
          <w:szCs w:val="20"/>
        </w:rPr>
        <w:t>naboru</w:t>
      </w:r>
      <w:r w:rsidR="00BE7480" w:rsidRPr="00DE1F41">
        <w:rPr>
          <w:rFonts w:ascii="Myriad Pro" w:hAnsi="Myriad Pro" w:cs="Arial"/>
          <w:sz w:val="20"/>
          <w:szCs w:val="20"/>
        </w:rPr>
        <w:t>.</w:t>
      </w:r>
    </w:p>
    <w:p w14:paraId="314F8247" w14:textId="2028564C" w:rsidR="002269EA" w:rsidRPr="00716C64" w:rsidRDefault="00804AD8" w:rsidP="002A153E">
      <w:pPr>
        <w:autoSpaceDE w:val="0"/>
        <w:autoSpaceDN w:val="0"/>
        <w:adjustRightInd w:val="0"/>
        <w:spacing w:after="0" w:line="240" w:lineRule="auto"/>
        <w:jc w:val="both"/>
        <w:rPr>
          <w:rFonts w:ascii="Myriad Pro" w:hAnsi="Myriad Pro" w:cs="Calibri"/>
          <w:color w:val="000000" w:themeColor="text1"/>
          <w:sz w:val="20"/>
          <w:szCs w:val="20"/>
        </w:rPr>
      </w:pPr>
      <w:r w:rsidRPr="00716C64">
        <w:rPr>
          <w:rFonts w:ascii="Myriad Pro" w:hAnsi="Myriad Pro" w:cs="Arial"/>
          <w:b/>
          <w:color w:val="000000" w:themeColor="text1"/>
          <w:sz w:val="20"/>
          <w:szCs w:val="20"/>
        </w:rPr>
        <w:t xml:space="preserve">UWAGA! Upewnij się,  że wpisana przez Ciebie wartość dofinansowania jest zgodna z wartością wynikającą </w:t>
      </w:r>
      <w:r w:rsidR="00716C64" w:rsidRPr="00716C64">
        <w:rPr>
          <w:rFonts w:ascii="Myriad Pro" w:hAnsi="Myriad Pro" w:cs="Arial"/>
          <w:b/>
          <w:color w:val="000000" w:themeColor="text1"/>
          <w:sz w:val="20"/>
          <w:szCs w:val="20"/>
        </w:rPr>
        <w:br/>
      </w:r>
      <w:r w:rsidRPr="00716C64">
        <w:rPr>
          <w:rFonts w:ascii="Myriad Pro" w:hAnsi="Myriad Pro" w:cs="Arial"/>
          <w:b/>
          <w:color w:val="000000" w:themeColor="text1"/>
          <w:sz w:val="20"/>
          <w:szCs w:val="20"/>
        </w:rPr>
        <w:t>z części Podsumowanie budżetu (wiersz „Razem w projekcie” kolumna „Dofinansowanie”</w:t>
      </w:r>
      <w:r w:rsidR="00F0008E" w:rsidRPr="00716C64">
        <w:rPr>
          <w:rFonts w:ascii="Myriad Pro" w:hAnsi="Myriad Pro" w:cs="Arial"/>
          <w:b/>
          <w:color w:val="000000" w:themeColor="text1"/>
          <w:sz w:val="20"/>
          <w:szCs w:val="20"/>
        </w:rPr>
        <w:t>)</w:t>
      </w:r>
      <w:r w:rsidRPr="00716C64">
        <w:rPr>
          <w:rFonts w:ascii="Myriad Pro" w:hAnsi="Myriad Pro" w:cs="Arial"/>
          <w:b/>
          <w:color w:val="000000" w:themeColor="text1"/>
          <w:sz w:val="20"/>
          <w:szCs w:val="20"/>
        </w:rPr>
        <w:t xml:space="preserve">. </w:t>
      </w:r>
      <w:r w:rsidRPr="00716C64">
        <w:rPr>
          <w:rFonts w:ascii="Myriad Pro" w:hAnsi="Myriad Pro" w:cs="Calibri"/>
          <w:color w:val="000000" w:themeColor="text1"/>
          <w:sz w:val="20"/>
          <w:szCs w:val="20"/>
        </w:rPr>
        <w:t xml:space="preserve"> </w:t>
      </w:r>
    </w:p>
    <w:p w14:paraId="55948B30" w14:textId="77777777" w:rsidR="002269EA" w:rsidRDefault="002269EA" w:rsidP="002A153E">
      <w:pPr>
        <w:autoSpaceDE w:val="0"/>
        <w:autoSpaceDN w:val="0"/>
        <w:adjustRightInd w:val="0"/>
        <w:spacing w:after="0" w:line="240" w:lineRule="auto"/>
        <w:jc w:val="both"/>
        <w:rPr>
          <w:rFonts w:ascii="Myriad Pro" w:hAnsi="Myriad Pro" w:cs="Arial"/>
          <w:sz w:val="20"/>
          <w:szCs w:val="20"/>
        </w:rPr>
      </w:pPr>
    </w:p>
    <w:p w14:paraId="58D07F14" w14:textId="5245A9EB" w:rsidR="00804AD8" w:rsidRPr="00DE1F41" w:rsidRDefault="00804AD8" w:rsidP="002A153E">
      <w:pPr>
        <w:autoSpaceDE w:val="0"/>
        <w:autoSpaceDN w:val="0"/>
        <w:adjustRightInd w:val="0"/>
        <w:spacing w:after="0" w:line="240" w:lineRule="auto"/>
        <w:jc w:val="both"/>
        <w:rPr>
          <w:rFonts w:ascii="Myriad Pro" w:hAnsi="Myriad Pro" w:cs="Arial"/>
          <w:sz w:val="20"/>
          <w:szCs w:val="20"/>
        </w:rPr>
      </w:pPr>
      <w:r w:rsidRPr="00DE1F41">
        <w:rPr>
          <w:rFonts w:ascii="Myriad Pro" w:hAnsi="Myriad Pro" w:cs="Arial"/>
          <w:sz w:val="20"/>
          <w:szCs w:val="20"/>
        </w:rPr>
        <w:t>System dokona walidacji, aby uniemożliwić Ci popełnienie błędu. System wymaga od Ciebie, aby kwota wprowadzona przez Ciebie w tym polu była zgodna z sumą dofinansowania wykazaną w poszczególnych wydatkach, w sekcji Budżet projektu.</w:t>
      </w:r>
    </w:p>
    <w:p w14:paraId="0AB047E1" w14:textId="77777777" w:rsidR="00804AD8" w:rsidRPr="00DE1F41" w:rsidRDefault="00804AD8" w:rsidP="002A153E">
      <w:pPr>
        <w:autoSpaceDE w:val="0"/>
        <w:autoSpaceDN w:val="0"/>
        <w:adjustRightInd w:val="0"/>
        <w:spacing w:after="0" w:line="240" w:lineRule="auto"/>
        <w:jc w:val="both"/>
        <w:rPr>
          <w:rFonts w:ascii="Myriad Pro" w:hAnsi="Myriad Pro" w:cs="Arial"/>
          <w:sz w:val="20"/>
          <w:szCs w:val="20"/>
        </w:rPr>
      </w:pPr>
    </w:p>
    <w:p w14:paraId="778C8336" w14:textId="0CA730F9" w:rsidR="00D6193E" w:rsidRPr="00DE1F41" w:rsidRDefault="00D6193E"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Razem wkład własny</w:t>
      </w:r>
      <w:r w:rsidRPr="00DE1F41">
        <w:rPr>
          <w:rFonts w:ascii="Myriad Pro" w:hAnsi="Myriad Pro" w:cs="Arial"/>
          <w:sz w:val="20"/>
          <w:szCs w:val="20"/>
        </w:rPr>
        <w:t xml:space="preserve"> – </w:t>
      </w:r>
      <w:r w:rsidR="00155C83" w:rsidRPr="00DE1F41">
        <w:rPr>
          <w:rFonts w:ascii="Myriad Pro" w:hAnsi="Myriad Pro" w:cs="Arial"/>
          <w:sz w:val="20"/>
          <w:szCs w:val="20"/>
        </w:rPr>
        <w:t xml:space="preserve">pozycja ta uzupełnia </w:t>
      </w:r>
      <w:r w:rsidR="006E4FC1" w:rsidRPr="00DE1F41">
        <w:rPr>
          <w:rFonts w:ascii="Myriad Pro" w:hAnsi="Myriad Pro" w:cs="Arial"/>
          <w:sz w:val="20"/>
          <w:szCs w:val="20"/>
        </w:rPr>
        <w:t xml:space="preserve">się </w:t>
      </w:r>
      <w:r w:rsidR="00155C83" w:rsidRPr="00DE1F41">
        <w:rPr>
          <w:rFonts w:ascii="Myriad Pro" w:hAnsi="Myriad Pro" w:cs="Arial"/>
          <w:sz w:val="20"/>
          <w:szCs w:val="20"/>
        </w:rPr>
        <w:t>automatycznie po wpisaniu właściwych wartości w dalszych polach</w:t>
      </w:r>
    </w:p>
    <w:p w14:paraId="0A6388D8" w14:textId="13D7F704" w:rsidR="00471979" w:rsidRDefault="00471979" w:rsidP="002A153E">
      <w:pPr>
        <w:spacing w:before="120" w:after="120" w:line="271" w:lineRule="auto"/>
        <w:jc w:val="both"/>
        <w:rPr>
          <w:rFonts w:ascii="Myriad Pro" w:hAnsi="Myriad Pro" w:cs="Arial"/>
          <w:bCs/>
          <w:sz w:val="20"/>
          <w:szCs w:val="20"/>
        </w:rPr>
      </w:pPr>
      <w:r w:rsidRPr="00DE1F41">
        <w:rPr>
          <w:rFonts w:ascii="Myriad Pro" w:hAnsi="Myriad Pro" w:cs="Arial"/>
          <w:bCs/>
          <w:sz w:val="20"/>
          <w:szCs w:val="20"/>
        </w:rPr>
        <w:t>Przykład prawidłowego wyliczenia wkładu własnego:</w:t>
      </w:r>
    </w:p>
    <w:p w14:paraId="2919C8BF" w14:textId="2B1FB87C" w:rsidR="006A5F8A" w:rsidRPr="006A5F8A" w:rsidRDefault="006A5F8A" w:rsidP="006A5F8A">
      <w:pPr>
        <w:spacing w:before="120" w:after="120" w:line="271" w:lineRule="auto"/>
        <w:rPr>
          <w:rFonts w:ascii="Myriad Pro" w:hAnsi="Myriad Pro" w:cs="Arial"/>
          <w:bCs/>
          <w:sz w:val="20"/>
        </w:rPr>
      </w:pPr>
      <w:r w:rsidRPr="006A5F8A">
        <w:rPr>
          <w:rFonts w:ascii="Myriad Pro" w:hAnsi="Myriad Pro" w:cs="Arial"/>
          <w:bCs/>
          <w:sz w:val="20"/>
        </w:rPr>
        <w:t xml:space="preserve">1 000 000,00 zł (wydatki kwalifikowalne ogółem) x 5% (wymagany % wkładu własnego) = </w:t>
      </w:r>
      <w:r>
        <w:rPr>
          <w:rFonts w:ascii="Myriad Pro" w:hAnsi="Myriad Pro" w:cs="Arial"/>
          <w:bCs/>
          <w:sz w:val="20"/>
        </w:rPr>
        <w:t xml:space="preserve"> </w:t>
      </w:r>
      <w:r w:rsidRPr="006A5F8A">
        <w:rPr>
          <w:rFonts w:ascii="Myriad Pro" w:hAnsi="Myriad Pro" w:cs="Arial"/>
          <w:bCs/>
          <w:sz w:val="20"/>
        </w:rPr>
        <w:t>50 000,00 zł</w:t>
      </w:r>
      <w:r w:rsidR="009F0D22">
        <w:rPr>
          <w:rFonts w:ascii="Myriad Pro" w:hAnsi="Myriad Pro" w:cs="Arial"/>
          <w:bCs/>
          <w:sz w:val="20"/>
        </w:rPr>
        <w:t>.</w:t>
      </w:r>
    </w:p>
    <w:p w14:paraId="050E77D5" w14:textId="5EAF22C3" w:rsidR="00471979" w:rsidRPr="00DE1F41" w:rsidRDefault="00471979" w:rsidP="002A153E">
      <w:pPr>
        <w:spacing w:before="120" w:after="120" w:line="271" w:lineRule="auto"/>
        <w:jc w:val="both"/>
        <w:rPr>
          <w:rFonts w:ascii="Myriad Pro" w:hAnsi="Myriad Pro" w:cs="Arial"/>
          <w:sz w:val="20"/>
          <w:szCs w:val="20"/>
        </w:rPr>
      </w:pPr>
      <w:r w:rsidRPr="00DE1F41">
        <w:rPr>
          <w:rFonts w:ascii="Myriad Pro" w:hAnsi="Myriad Pro" w:cs="Arial"/>
          <w:bCs/>
          <w:iCs/>
          <w:sz w:val="20"/>
          <w:szCs w:val="20"/>
        </w:rPr>
        <w:t>Przelicz wartość wkładu własnego wyrażoną w PLN, niezależnie od tego co wskaże SOWA. Jeśli widzisz rozbieżności, skoryguj wartość wkładu własnego w PLN, tak aby spełnion</w:t>
      </w:r>
      <w:r w:rsidR="004348F6" w:rsidRPr="00DE1F41">
        <w:rPr>
          <w:rFonts w:ascii="Myriad Pro" w:hAnsi="Myriad Pro" w:cs="Arial"/>
          <w:bCs/>
          <w:iCs/>
          <w:sz w:val="20"/>
          <w:szCs w:val="20"/>
        </w:rPr>
        <w:t>y</w:t>
      </w:r>
      <w:r w:rsidRPr="00DE1F41">
        <w:rPr>
          <w:rFonts w:ascii="Myriad Pro" w:hAnsi="Myriad Pro" w:cs="Arial"/>
          <w:bCs/>
          <w:iCs/>
          <w:sz w:val="20"/>
          <w:szCs w:val="20"/>
        </w:rPr>
        <w:t xml:space="preserve"> został </w:t>
      </w:r>
      <w:r w:rsidR="004348F6" w:rsidRPr="00DE1F41">
        <w:rPr>
          <w:rFonts w:ascii="Myriad Pro" w:hAnsi="Myriad Pro" w:cs="Arial"/>
          <w:bCs/>
          <w:iCs/>
          <w:sz w:val="20"/>
          <w:szCs w:val="20"/>
        </w:rPr>
        <w:t>warunek formalno-merytoryczny</w:t>
      </w:r>
      <w:r w:rsidRPr="00DE1F41">
        <w:rPr>
          <w:rFonts w:ascii="Myriad Pro" w:hAnsi="Myriad Pro" w:cs="Arial"/>
          <w:bCs/>
          <w:iCs/>
          <w:sz w:val="20"/>
          <w:szCs w:val="20"/>
        </w:rPr>
        <w:t>, któr</w:t>
      </w:r>
      <w:r w:rsidR="004348F6" w:rsidRPr="00DE1F41">
        <w:rPr>
          <w:rFonts w:ascii="Myriad Pro" w:hAnsi="Myriad Pro" w:cs="Arial"/>
          <w:bCs/>
          <w:iCs/>
          <w:sz w:val="20"/>
          <w:szCs w:val="20"/>
        </w:rPr>
        <w:t>y</w:t>
      </w:r>
      <w:r w:rsidRPr="00DE1F41">
        <w:rPr>
          <w:rFonts w:ascii="Myriad Pro" w:hAnsi="Myriad Pro" w:cs="Arial"/>
          <w:bCs/>
          <w:iCs/>
          <w:sz w:val="20"/>
          <w:szCs w:val="20"/>
        </w:rPr>
        <w:t xml:space="preserve"> mówi </w:t>
      </w:r>
      <w:r w:rsidR="00716C64">
        <w:rPr>
          <w:rFonts w:ascii="Myriad Pro" w:hAnsi="Myriad Pro" w:cs="Arial"/>
          <w:bCs/>
          <w:iCs/>
          <w:sz w:val="20"/>
          <w:szCs w:val="20"/>
        </w:rPr>
        <w:br/>
      </w:r>
      <w:r w:rsidRPr="00DE1F41">
        <w:rPr>
          <w:rFonts w:ascii="Myriad Pro" w:hAnsi="Myriad Pro" w:cs="Arial"/>
          <w:bCs/>
          <w:iCs/>
          <w:sz w:val="20"/>
          <w:szCs w:val="20"/>
        </w:rPr>
        <w:t>o wartości minimalnej wkładu własnego.</w:t>
      </w:r>
    </w:p>
    <w:p w14:paraId="6492B81C" w14:textId="77777777" w:rsidR="00C5379D" w:rsidRPr="00DE1F41" w:rsidRDefault="00155C83"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Uwaga!</w:t>
      </w:r>
      <w:r w:rsidRPr="00DE1F41">
        <w:rPr>
          <w:rFonts w:ascii="Myriad Pro" w:hAnsi="Myriad Pro" w:cs="Arial"/>
          <w:sz w:val="20"/>
          <w:szCs w:val="20"/>
        </w:rPr>
        <w:t xml:space="preserve"> </w:t>
      </w:r>
      <w:r w:rsidR="00F33C94" w:rsidRPr="00DE1F41">
        <w:rPr>
          <w:rFonts w:ascii="Myriad Pro" w:hAnsi="Myriad Pro" w:cs="Arial"/>
          <w:sz w:val="20"/>
          <w:szCs w:val="20"/>
        </w:rPr>
        <w:t>Jeżeli w projekcie przewidujesz wkład własny</w:t>
      </w:r>
      <w:r w:rsidR="00A429E5" w:rsidRPr="00DE1F41">
        <w:rPr>
          <w:rFonts w:ascii="Myriad Pro" w:hAnsi="Myriad Pro" w:cs="Arial"/>
          <w:sz w:val="20"/>
          <w:szCs w:val="20"/>
        </w:rPr>
        <w:t>,</w:t>
      </w:r>
      <w:r w:rsidR="00F33C94" w:rsidRPr="00DE1F41">
        <w:rPr>
          <w:rFonts w:ascii="Myriad Pro" w:hAnsi="Myriad Pro" w:cs="Arial"/>
          <w:sz w:val="20"/>
          <w:szCs w:val="20"/>
        </w:rPr>
        <w:t xml:space="preserve"> wskaż wartość wkładu własnego w</w:t>
      </w:r>
      <w:r w:rsidR="00411806" w:rsidRPr="00DE1F41">
        <w:rPr>
          <w:rFonts w:ascii="Myriad Pro" w:hAnsi="Myriad Pro" w:cs="Arial"/>
          <w:sz w:val="20"/>
          <w:szCs w:val="20"/>
        </w:rPr>
        <w:t> </w:t>
      </w:r>
      <w:r w:rsidR="00F33C94" w:rsidRPr="00DE1F41">
        <w:rPr>
          <w:rFonts w:ascii="Myriad Pro" w:hAnsi="Myriad Pro" w:cs="Arial"/>
          <w:sz w:val="20"/>
          <w:szCs w:val="20"/>
        </w:rPr>
        <w:t>rozbiciu na źródła finansowania. W odpowiedniej podkategorii wpisz właściwą kwotę wkładu własnego z dokładnością do dwóch miejsc po przecinku.</w:t>
      </w:r>
    </w:p>
    <w:p w14:paraId="6BADEFFF" w14:textId="77777777" w:rsidR="00D6193E" w:rsidRPr="00DE1F41" w:rsidRDefault="00D6193E"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W tym budżet państwa</w:t>
      </w:r>
      <w:r w:rsidRPr="00DE1F41">
        <w:rPr>
          <w:rFonts w:ascii="Myriad Pro" w:hAnsi="Myriad Pro" w:cs="Arial"/>
          <w:sz w:val="20"/>
          <w:szCs w:val="20"/>
        </w:rPr>
        <w:t xml:space="preserve"> </w:t>
      </w:r>
      <w:r w:rsidR="00B8025B" w:rsidRPr="00DE1F41">
        <w:rPr>
          <w:rFonts w:ascii="Myriad Pro" w:hAnsi="Myriad Pro" w:cs="Arial"/>
          <w:sz w:val="20"/>
          <w:szCs w:val="20"/>
        </w:rPr>
        <w:t>–</w:t>
      </w:r>
      <w:r w:rsidRPr="00DE1F41">
        <w:rPr>
          <w:rFonts w:ascii="Myriad Pro" w:hAnsi="Myriad Pro" w:cs="Arial"/>
          <w:sz w:val="20"/>
          <w:szCs w:val="20"/>
        </w:rPr>
        <w:t xml:space="preserve"> </w:t>
      </w:r>
      <w:r w:rsidR="00B8025B" w:rsidRPr="00DE1F41">
        <w:rPr>
          <w:rFonts w:ascii="Myriad Pro" w:hAnsi="Myriad Pro" w:cs="Arial"/>
          <w:sz w:val="20"/>
          <w:szCs w:val="20"/>
        </w:rPr>
        <w:t xml:space="preserve">w tym polu </w:t>
      </w:r>
      <w:r w:rsidR="001D7384" w:rsidRPr="00DE1F41">
        <w:rPr>
          <w:rFonts w:ascii="Myriad Pro" w:hAnsi="Myriad Pro" w:cs="Arial"/>
          <w:sz w:val="20"/>
          <w:szCs w:val="20"/>
        </w:rPr>
        <w:t>wpisz</w:t>
      </w:r>
      <w:r w:rsidR="00B8025B" w:rsidRPr="00DE1F41">
        <w:rPr>
          <w:rFonts w:ascii="Myriad Pro" w:hAnsi="Myriad Pro" w:cs="Arial"/>
          <w:sz w:val="20"/>
          <w:szCs w:val="20"/>
        </w:rPr>
        <w:t xml:space="preserve"> </w:t>
      </w:r>
      <w:r w:rsidR="00BE7480" w:rsidRPr="00DE1F41">
        <w:rPr>
          <w:rFonts w:ascii="Myriad Pro" w:hAnsi="Myriad Pro" w:cs="Arial"/>
          <w:sz w:val="20"/>
          <w:szCs w:val="20"/>
        </w:rPr>
        <w:t xml:space="preserve">wkład własny finansowany ze środków </w:t>
      </w:r>
      <w:r w:rsidR="00B8025B" w:rsidRPr="00DE1F41">
        <w:rPr>
          <w:rFonts w:ascii="Myriad Pro" w:hAnsi="Myriad Pro" w:cs="Arial"/>
          <w:sz w:val="20"/>
          <w:szCs w:val="20"/>
        </w:rPr>
        <w:t>budżetu państwa</w:t>
      </w:r>
      <w:r w:rsidR="006538F2" w:rsidRPr="00DE1F41">
        <w:rPr>
          <w:rFonts w:ascii="Myriad Pro" w:hAnsi="Myriad Pro" w:cs="Arial"/>
          <w:sz w:val="20"/>
          <w:szCs w:val="20"/>
        </w:rPr>
        <w:t>,</w:t>
      </w:r>
      <w:r w:rsidR="00B8025B" w:rsidRPr="00DE1F41">
        <w:rPr>
          <w:rFonts w:ascii="Myriad Pro" w:hAnsi="Myriad Pro" w:cs="Arial"/>
          <w:sz w:val="20"/>
          <w:szCs w:val="20"/>
        </w:rPr>
        <w:t xml:space="preserve"> </w:t>
      </w:r>
      <w:r w:rsidR="006538F2" w:rsidRPr="00DE1F41">
        <w:rPr>
          <w:rFonts w:ascii="Myriad Pro" w:hAnsi="Myriad Pro" w:cs="Arial"/>
          <w:sz w:val="20"/>
          <w:szCs w:val="20"/>
        </w:rPr>
        <w:t xml:space="preserve">z dokładnością do dwóch miejsc po przecinku, </w:t>
      </w:r>
      <w:r w:rsidR="00BE7480" w:rsidRPr="00DE1F41">
        <w:rPr>
          <w:rFonts w:ascii="Myriad Pro" w:hAnsi="Myriad Pro" w:cs="Arial"/>
          <w:sz w:val="20"/>
          <w:szCs w:val="20"/>
        </w:rPr>
        <w:t>jeśli jesteś podmiotem uprawionym do wnoszenia takiego wkładu.</w:t>
      </w:r>
      <w:r w:rsidR="00B8025B" w:rsidRPr="00DE1F41">
        <w:rPr>
          <w:rFonts w:ascii="Myriad Pro" w:hAnsi="Myriad Pro" w:cs="Arial"/>
          <w:sz w:val="20"/>
          <w:szCs w:val="20"/>
        </w:rPr>
        <w:t xml:space="preserve"> </w:t>
      </w:r>
    </w:p>
    <w:p w14:paraId="0ADD0413" w14:textId="2B66BD35" w:rsidR="001038EB" w:rsidRPr="001B462C" w:rsidRDefault="001038EB" w:rsidP="002A153E">
      <w:pPr>
        <w:spacing w:before="120" w:after="120" w:line="271" w:lineRule="auto"/>
        <w:jc w:val="both"/>
        <w:rPr>
          <w:rFonts w:ascii="Myriad Pro" w:hAnsi="Myriad Pro" w:cs="Arial"/>
          <w:sz w:val="20"/>
          <w:szCs w:val="20"/>
        </w:rPr>
      </w:pPr>
      <w:r w:rsidRPr="001B462C">
        <w:rPr>
          <w:rFonts w:ascii="Myriad Pro" w:hAnsi="Myriad Pro" w:cs="Arial"/>
          <w:b/>
          <w:sz w:val="20"/>
          <w:szCs w:val="20"/>
        </w:rPr>
        <w:t xml:space="preserve">W tym budżet samorządu terytorialnego </w:t>
      </w:r>
      <w:r w:rsidRPr="001B462C">
        <w:rPr>
          <w:rFonts w:ascii="Myriad Pro" w:hAnsi="Myriad Pro" w:cs="Arial"/>
          <w:sz w:val="20"/>
          <w:szCs w:val="20"/>
        </w:rPr>
        <w:t>–</w:t>
      </w:r>
      <w:r w:rsidR="001D7384" w:rsidRPr="001B462C">
        <w:rPr>
          <w:rFonts w:ascii="Myriad Pro" w:hAnsi="Myriad Pro" w:cs="Arial"/>
          <w:sz w:val="20"/>
          <w:szCs w:val="20"/>
        </w:rPr>
        <w:t xml:space="preserve"> wpisz wartość zgodnie z zaplanowanymi źródłami finansowania wkładu własnego z dokładnością do dwóch miejsc po przecinku</w:t>
      </w:r>
      <w:r w:rsidRPr="001B462C">
        <w:rPr>
          <w:rFonts w:ascii="Myriad Pro" w:hAnsi="Myriad Pro" w:cs="Arial"/>
          <w:sz w:val="20"/>
          <w:szCs w:val="20"/>
        </w:rPr>
        <w:t>.</w:t>
      </w:r>
      <w:r w:rsidR="00602DB8" w:rsidRPr="001B462C">
        <w:rPr>
          <w:rFonts w:ascii="Myriad Pro" w:hAnsi="Myriad Pro"/>
          <w:sz w:val="20"/>
          <w:szCs w:val="20"/>
        </w:rPr>
        <w:t xml:space="preserve"> </w:t>
      </w:r>
      <w:r w:rsidR="00602DB8" w:rsidRPr="001B462C">
        <w:rPr>
          <w:rFonts w:ascii="Myriad Pro" w:hAnsi="Myriad Pro" w:cs="Arial"/>
          <w:sz w:val="20"/>
          <w:szCs w:val="20"/>
        </w:rPr>
        <w:t xml:space="preserve">To pole wypełniasz w przypadku wniesienia wkładu własnego </w:t>
      </w:r>
      <w:r w:rsidR="006B4B9A">
        <w:rPr>
          <w:rFonts w:ascii="Myriad Pro" w:hAnsi="Myriad Pro" w:cs="Arial"/>
          <w:sz w:val="20"/>
          <w:szCs w:val="20"/>
        </w:rPr>
        <w:br/>
      </w:r>
      <w:r w:rsidR="00602DB8" w:rsidRPr="001B462C">
        <w:rPr>
          <w:rFonts w:ascii="Myriad Pro" w:hAnsi="Myriad Pro" w:cs="Arial"/>
          <w:sz w:val="20"/>
          <w:szCs w:val="20"/>
        </w:rPr>
        <w:t xml:space="preserve">z budżetu </w:t>
      </w:r>
      <w:r w:rsidR="00A429E5" w:rsidRPr="001B462C">
        <w:rPr>
          <w:rFonts w:ascii="Myriad Pro" w:hAnsi="Myriad Pro" w:cs="Arial"/>
          <w:sz w:val="20"/>
          <w:szCs w:val="20"/>
        </w:rPr>
        <w:t>JST</w:t>
      </w:r>
      <w:r w:rsidR="006C1C9A" w:rsidRPr="001B462C">
        <w:rPr>
          <w:rFonts w:ascii="Myriad Pro" w:hAnsi="Myriad Pro" w:cs="Arial"/>
          <w:sz w:val="20"/>
          <w:szCs w:val="20"/>
        </w:rPr>
        <w:t>, jeśli reprezentujesz podmiot,</w:t>
      </w:r>
      <w:r w:rsidR="00A429E5" w:rsidRPr="001B462C">
        <w:rPr>
          <w:rFonts w:ascii="Myriad Pro" w:hAnsi="Myriad Pro" w:cs="Arial"/>
          <w:sz w:val="20"/>
          <w:szCs w:val="20"/>
        </w:rPr>
        <w:t xml:space="preserve"> </w:t>
      </w:r>
      <w:r w:rsidR="006C1C9A" w:rsidRPr="001B462C">
        <w:rPr>
          <w:rFonts w:ascii="Myriad Pro" w:hAnsi="Myriad Pro" w:cs="Arial"/>
          <w:sz w:val="20"/>
          <w:szCs w:val="20"/>
        </w:rPr>
        <w:t>który dysponuje takimi środkami np. Gmina</w:t>
      </w:r>
    </w:p>
    <w:p w14:paraId="5BF1F8E2" w14:textId="7FD57EBC" w:rsidR="006538F2" w:rsidRPr="001B462C" w:rsidRDefault="001038EB" w:rsidP="002A153E">
      <w:pPr>
        <w:spacing w:before="120" w:after="120" w:line="271" w:lineRule="auto"/>
        <w:jc w:val="both"/>
        <w:rPr>
          <w:rFonts w:ascii="Myriad Pro" w:hAnsi="Myriad Pro" w:cs="Arial"/>
          <w:sz w:val="20"/>
          <w:szCs w:val="20"/>
        </w:rPr>
      </w:pPr>
      <w:r w:rsidRPr="001B462C">
        <w:rPr>
          <w:rFonts w:ascii="Myriad Pro" w:hAnsi="Myriad Pro" w:cs="Arial"/>
          <w:b/>
          <w:sz w:val="20"/>
          <w:szCs w:val="20"/>
        </w:rPr>
        <w:t>W tym inne publiczne</w:t>
      </w:r>
      <w:r w:rsidRPr="001B462C">
        <w:rPr>
          <w:rFonts w:ascii="Myriad Pro" w:hAnsi="Myriad Pro" w:cs="Arial"/>
          <w:sz w:val="20"/>
          <w:szCs w:val="20"/>
        </w:rPr>
        <w:t xml:space="preserve"> – </w:t>
      </w:r>
      <w:r w:rsidR="00602DB8" w:rsidRPr="001B462C">
        <w:rPr>
          <w:rFonts w:ascii="Myriad Pro" w:hAnsi="Myriad Pro" w:cs="Arial"/>
          <w:sz w:val="20"/>
          <w:szCs w:val="20"/>
        </w:rPr>
        <w:t xml:space="preserve">to pole wypełniasz w przypadku wniesienia wkładu własnego finansowanego </w:t>
      </w:r>
      <w:r w:rsidR="00716C64">
        <w:rPr>
          <w:rFonts w:ascii="Myriad Pro" w:hAnsi="Myriad Pro" w:cs="Arial"/>
          <w:sz w:val="20"/>
          <w:szCs w:val="20"/>
        </w:rPr>
        <w:br/>
      </w:r>
      <w:r w:rsidR="00602DB8" w:rsidRPr="001B462C">
        <w:rPr>
          <w:rFonts w:ascii="Myriad Pro" w:hAnsi="Myriad Pro" w:cs="Arial"/>
          <w:sz w:val="20"/>
          <w:szCs w:val="20"/>
        </w:rPr>
        <w:t>z niewymienionych wyżej źródeł finansowania (np. NFZ czy środki Ministerstwa Zdrowia)</w:t>
      </w:r>
      <w:r w:rsidR="006538F2" w:rsidRPr="001B462C">
        <w:rPr>
          <w:rFonts w:ascii="Myriad Pro" w:hAnsi="Myriad Pro" w:cs="Arial"/>
          <w:sz w:val="20"/>
          <w:szCs w:val="20"/>
        </w:rPr>
        <w:t>. Wskaż wartość z dokładnością do dwóch miejsc po przecinku.</w:t>
      </w:r>
    </w:p>
    <w:p w14:paraId="6CE5E7D7" w14:textId="3C6BF8B8" w:rsidR="006538F2" w:rsidRPr="00DE1F41" w:rsidRDefault="001038EB" w:rsidP="002A153E">
      <w:pPr>
        <w:spacing w:before="120" w:after="120" w:line="271" w:lineRule="auto"/>
        <w:jc w:val="both"/>
        <w:rPr>
          <w:rFonts w:ascii="Myriad Pro" w:hAnsi="Myriad Pro" w:cs="Arial"/>
          <w:sz w:val="20"/>
          <w:szCs w:val="20"/>
        </w:rPr>
      </w:pPr>
      <w:r w:rsidRPr="001B462C">
        <w:rPr>
          <w:rFonts w:ascii="Myriad Pro" w:hAnsi="Myriad Pro" w:cs="Arial"/>
          <w:b/>
          <w:sz w:val="20"/>
          <w:szCs w:val="20"/>
        </w:rPr>
        <w:t>W tym prywatne</w:t>
      </w:r>
      <w:r w:rsidRPr="001B462C">
        <w:rPr>
          <w:rFonts w:ascii="Myriad Pro" w:hAnsi="Myriad Pro" w:cs="Arial"/>
          <w:sz w:val="20"/>
          <w:szCs w:val="20"/>
        </w:rPr>
        <w:t xml:space="preserve"> – </w:t>
      </w:r>
      <w:r w:rsidR="00602DB8" w:rsidRPr="001B462C">
        <w:rPr>
          <w:rFonts w:ascii="Myriad Pro" w:hAnsi="Myriad Pro" w:cs="Arial"/>
          <w:sz w:val="20"/>
          <w:szCs w:val="20"/>
        </w:rPr>
        <w:t>to pole wypełniasz w przypadku wniesienia wkładu ze źródeł prywatnych</w:t>
      </w:r>
      <w:r w:rsidR="006538F2" w:rsidRPr="001B462C">
        <w:rPr>
          <w:rFonts w:ascii="Myriad Pro" w:hAnsi="Myriad Pro" w:cs="Arial"/>
          <w:sz w:val="20"/>
          <w:szCs w:val="20"/>
        </w:rPr>
        <w:t xml:space="preserve">. Wskaż wartość </w:t>
      </w:r>
      <w:r w:rsidR="00716C64">
        <w:rPr>
          <w:rFonts w:ascii="Myriad Pro" w:hAnsi="Myriad Pro" w:cs="Arial"/>
          <w:sz w:val="20"/>
          <w:szCs w:val="20"/>
        </w:rPr>
        <w:br/>
      </w:r>
      <w:r w:rsidR="006538F2" w:rsidRPr="001B462C">
        <w:rPr>
          <w:rFonts w:ascii="Myriad Pro" w:hAnsi="Myriad Pro" w:cs="Arial"/>
          <w:sz w:val="20"/>
          <w:szCs w:val="20"/>
        </w:rPr>
        <w:t>z dokładnością do dwóch miejsc po przecinku.</w:t>
      </w:r>
    </w:p>
    <w:p w14:paraId="4AFC18F8" w14:textId="60C6FAA1" w:rsidR="002116D7" w:rsidRPr="00DE1F41" w:rsidRDefault="00155C83"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Suma</w:t>
      </w:r>
      <w:r w:rsidRPr="00DE1F41">
        <w:rPr>
          <w:rFonts w:ascii="Myriad Pro" w:hAnsi="Myriad Pro" w:cs="Arial"/>
          <w:sz w:val="20"/>
          <w:szCs w:val="20"/>
        </w:rPr>
        <w:t xml:space="preserve"> – kwota sumuje się automatycznie po wpisaniu wartości dofinansowania oraz poszczególnych pól wykazanych jako źródło wkładu własnego.</w:t>
      </w:r>
      <w:r w:rsidR="00E20441" w:rsidRPr="00DE1F41">
        <w:rPr>
          <w:rFonts w:ascii="Myriad Pro" w:hAnsi="Myriad Pro" w:cs="Arial"/>
          <w:sz w:val="20"/>
          <w:szCs w:val="20"/>
        </w:rPr>
        <w:t xml:space="preserve"> </w:t>
      </w:r>
    </w:p>
    <w:p w14:paraId="4456B14B" w14:textId="77777777" w:rsidR="002116D7" w:rsidRPr="00DE1F41" w:rsidRDefault="00576A7B"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1" w:name="_Toc191555418"/>
      <w:r w:rsidRPr="00DE1F41">
        <w:rPr>
          <w:rFonts w:ascii="Myriad Pro" w:hAnsi="Myriad Pro" w:cs="Arial"/>
          <w:b/>
          <w:color w:val="auto"/>
          <w:sz w:val="20"/>
          <w:szCs w:val="20"/>
        </w:rPr>
        <w:t>Uzasadnienia wydatków</w:t>
      </w:r>
      <w:bookmarkEnd w:id="21"/>
    </w:p>
    <w:p w14:paraId="41F527EE" w14:textId="10CBBAFA" w:rsidR="00CB2DFB" w:rsidRPr="00DE1F41" w:rsidRDefault="00576A7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zawiera pola umożliwiające wnioskodawcy przedstawienie uzasadnień dla poszczególnych wydatków wykazanych w budżecie projektu. Lista pól dostępnych w </w:t>
      </w:r>
      <w:r w:rsidR="006538F2" w:rsidRPr="00DE1F41">
        <w:rPr>
          <w:rFonts w:ascii="Myriad Pro" w:hAnsi="Myriad Pro" w:cs="Arial"/>
          <w:sz w:val="20"/>
          <w:szCs w:val="20"/>
        </w:rPr>
        <w:t xml:space="preserve">tej </w:t>
      </w:r>
      <w:r w:rsidRPr="00DE1F41">
        <w:rPr>
          <w:rFonts w:ascii="Myriad Pro" w:hAnsi="Myriad Pro" w:cs="Arial"/>
          <w:sz w:val="20"/>
          <w:szCs w:val="20"/>
        </w:rPr>
        <w:t>sekcji zależy od informacji, jakie podałeś w sekcjach Budżet projektu oraz Źródła finansowania</w:t>
      </w:r>
      <w:r w:rsidR="00CB2DFB" w:rsidRPr="00DE1F41">
        <w:rPr>
          <w:rFonts w:ascii="Myriad Pro" w:hAnsi="Myriad Pro" w:cs="Arial"/>
          <w:sz w:val="20"/>
          <w:szCs w:val="20"/>
        </w:rPr>
        <w:t xml:space="preserve"> (w szczególności cross-</w:t>
      </w:r>
      <w:proofErr w:type="spellStart"/>
      <w:r w:rsidR="00CB2DFB" w:rsidRPr="00DE1F41">
        <w:rPr>
          <w:rFonts w:ascii="Myriad Pro" w:hAnsi="Myriad Pro" w:cs="Arial"/>
          <w:sz w:val="20"/>
          <w:szCs w:val="20"/>
        </w:rPr>
        <w:t>financing</w:t>
      </w:r>
      <w:proofErr w:type="spellEnd"/>
      <w:r w:rsidR="00CB2DFB" w:rsidRPr="00DE1F41">
        <w:rPr>
          <w:rFonts w:ascii="Myriad Pro" w:hAnsi="Myriad Pro" w:cs="Arial"/>
          <w:sz w:val="20"/>
          <w:szCs w:val="20"/>
        </w:rPr>
        <w:t xml:space="preserve"> oraz wkład własny)</w:t>
      </w:r>
      <w:r w:rsidRPr="00DE1F41">
        <w:rPr>
          <w:rFonts w:ascii="Myriad Pro" w:hAnsi="Myriad Pro" w:cs="Arial"/>
          <w:sz w:val="20"/>
          <w:szCs w:val="20"/>
        </w:rPr>
        <w:t>.</w:t>
      </w:r>
    </w:p>
    <w:p w14:paraId="50C2A869" w14:textId="489EDD9A" w:rsidR="00C731E6" w:rsidRPr="00DE1F41" w:rsidRDefault="00C731E6" w:rsidP="002A153E">
      <w:pPr>
        <w:autoSpaceDE w:val="0"/>
        <w:autoSpaceDN w:val="0"/>
        <w:adjustRightInd w:val="0"/>
        <w:spacing w:line="276" w:lineRule="auto"/>
        <w:jc w:val="both"/>
        <w:rPr>
          <w:rFonts w:ascii="Myriad Pro" w:hAnsi="Myriad Pro" w:cs="Arial"/>
          <w:color w:val="000000"/>
          <w:sz w:val="20"/>
          <w:szCs w:val="20"/>
        </w:rPr>
      </w:pPr>
      <w:r w:rsidRPr="00DE1F41">
        <w:rPr>
          <w:rFonts w:ascii="Myriad Pro" w:hAnsi="Myriad Pro" w:cs="Arial"/>
          <w:b/>
          <w:bCs/>
          <w:color w:val="000000"/>
          <w:sz w:val="20"/>
          <w:szCs w:val="20"/>
        </w:rPr>
        <w:t>Uzasadnienie dla cross-</w:t>
      </w:r>
      <w:proofErr w:type="spellStart"/>
      <w:r w:rsidRPr="00DE1F41">
        <w:rPr>
          <w:rFonts w:ascii="Myriad Pro" w:hAnsi="Myriad Pro" w:cs="Arial"/>
          <w:b/>
          <w:bCs/>
          <w:color w:val="000000"/>
          <w:sz w:val="20"/>
          <w:szCs w:val="20"/>
        </w:rPr>
        <w:t>financingu</w:t>
      </w:r>
      <w:proofErr w:type="spellEnd"/>
      <w:r w:rsidRPr="00DE1F41">
        <w:rPr>
          <w:rFonts w:ascii="Myriad Pro" w:hAnsi="Myriad Pro" w:cs="Arial"/>
          <w:b/>
          <w:bCs/>
          <w:color w:val="000000"/>
          <w:sz w:val="20"/>
          <w:szCs w:val="20"/>
        </w:rPr>
        <w:t xml:space="preserve"> </w:t>
      </w:r>
      <w:r w:rsidRPr="00DE1F41">
        <w:rPr>
          <w:rFonts w:ascii="Myriad Pro" w:hAnsi="Myriad Pro" w:cs="Arial"/>
          <w:color w:val="000000"/>
          <w:sz w:val="20"/>
          <w:szCs w:val="20"/>
        </w:rPr>
        <w:t xml:space="preserve">– </w:t>
      </w:r>
      <w:r w:rsidR="00B042F3" w:rsidRPr="00DE1F41">
        <w:rPr>
          <w:rFonts w:ascii="Myriad Pro" w:hAnsi="Myriad Pro" w:cs="Arial"/>
          <w:color w:val="000000"/>
          <w:sz w:val="20"/>
          <w:szCs w:val="20"/>
        </w:rPr>
        <w:t xml:space="preserve">(jeśli przewidujesz takie wydatki) </w:t>
      </w:r>
      <w:r w:rsidRPr="00DE1F41">
        <w:rPr>
          <w:rFonts w:ascii="Myriad Pro" w:hAnsi="Myriad Pro" w:cs="Arial"/>
          <w:color w:val="000000"/>
          <w:sz w:val="20"/>
          <w:szCs w:val="20"/>
        </w:rPr>
        <w:t xml:space="preserve">pole zawierające </w:t>
      </w:r>
      <w:r w:rsidR="00EF5E5D" w:rsidRPr="00DE1F41">
        <w:rPr>
          <w:rFonts w:ascii="Myriad Pro" w:hAnsi="Myriad Pro" w:cs="Arial"/>
          <w:color w:val="000000"/>
          <w:sz w:val="20"/>
          <w:szCs w:val="20"/>
        </w:rPr>
        <w:t xml:space="preserve">maksymalnie </w:t>
      </w:r>
      <w:r w:rsidRPr="00DE1F41">
        <w:rPr>
          <w:rFonts w:ascii="Myriad Pro" w:hAnsi="Myriad Pro" w:cs="Arial"/>
          <w:color w:val="000000"/>
          <w:sz w:val="20"/>
          <w:szCs w:val="20"/>
        </w:rPr>
        <w:t>4000 znaków. Wszystkie wydatki poniesione jako wydatki w ramach cross-</w:t>
      </w:r>
      <w:proofErr w:type="spellStart"/>
      <w:r w:rsidRPr="00DE1F41">
        <w:rPr>
          <w:rFonts w:ascii="Myriad Pro" w:hAnsi="Myriad Pro" w:cs="Arial"/>
          <w:color w:val="000000"/>
          <w:sz w:val="20"/>
          <w:szCs w:val="20"/>
        </w:rPr>
        <w:t>financingu</w:t>
      </w:r>
      <w:proofErr w:type="spellEnd"/>
      <w:r w:rsidRPr="00DE1F41">
        <w:rPr>
          <w:rFonts w:ascii="Myriad Pro" w:hAnsi="Myriad Pro" w:cs="Arial"/>
          <w:color w:val="000000"/>
          <w:sz w:val="20"/>
          <w:szCs w:val="20"/>
        </w:rPr>
        <w:t xml:space="preserve"> powinny zostać uzasadnione w kontekście niezbędności ich poniesienia dla realizacji konkretnych zadań w</w:t>
      </w:r>
      <w:r w:rsidR="00ED7BD3" w:rsidRPr="00DE1F41">
        <w:rPr>
          <w:rFonts w:ascii="Myriad Pro" w:hAnsi="Myriad Pro" w:cs="Arial"/>
          <w:color w:val="000000"/>
          <w:sz w:val="20"/>
          <w:szCs w:val="20"/>
        </w:rPr>
        <w:t> </w:t>
      </w:r>
      <w:r w:rsidRPr="00DE1F41">
        <w:rPr>
          <w:rFonts w:ascii="Myriad Pro" w:hAnsi="Myriad Pro" w:cs="Arial"/>
          <w:color w:val="000000"/>
          <w:sz w:val="20"/>
          <w:szCs w:val="20"/>
        </w:rPr>
        <w:t>ramach projektu, a także powinno zostać uzasadnione, dlaczego projekt nie mógłby być realizowany bez ponoszenia wydatków w ramach cross-</w:t>
      </w:r>
      <w:proofErr w:type="spellStart"/>
      <w:r w:rsidRPr="00DE1F41">
        <w:rPr>
          <w:rFonts w:ascii="Myriad Pro" w:hAnsi="Myriad Pro" w:cs="Arial"/>
          <w:color w:val="000000"/>
          <w:sz w:val="20"/>
          <w:szCs w:val="20"/>
        </w:rPr>
        <w:t>financingu</w:t>
      </w:r>
      <w:proofErr w:type="spellEnd"/>
      <w:r w:rsidRPr="00DE1F41">
        <w:rPr>
          <w:rFonts w:ascii="Myriad Pro" w:hAnsi="Myriad Pro" w:cs="Arial"/>
          <w:color w:val="000000"/>
          <w:sz w:val="20"/>
          <w:szCs w:val="20"/>
        </w:rPr>
        <w:t xml:space="preserve">. </w:t>
      </w:r>
    </w:p>
    <w:p w14:paraId="4F4E54C4" w14:textId="77777777" w:rsidR="003209BF" w:rsidRDefault="00C731E6" w:rsidP="002A153E">
      <w:pPr>
        <w:autoSpaceDE w:val="0"/>
        <w:autoSpaceDN w:val="0"/>
        <w:adjustRightInd w:val="0"/>
        <w:spacing w:line="276" w:lineRule="auto"/>
        <w:jc w:val="both"/>
        <w:rPr>
          <w:rFonts w:ascii="Myriad Pro" w:hAnsi="Myriad Pro" w:cs="Arial"/>
          <w:color w:val="000000"/>
          <w:sz w:val="20"/>
          <w:szCs w:val="20"/>
        </w:rPr>
      </w:pPr>
      <w:r w:rsidRPr="00DE1F41">
        <w:rPr>
          <w:rFonts w:ascii="Myriad Pro" w:hAnsi="Myriad Pro" w:cs="Arial"/>
          <w:color w:val="000000"/>
          <w:sz w:val="20"/>
          <w:szCs w:val="20"/>
        </w:rPr>
        <w:t>Katalog wydatków, które uznaje się za cross-</w:t>
      </w:r>
      <w:proofErr w:type="spellStart"/>
      <w:r w:rsidRPr="00DE1F41">
        <w:rPr>
          <w:rFonts w:ascii="Myriad Pro" w:hAnsi="Myriad Pro" w:cs="Arial"/>
          <w:color w:val="000000"/>
          <w:sz w:val="20"/>
          <w:szCs w:val="20"/>
        </w:rPr>
        <w:t>financing</w:t>
      </w:r>
      <w:proofErr w:type="spellEnd"/>
      <w:r w:rsidRPr="00DE1F41">
        <w:rPr>
          <w:rFonts w:ascii="Myriad Pro" w:hAnsi="Myriad Pro" w:cs="Arial"/>
          <w:color w:val="000000"/>
          <w:sz w:val="20"/>
          <w:szCs w:val="20"/>
        </w:rPr>
        <w:t xml:space="preserve"> został określony w podrozdziale 2.4 </w:t>
      </w:r>
      <w:r w:rsidRPr="00DE1F41">
        <w:rPr>
          <w:rFonts w:ascii="Myriad Pro" w:hAnsi="Myriad Pro" w:cs="Arial"/>
          <w:i/>
          <w:color w:val="000000"/>
          <w:sz w:val="20"/>
          <w:szCs w:val="20"/>
        </w:rPr>
        <w:t xml:space="preserve">Wytycznych </w:t>
      </w:r>
      <w:r w:rsidR="00722766" w:rsidRPr="00DE1F41">
        <w:rPr>
          <w:rFonts w:ascii="Myriad Pro" w:hAnsi="Myriad Pro" w:cs="Arial"/>
          <w:i/>
          <w:color w:val="000000"/>
          <w:sz w:val="20"/>
          <w:szCs w:val="20"/>
        </w:rPr>
        <w:t xml:space="preserve">dotyczących </w:t>
      </w:r>
      <w:r w:rsidRPr="00DE1F41">
        <w:rPr>
          <w:rFonts w:ascii="Myriad Pro" w:hAnsi="Myriad Pro" w:cs="Arial"/>
          <w:i/>
          <w:color w:val="000000"/>
          <w:sz w:val="20"/>
          <w:szCs w:val="20"/>
        </w:rPr>
        <w:t>kwalifikowalności</w:t>
      </w:r>
      <w:r w:rsidR="00722766" w:rsidRPr="00DE1F41">
        <w:rPr>
          <w:rFonts w:ascii="Myriad Pro" w:hAnsi="Myriad Pro" w:cs="Arial"/>
          <w:i/>
          <w:color w:val="000000"/>
          <w:sz w:val="20"/>
          <w:szCs w:val="20"/>
        </w:rPr>
        <w:t xml:space="preserve"> wydatków na lata 2021-2027</w:t>
      </w:r>
      <w:r w:rsidRPr="00DE1F41">
        <w:rPr>
          <w:rFonts w:ascii="Myriad Pro" w:hAnsi="Myriad Pro" w:cs="Arial"/>
          <w:color w:val="000000"/>
          <w:sz w:val="20"/>
          <w:szCs w:val="20"/>
        </w:rPr>
        <w:t xml:space="preserve">. </w:t>
      </w:r>
    </w:p>
    <w:p w14:paraId="56C3B656" w14:textId="3A9B22F2" w:rsidR="00C731E6" w:rsidRPr="00DE1F41" w:rsidRDefault="0061027E" w:rsidP="002A153E">
      <w:pPr>
        <w:autoSpaceDE w:val="0"/>
        <w:autoSpaceDN w:val="0"/>
        <w:adjustRightInd w:val="0"/>
        <w:spacing w:line="276" w:lineRule="auto"/>
        <w:jc w:val="both"/>
        <w:rPr>
          <w:rFonts w:ascii="Myriad Pro" w:hAnsi="Myriad Pro" w:cs="Arial"/>
          <w:color w:val="000000"/>
          <w:sz w:val="20"/>
          <w:szCs w:val="20"/>
        </w:rPr>
      </w:pPr>
      <w:r w:rsidRPr="003209BF">
        <w:rPr>
          <w:rFonts w:ascii="Myriad Pro" w:hAnsi="Myriad Pro" w:cs="Arial"/>
          <w:b/>
          <w:color w:val="000000"/>
          <w:sz w:val="20"/>
          <w:szCs w:val="20"/>
        </w:rPr>
        <w:lastRenderedPageBreak/>
        <w:t>Pamiętaj</w:t>
      </w:r>
      <w:r w:rsidRPr="00DE1F41">
        <w:rPr>
          <w:rFonts w:ascii="Myriad Pro" w:hAnsi="Myriad Pro" w:cs="Arial"/>
          <w:color w:val="000000"/>
          <w:sz w:val="20"/>
          <w:szCs w:val="20"/>
        </w:rPr>
        <w:t xml:space="preserve">, </w:t>
      </w:r>
      <w:r w:rsidRPr="003209BF">
        <w:rPr>
          <w:rFonts w:ascii="Myriad Pro" w:hAnsi="Myriad Pro" w:cs="Arial"/>
          <w:color w:val="000000"/>
          <w:sz w:val="20"/>
          <w:szCs w:val="20"/>
          <w:u w:val="single"/>
        </w:rPr>
        <w:t>w przypadku wydatków ponoszonych w ramach cross-</w:t>
      </w:r>
      <w:proofErr w:type="spellStart"/>
      <w:r w:rsidRPr="003209BF">
        <w:rPr>
          <w:rFonts w:ascii="Myriad Pro" w:hAnsi="Myriad Pro" w:cs="Arial"/>
          <w:color w:val="000000"/>
          <w:sz w:val="20"/>
          <w:szCs w:val="20"/>
          <w:u w:val="single"/>
        </w:rPr>
        <w:t>financing</w:t>
      </w:r>
      <w:r w:rsidR="003209BF" w:rsidRPr="003209BF">
        <w:rPr>
          <w:rFonts w:ascii="Myriad Pro" w:hAnsi="Myriad Pro" w:cs="Arial"/>
          <w:color w:val="000000"/>
          <w:sz w:val="20"/>
          <w:szCs w:val="20"/>
          <w:u w:val="single"/>
        </w:rPr>
        <w:t>u</w:t>
      </w:r>
      <w:proofErr w:type="spellEnd"/>
      <w:r w:rsidRPr="003209BF">
        <w:rPr>
          <w:rFonts w:ascii="Myriad Pro" w:hAnsi="Myriad Pro" w:cs="Arial"/>
          <w:color w:val="000000"/>
          <w:sz w:val="20"/>
          <w:szCs w:val="20"/>
          <w:u w:val="single"/>
        </w:rPr>
        <w:t xml:space="preserve"> </w:t>
      </w:r>
      <w:proofErr w:type="spellStart"/>
      <w:r w:rsidR="0001749F">
        <w:rPr>
          <w:rFonts w:ascii="Myriad Pro" w:hAnsi="Myriad Pro" w:cs="Arial"/>
          <w:color w:val="000000"/>
          <w:sz w:val="20"/>
          <w:szCs w:val="20"/>
          <w:u w:val="single"/>
        </w:rPr>
        <w:t>grantodawca</w:t>
      </w:r>
      <w:proofErr w:type="spellEnd"/>
      <w:r w:rsidR="0001749F">
        <w:rPr>
          <w:rFonts w:ascii="Myriad Pro" w:hAnsi="Myriad Pro" w:cs="Arial"/>
          <w:color w:val="000000"/>
          <w:sz w:val="20"/>
          <w:szCs w:val="20"/>
          <w:u w:val="single"/>
        </w:rPr>
        <w:t xml:space="preserve"> i </w:t>
      </w:r>
      <w:proofErr w:type="spellStart"/>
      <w:r w:rsidRPr="003209BF">
        <w:rPr>
          <w:rFonts w:ascii="Myriad Pro" w:hAnsi="Myriad Pro" w:cs="Arial"/>
          <w:color w:val="000000"/>
          <w:sz w:val="20"/>
          <w:szCs w:val="20"/>
          <w:u w:val="single"/>
        </w:rPr>
        <w:t>grantobiorca</w:t>
      </w:r>
      <w:proofErr w:type="spellEnd"/>
      <w:r w:rsidRPr="003209BF">
        <w:rPr>
          <w:rFonts w:ascii="Myriad Pro" w:hAnsi="Myriad Pro" w:cs="Arial"/>
          <w:color w:val="000000"/>
          <w:sz w:val="20"/>
          <w:szCs w:val="20"/>
          <w:u w:val="single"/>
        </w:rPr>
        <w:t xml:space="preserve"> zobowiązany jest do zachowania trwałości projektu.</w:t>
      </w:r>
      <w:r w:rsidR="00C93C6C" w:rsidRPr="003209BF">
        <w:rPr>
          <w:rFonts w:ascii="Myriad Pro" w:hAnsi="Myriad Pro" w:cs="Arial"/>
          <w:color w:val="000000"/>
          <w:sz w:val="20"/>
          <w:szCs w:val="20"/>
          <w:u w:val="single"/>
        </w:rPr>
        <w:t xml:space="preserve"> Jeżeli w ramach projektu grantowego będą finansowane wydatki w ramach cross-</w:t>
      </w:r>
      <w:proofErr w:type="spellStart"/>
      <w:r w:rsidR="00C93C6C" w:rsidRPr="003209BF">
        <w:rPr>
          <w:rFonts w:ascii="Myriad Pro" w:hAnsi="Myriad Pro" w:cs="Arial"/>
          <w:color w:val="000000"/>
          <w:sz w:val="20"/>
          <w:szCs w:val="20"/>
          <w:u w:val="single"/>
        </w:rPr>
        <w:t>financingu</w:t>
      </w:r>
      <w:proofErr w:type="spellEnd"/>
      <w:r w:rsidR="00C93C6C" w:rsidRPr="003209BF">
        <w:rPr>
          <w:rFonts w:ascii="Myriad Pro" w:hAnsi="Myriad Pro" w:cs="Arial"/>
          <w:color w:val="000000"/>
          <w:sz w:val="20"/>
          <w:szCs w:val="20"/>
          <w:u w:val="single"/>
        </w:rPr>
        <w:t xml:space="preserve">, wydatki te poniesione na poziomie </w:t>
      </w:r>
      <w:proofErr w:type="spellStart"/>
      <w:r w:rsidR="00C93C6C" w:rsidRPr="003209BF">
        <w:rPr>
          <w:rFonts w:ascii="Myriad Pro" w:hAnsi="Myriad Pro" w:cs="Arial"/>
          <w:color w:val="000000"/>
          <w:sz w:val="20"/>
          <w:szCs w:val="20"/>
          <w:u w:val="single"/>
        </w:rPr>
        <w:t>grantobiorcy</w:t>
      </w:r>
      <w:proofErr w:type="spellEnd"/>
      <w:r w:rsidR="00C93C6C" w:rsidRPr="003209BF">
        <w:rPr>
          <w:rFonts w:ascii="Myriad Pro" w:hAnsi="Myriad Pro" w:cs="Arial"/>
          <w:color w:val="000000"/>
          <w:sz w:val="20"/>
          <w:szCs w:val="20"/>
          <w:u w:val="single"/>
        </w:rPr>
        <w:t xml:space="preserve"> są wliczane do limitu cross-</w:t>
      </w:r>
      <w:proofErr w:type="spellStart"/>
      <w:r w:rsidR="00C93C6C" w:rsidRPr="003209BF">
        <w:rPr>
          <w:rFonts w:ascii="Myriad Pro" w:hAnsi="Myriad Pro" w:cs="Arial"/>
          <w:color w:val="000000"/>
          <w:sz w:val="20"/>
          <w:szCs w:val="20"/>
          <w:u w:val="single"/>
        </w:rPr>
        <w:t>financingu</w:t>
      </w:r>
      <w:proofErr w:type="spellEnd"/>
      <w:r w:rsidR="00C93C6C" w:rsidRPr="003209BF">
        <w:rPr>
          <w:rFonts w:ascii="Myriad Pro" w:hAnsi="Myriad Pro" w:cs="Arial"/>
          <w:color w:val="000000"/>
          <w:sz w:val="20"/>
          <w:szCs w:val="20"/>
          <w:u w:val="single"/>
        </w:rPr>
        <w:t xml:space="preserve"> w całym projekcie</w:t>
      </w:r>
      <w:r w:rsidR="00C93C6C">
        <w:rPr>
          <w:rFonts w:ascii="Myriad Pro" w:hAnsi="Myriad Pro" w:cs="Arial"/>
          <w:color w:val="000000"/>
          <w:sz w:val="20"/>
          <w:szCs w:val="20"/>
        </w:rPr>
        <w:t>.</w:t>
      </w:r>
    </w:p>
    <w:p w14:paraId="2D36D430" w14:textId="15317F97" w:rsidR="00722766" w:rsidRPr="00DE1F41" w:rsidRDefault="00DB7B04" w:rsidP="002A153E">
      <w:pPr>
        <w:autoSpaceDE w:val="0"/>
        <w:autoSpaceDN w:val="0"/>
        <w:adjustRightInd w:val="0"/>
        <w:spacing w:line="276" w:lineRule="auto"/>
        <w:jc w:val="both"/>
        <w:rPr>
          <w:rFonts w:ascii="Myriad Pro" w:hAnsi="Myriad Pro" w:cs="Arial"/>
          <w:color w:val="000000"/>
          <w:sz w:val="20"/>
          <w:szCs w:val="20"/>
        </w:rPr>
      </w:pPr>
      <w:r w:rsidRPr="00DE1F41">
        <w:rPr>
          <w:rFonts w:ascii="Myriad Pro" w:hAnsi="Myriad Pro" w:cs="Arial"/>
          <w:b/>
          <w:bCs/>
          <w:color w:val="000000"/>
          <w:sz w:val="20"/>
          <w:szCs w:val="20"/>
        </w:rPr>
        <w:t xml:space="preserve">Uzasadnienie dla przewidzianego w projekcie wkładu własnego, w tym informacja o wkładzie rzeczowym </w:t>
      </w:r>
      <w:r w:rsidR="00716C64">
        <w:rPr>
          <w:rFonts w:ascii="Myriad Pro" w:hAnsi="Myriad Pro" w:cs="Arial"/>
          <w:b/>
          <w:bCs/>
          <w:color w:val="000000"/>
          <w:sz w:val="20"/>
          <w:szCs w:val="20"/>
        </w:rPr>
        <w:br/>
      </w:r>
      <w:r w:rsidRPr="00DE1F41">
        <w:rPr>
          <w:rFonts w:ascii="Myriad Pro" w:hAnsi="Myriad Pro" w:cs="Arial"/>
          <w:b/>
          <w:bCs/>
          <w:color w:val="000000"/>
          <w:sz w:val="20"/>
          <w:szCs w:val="20"/>
        </w:rPr>
        <w:t xml:space="preserve">i wszelkich opłatach pobieranych od uczestników </w:t>
      </w:r>
      <w:r w:rsidRPr="00DE1F41">
        <w:rPr>
          <w:rFonts w:ascii="Myriad Pro" w:hAnsi="Myriad Pro" w:cs="Arial"/>
          <w:color w:val="000000"/>
          <w:sz w:val="20"/>
          <w:szCs w:val="20"/>
        </w:rPr>
        <w:t xml:space="preserve">– </w:t>
      </w:r>
      <w:r w:rsidR="00C731E6" w:rsidRPr="00DE1F41">
        <w:rPr>
          <w:rFonts w:ascii="Myriad Pro" w:hAnsi="Myriad Pro" w:cs="Arial"/>
          <w:color w:val="000000"/>
          <w:sz w:val="20"/>
          <w:szCs w:val="20"/>
        </w:rPr>
        <w:t xml:space="preserve">pole zawierające </w:t>
      </w:r>
      <w:r w:rsidR="00EF5E5D" w:rsidRPr="00DE1F41">
        <w:rPr>
          <w:rFonts w:ascii="Myriad Pro" w:hAnsi="Myriad Pro" w:cs="Arial"/>
          <w:color w:val="000000"/>
          <w:sz w:val="20"/>
          <w:szCs w:val="20"/>
        </w:rPr>
        <w:t>maksymalnie</w:t>
      </w:r>
      <w:r w:rsidR="00C731E6" w:rsidRPr="00DE1F41">
        <w:rPr>
          <w:rFonts w:ascii="Myriad Pro" w:hAnsi="Myriad Pro" w:cs="Arial"/>
          <w:color w:val="000000"/>
          <w:sz w:val="20"/>
          <w:szCs w:val="20"/>
        </w:rPr>
        <w:t xml:space="preserve"> 4000 znaków. W tej części uzasadniane jest, jaki wkład własny, w</w:t>
      </w:r>
      <w:r w:rsidR="00295BDB" w:rsidRPr="00DE1F41">
        <w:rPr>
          <w:rFonts w:ascii="Myriad Pro" w:hAnsi="Myriad Pro" w:cs="Arial"/>
          <w:color w:val="000000"/>
          <w:sz w:val="20"/>
          <w:szCs w:val="20"/>
        </w:rPr>
        <w:t> </w:t>
      </w:r>
      <w:r w:rsidR="00C731E6" w:rsidRPr="00DE1F41">
        <w:rPr>
          <w:rFonts w:ascii="Myriad Pro" w:hAnsi="Myriad Pro" w:cs="Arial"/>
          <w:color w:val="000000"/>
          <w:sz w:val="20"/>
          <w:szCs w:val="20"/>
        </w:rPr>
        <w:t xml:space="preserve">tym wkład niepieniężny wnoszony będzie do projektu. </w:t>
      </w:r>
      <w:r w:rsidR="00B042F3" w:rsidRPr="00DE1F41">
        <w:rPr>
          <w:rFonts w:ascii="Myriad Pro" w:hAnsi="Myriad Pro" w:cs="Arial"/>
          <w:color w:val="000000"/>
          <w:sz w:val="20"/>
          <w:szCs w:val="20"/>
        </w:rPr>
        <w:t xml:space="preserve">W Twoim projekcie, ze względu na charakter działania, </w:t>
      </w:r>
      <w:r w:rsidR="00D54CB1">
        <w:rPr>
          <w:rFonts w:ascii="Myriad Pro" w:hAnsi="Myriad Pro" w:cs="Arial"/>
          <w:color w:val="000000"/>
          <w:sz w:val="20"/>
          <w:szCs w:val="20"/>
        </w:rPr>
        <w:t xml:space="preserve">w </w:t>
      </w:r>
      <w:r w:rsidR="00B042F3" w:rsidRPr="00DE1F41">
        <w:rPr>
          <w:rFonts w:ascii="Myriad Pro" w:hAnsi="Myriad Pro" w:cs="Arial"/>
          <w:color w:val="000000"/>
          <w:sz w:val="20"/>
          <w:szCs w:val="20"/>
        </w:rPr>
        <w:t>ramach kosztów bezpośrednich pobieranie opłat od uczestników nie powinno być dozwolone.</w:t>
      </w:r>
      <w:r w:rsidR="001B462C">
        <w:rPr>
          <w:rFonts w:ascii="Myriad Pro" w:hAnsi="Myriad Pro" w:cs="Arial"/>
          <w:color w:val="000000"/>
          <w:sz w:val="20"/>
          <w:szCs w:val="20"/>
        </w:rPr>
        <w:t xml:space="preserve"> </w:t>
      </w:r>
    </w:p>
    <w:p w14:paraId="1202036D" w14:textId="013FAD9B" w:rsidR="001145F3" w:rsidRPr="00DE1F41" w:rsidRDefault="00DB7B04"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Uzasadnienie dla wydatków ponoszonych poza terytorium kraju lub </w:t>
      </w:r>
      <w:r w:rsidR="00722766" w:rsidRPr="00DE1F41">
        <w:rPr>
          <w:rFonts w:ascii="Myriad Pro" w:hAnsi="Myriad Pro" w:cs="Arial"/>
          <w:b/>
          <w:sz w:val="20"/>
          <w:szCs w:val="20"/>
        </w:rPr>
        <w:t>Programu</w:t>
      </w:r>
      <w:r w:rsidRPr="00DE1F41">
        <w:rPr>
          <w:rFonts w:ascii="Myriad Pro" w:hAnsi="Myriad Pro" w:cs="Arial"/>
          <w:sz w:val="20"/>
          <w:szCs w:val="20"/>
        </w:rPr>
        <w:t>–</w:t>
      </w:r>
      <w:r w:rsidRPr="00DE1F41">
        <w:rPr>
          <w:rFonts w:ascii="Myriad Pro" w:hAnsi="Myriad Pro" w:cs="Arial"/>
          <w:color w:val="000000"/>
          <w:sz w:val="20"/>
          <w:szCs w:val="20"/>
        </w:rPr>
        <w:t xml:space="preserve"> pole zawierające </w:t>
      </w:r>
      <w:r w:rsidR="00EF5E5D" w:rsidRPr="00DE1F41">
        <w:rPr>
          <w:rFonts w:ascii="Myriad Pro" w:hAnsi="Myriad Pro" w:cs="Arial"/>
          <w:color w:val="000000"/>
          <w:sz w:val="20"/>
          <w:szCs w:val="20"/>
        </w:rPr>
        <w:t xml:space="preserve">maksymalnie </w:t>
      </w:r>
      <w:r w:rsidRPr="00DE1F41">
        <w:rPr>
          <w:rFonts w:ascii="Myriad Pro" w:hAnsi="Myriad Pro" w:cs="Arial"/>
          <w:color w:val="000000"/>
          <w:sz w:val="20"/>
          <w:szCs w:val="20"/>
        </w:rPr>
        <w:t>4000 znaków,</w:t>
      </w:r>
      <w:r w:rsidRPr="00DE1F41">
        <w:rPr>
          <w:rFonts w:ascii="Myriad Pro" w:hAnsi="Myriad Pro" w:cs="Arial"/>
          <w:sz w:val="20"/>
          <w:szCs w:val="20"/>
        </w:rPr>
        <w:t xml:space="preserve"> </w:t>
      </w:r>
      <w:r w:rsidR="006C2FCD" w:rsidRPr="00DE1F41">
        <w:rPr>
          <w:rFonts w:ascii="Myriad Pro" w:hAnsi="Myriad Pro" w:cs="Arial"/>
          <w:color w:val="000000"/>
          <w:sz w:val="20"/>
          <w:szCs w:val="20"/>
        </w:rPr>
        <w:t>w przypadku projekt</w:t>
      </w:r>
      <w:r w:rsidR="00FC3635" w:rsidRPr="00DE1F41">
        <w:rPr>
          <w:rFonts w:ascii="Myriad Pro" w:hAnsi="Myriad Pro" w:cs="Arial"/>
          <w:color w:val="000000"/>
          <w:sz w:val="20"/>
          <w:szCs w:val="20"/>
        </w:rPr>
        <w:t>u</w:t>
      </w:r>
      <w:r w:rsidR="008D7A68" w:rsidRPr="00DE1F41">
        <w:rPr>
          <w:rFonts w:ascii="Myriad Pro" w:hAnsi="Myriad Pro" w:cs="Arial"/>
          <w:color w:val="000000"/>
          <w:sz w:val="20"/>
          <w:szCs w:val="20"/>
        </w:rPr>
        <w:t xml:space="preserve">, </w:t>
      </w:r>
      <w:r w:rsidR="006C2FCD" w:rsidRPr="00DE1F41">
        <w:rPr>
          <w:rFonts w:ascii="Myriad Pro" w:hAnsi="Myriad Pro" w:cs="Arial"/>
          <w:color w:val="000000"/>
          <w:sz w:val="20"/>
          <w:szCs w:val="20"/>
        </w:rPr>
        <w:t xml:space="preserve">które nie </w:t>
      </w:r>
      <w:r w:rsidR="00FC3635" w:rsidRPr="00DE1F41">
        <w:rPr>
          <w:rFonts w:ascii="Myriad Pro" w:hAnsi="Myriad Pro" w:cs="Arial"/>
          <w:color w:val="000000"/>
          <w:sz w:val="20"/>
          <w:szCs w:val="20"/>
        </w:rPr>
        <w:t>jest</w:t>
      </w:r>
      <w:r w:rsidR="006C2FCD" w:rsidRPr="00DE1F41">
        <w:rPr>
          <w:rFonts w:ascii="Myriad Pro" w:hAnsi="Myriad Pro" w:cs="Arial"/>
          <w:color w:val="000000"/>
          <w:sz w:val="20"/>
          <w:szCs w:val="20"/>
        </w:rPr>
        <w:t xml:space="preserve"> realizowan</w:t>
      </w:r>
      <w:r w:rsidR="00FC3635" w:rsidRPr="00DE1F41">
        <w:rPr>
          <w:rFonts w:ascii="Myriad Pro" w:hAnsi="Myriad Pro" w:cs="Arial"/>
          <w:color w:val="000000"/>
          <w:sz w:val="20"/>
          <w:szCs w:val="20"/>
        </w:rPr>
        <w:t>y</w:t>
      </w:r>
      <w:r w:rsidR="006C2FCD" w:rsidRPr="00DE1F41">
        <w:rPr>
          <w:rFonts w:ascii="Myriad Pro" w:hAnsi="Myriad Pro" w:cs="Arial"/>
          <w:color w:val="000000"/>
          <w:sz w:val="20"/>
          <w:szCs w:val="20"/>
        </w:rPr>
        <w:t xml:space="preserve"> z</w:t>
      </w:r>
      <w:r w:rsidR="00295BDB" w:rsidRPr="00DE1F41">
        <w:rPr>
          <w:rFonts w:ascii="Myriad Pro" w:hAnsi="Myriad Pro" w:cs="Arial"/>
          <w:color w:val="000000"/>
          <w:sz w:val="20"/>
          <w:szCs w:val="20"/>
        </w:rPr>
        <w:t> </w:t>
      </w:r>
      <w:r w:rsidR="006C2FCD" w:rsidRPr="00DE1F41">
        <w:rPr>
          <w:rFonts w:ascii="Myriad Pro" w:hAnsi="Myriad Pro" w:cs="Arial"/>
          <w:color w:val="000000"/>
          <w:sz w:val="20"/>
          <w:szCs w:val="20"/>
        </w:rPr>
        <w:t>komponentem ponadnarodowym</w:t>
      </w:r>
      <w:r w:rsidR="006C2FCD" w:rsidRPr="00DE1F41" w:rsidDel="006C2FCD">
        <w:rPr>
          <w:rFonts w:ascii="Myriad Pro" w:hAnsi="Myriad Pro" w:cs="Arial"/>
          <w:sz w:val="20"/>
          <w:szCs w:val="20"/>
        </w:rPr>
        <w:t xml:space="preserve"> </w:t>
      </w:r>
      <w:r w:rsidRPr="00DE1F41">
        <w:rPr>
          <w:rFonts w:ascii="Myriad Pro" w:hAnsi="Myriad Pro" w:cs="Arial"/>
          <w:sz w:val="20"/>
          <w:szCs w:val="20"/>
        </w:rPr>
        <w:t>wyb</w:t>
      </w:r>
      <w:r w:rsidR="006C2FCD" w:rsidRPr="00DE1F41">
        <w:rPr>
          <w:rFonts w:ascii="Myriad Pro" w:hAnsi="Myriad Pro" w:cs="Arial"/>
          <w:sz w:val="20"/>
          <w:szCs w:val="20"/>
        </w:rPr>
        <w:t>ierz</w:t>
      </w:r>
      <w:r w:rsidRPr="00DE1F41">
        <w:rPr>
          <w:rFonts w:ascii="Myriad Pro" w:hAnsi="Myriad Pro" w:cs="Arial"/>
          <w:sz w:val="20"/>
          <w:szCs w:val="20"/>
        </w:rPr>
        <w:t xml:space="preserve"> pole </w:t>
      </w:r>
      <w:proofErr w:type="spellStart"/>
      <w:r w:rsidRPr="00DE1F41">
        <w:rPr>
          <w:rFonts w:ascii="Myriad Pro" w:hAnsi="Myriad Pro" w:cs="Arial"/>
          <w:sz w:val="20"/>
          <w:szCs w:val="20"/>
        </w:rPr>
        <w:t>check-box</w:t>
      </w:r>
      <w:proofErr w:type="spellEnd"/>
      <w:r w:rsidR="007B542A" w:rsidRPr="00DE1F41">
        <w:rPr>
          <w:rFonts w:ascii="Myriad Pro" w:hAnsi="Myriad Pro" w:cs="Arial"/>
          <w:sz w:val="20"/>
          <w:szCs w:val="20"/>
        </w:rPr>
        <w:t xml:space="preserve"> -</w:t>
      </w:r>
      <w:r w:rsidRPr="00DE1F41">
        <w:rPr>
          <w:rFonts w:ascii="Myriad Pro" w:hAnsi="Myriad Pro" w:cs="Arial"/>
          <w:sz w:val="20"/>
          <w:szCs w:val="20"/>
        </w:rPr>
        <w:t xml:space="preserve"> </w:t>
      </w:r>
      <w:r w:rsidRPr="00DE1F41">
        <w:rPr>
          <w:rFonts w:ascii="Myriad Pro" w:hAnsi="Myriad Pro" w:cs="Arial"/>
          <w:b/>
          <w:sz w:val="20"/>
          <w:szCs w:val="20"/>
        </w:rPr>
        <w:t>NIE DOTYCZY</w:t>
      </w:r>
      <w:r w:rsidR="003209BF">
        <w:rPr>
          <w:rFonts w:ascii="Myriad Pro" w:hAnsi="Myriad Pro" w:cs="Arial"/>
          <w:b/>
          <w:sz w:val="20"/>
          <w:szCs w:val="20"/>
        </w:rPr>
        <w:t>.</w:t>
      </w:r>
    </w:p>
    <w:p w14:paraId="1DD58324" w14:textId="6BFFFC47" w:rsidR="007B542A" w:rsidRPr="00DE1F41" w:rsidRDefault="004B124E" w:rsidP="002A153E">
      <w:pPr>
        <w:autoSpaceDE w:val="0"/>
        <w:autoSpaceDN w:val="0"/>
        <w:adjustRightInd w:val="0"/>
        <w:spacing w:before="120" w:after="120" w:line="271" w:lineRule="auto"/>
        <w:jc w:val="both"/>
        <w:rPr>
          <w:rFonts w:ascii="Myriad Pro" w:hAnsi="Myriad Pro" w:cs="Arial"/>
          <w:b/>
          <w:color w:val="212121"/>
          <w:spacing w:val="2"/>
          <w:sz w:val="20"/>
          <w:szCs w:val="20"/>
          <w:shd w:val="clear" w:color="auto" w:fill="FFFFFF"/>
        </w:rPr>
      </w:pPr>
      <w:r w:rsidRPr="00DE1F41">
        <w:rPr>
          <w:rFonts w:ascii="Myriad Pro" w:hAnsi="Myriad Pro" w:cs="Arial"/>
          <w:b/>
          <w:color w:val="212121"/>
          <w:spacing w:val="2"/>
          <w:sz w:val="20"/>
          <w:szCs w:val="20"/>
          <w:shd w:val="clear" w:color="auto" w:fill="FFFFFF"/>
        </w:rPr>
        <w:t>Uzasadnienie dla źródeł finansowania przedsięwzięcia (dotyczy projektów, które wpisują się w większe przedsięwzięcie finansowane lub planowane do finansowania z kilku źródeł)</w:t>
      </w:r>
      <w:r w:rsidR="003209BF">
        <w:rPr>
          <w:rFonts w:ascii="Myriad Pro" w:hAnsi="Myriad Pro" w:cs="Arial"/>
          <w:b/>
          <w:color w:val="212121"/>
          <w:spacing w:val="2"/>
          <w:sz w:val="20"/>
          <w:szCs w:val="20"/>
          <w:shd w:val="clear" w:color="auto" w:fill="FFFFFF"/>
        </w:rPr>
        <w:t>.</w:t>
      </w:r>
    </w:p>
    <w:p w14:paraId="189B5E6C" w14:textId="4A136D43" w:rsidR="00F57CED" w:rsidRPr="00DE1F41" w:rsidRDefault="00B00914" w:rsidP="002A153E">
      <w:pPr>
        <w:autoSpaceDE w:val="0"/>
        <w:autoSpaceDN w:val="0"/>
        <w:adjustRightInd w:val="0"/>
        <w:spacing w:before="120" w:after="120" w:line="271" w:lineRule="auto"/>
        <w:jc w:val="both"/>
        <w:rPr>
          <w:rFonts w:ascii="Myriad Pro" w:hAnsi="Myriad Pro" w:cs="Arial"/>
          <w:b/>
          <w:bCs/>
          <w:color w:val="000000"/>
          <w:sz w:val="20"/>
          <w:szCs w:val="20"/>
        </w:rPr>
      </w:pPr>
      <w:r w:rsidRPr="00DE1F41">
        <w:rPr>
          <w:rFonts w:ascii="Myriad Pro" w:hAnsi="Myriad Pro" w:cs="Arial"/>
          <w:b/>
          <w:bCs/>
          <w:color w:val="000000"/>
          <w:sz w:val="20"/>
          <w:szCs w:val="20"/>
        </w:rPr>
        <w:t xml:space="preserve"> </w:t>
      </w:r>
      <w:r w:rsidR="001145F3" w:rsidRPr="00DE1F41">
        <w:rPr>
          <w:rFonts w:ascii="Myriad Pro" w:hAnsi="Myriad Pro" w:cs="Arial"/>
          <w:bCs/>
          <w:color w:val="000000"/>
          <w:sz w:val="20"/>
          <w:szCs w:val="20"/>
        </w:rPr>
        <w:t>-</w:t>
      </w:r>
      <w:r w:rsidR="001145F3" w:rsidRPr="00DE1F41">
        <w:rPr>
          <w:rFonts w:ascii="Myriad Pro" w:hAnsi="Myriad Pro" w:cs="Arial"/>
          <w:b/>
          <w:bCs/>
          <w:color w:val="000000"/>
          <w:sz w:val="20"/>
          <w:szCs w:val="20"/>
        </w:rPr>
        <w:t xml:space="preserve"> </w:t>
      </w:r>
      <w:r w:rsidR="007B542A" w:rsidRPr="00DE1F41">
        <w:rPr>
          <w:rFonts w:ascii="Myriad Pro" w:hAnsi="Myriad Pro" w:cs="Arial"/>
          <w:color w:val="000000"/>
          <w:sz w:val="20"/>
          <w:szCs w:val="20"/>
        </w:rPr>
        <w:t>pole zawierające maksymalnie 4000 znaków</w:t>
      </w:r>
      <w:r w:rsidR="001526E9" w:rsidRPr="00DE1F41">
        <w:rPr>
          <w:rFonts w:ascii="Myriad Pro" w:hAnsi="Myriad Pro"/>
          <w:sz w:val="20"/>
          <w:szCs w:val="20"/>
        </w:rPr>
        <w:t>.</w:t>
      </w:r>
      <w:r w:rsidR="007B542A" w:rsidRPr="00DE1F41">
        <w:rPr>
          <w:rFonts w:ascii="Myriad Pro" w:hAnsi="Myriad Pro" w:cs="Arial"/>
          <w:sz w:val="20"/>
          <w:szCs w:val="20"/>
        </w:rPr>
        <w:t xml:space="preserve"> </w:t>
      </w:r>
      <w:r w:rsidR="001526E9" w:rsidRPr="00DE1F41">
        <w:rPr>
          <w:rFonts w:ascii="Myriad Pro" w:hAnsi="Myriad Pro" w:cs="Arial"/>
          <w:color w:val="000000"/>
          <w:sz w:val="20"/>
          <w:szCs w:val="20"/>
        </w:rPr>
        <w:t>W</w:t>
      </w:r>
      <w:r w:rsidR="007B542A" w:rsidRPr="00DE1F41">
        <w:rPr>
          <w:rFonts w:ascii="Myriad Pro" w:hAnsi="Myriad Pro" w:cs="Arial"/>
          <w:color w:val="000000"/>
          <w:sz w:val="20"/>
          <w:szCs w:val="20"/>
        </w:rPr>
        <w:t xml:space="preserve"> przypadku projektu, </w:t>
      </w:r>
      <w:r w:rsidR="007B542A" w:rsidRPr="00DE1F41">
        <w:rPr>
          <w:rFonts w:ascii="Myriad Pro" w:hAnsi="Myriad Pro" w:cs="Arial"/>
          <w:color w:val="212121"/>
          <w:spacing w:val="2"/>
          <w:sz w:val="20"/>
          <w:szCs w:val="20"/>
          <w:shd w:val="clear" w:color="auto" w:fill="FFFFFF"/>
        </w:rPr>
        <w:t xml:space="preserve">które </w:t>
      </w:r>
      <w:r w:rsidR="00086FFD">
        <w:rPr>
          <w:rFonts w:ascii="Myriad Pro" w:hAnsi="Myriad Pro" w:cs="Arial"/>
          <w:color w:val="212121"/>
          <w:spacing w:val="2"/>
          <w:sz w:val="20"/>
          <w:szCs w:val="20"/>
          <w:shd w:val="clear" w:color="auto" w:fill="FFFFFF"/>
        </w:rPr>
        <w:t xml:space="preserve">nie </w:t>
      </w:r>
      <w:r w:rsidR="007B542A" w:rsidRPr="00DE1F41">
        <w:rPr>
          <w:rFonts w:ascii="Myriad Pro" w:hAnsi="Myriad Pro" w:cs="Arial"/>
          <w:color w:val="212121"/>
          <w:spacing w:val="2"/>
          <w:sz w:val="20"/>
          <w:szCs w:val="20"/>
          <w:shd w:val="clear" w:color="auto" w:fill="FFFFFF"/>
        </w:rPr>
        <w:t>wpisuj</w:t>
      </w:r>
      <w:r w:rsidR="00086FFD">
        <w:rPr>
          <w:rFonts w:ascii="Myriad Pro" w:hAnsi="Myriad Pro" w:cs="Arial"/>
          <w:color w:val="212121"/>
          <w:spacing w:val="2"/>
          <w:sz w:val="20"/>
          <w:szCs w:val="20"/>
          <w:shd w:val="clear" w:color="auto" w:fill="FFFFFF"/>
        </w:rPr>
        <w:t>e</w:t>
      </w:r>
      <w:r w:rsidR="007B542A" w:rsidRPr="00DE1F41">
        <w:rPr>
          <w:rFonts w:ascii="Myriad Pro" w:hAnsi="Myriad Pro" w:cs="Arial"/>
          <w:color w:val="212121"/>
          <w:spacing w:val="2"/>
          <w:sz w:val="20"/>
          <w:szCs w:val="20"/>
          <w:shd w:val="clear" w:color="auto" w:fill="FFFFFF"/>
        </w:rPr>
        <w:t xml:space="preserve"> się w większe przedsięwzięcie finansowane lub planowane do finansowania z kilku źródeł</w:t>
      </w:r>
      <w:r w:rsidR="007B542A" w:rsidRPr="00DE1F41">
        <w:rPr>
          <w:rFonts w:ascii="Myriad Pro" w:hAnsi="Myriad Pro" w:cs="Arial"/>
          <w:b/>
          <w:sz w:val="20"/>
          <w:szCs w:val="20"/>
        </w:rPr>
        <w:t xml:space="preserve"> </w:t>
      </w:r>
      <w:r w:rsidR="00EA2DF4" w:rsidRPr="00DE1F41">
        <w:rPr>
          <w:rFonts w:ascii="Myriad Pro" w:hAnsi="Myriad Pro" w:cs="Arial"/>
          <w:sz w:val="20"/>
          <w:szCs w:val="20"/>
        </w:rPr>
        <w:t xml:space="preserve">wybierz pole </w:t>
      </w:r>
      <w:proofErr w:type="spellStart"/>
      <w:r w:rsidR="00EA2DF4" w:rsidRPr="00DE1F41">
        <w:rPr>
          <w:rFonts w:ascii="Myriad Pro" w:hAnsi="Myriad Pro" w:cs="Arial"/>
          <w:sz w:val="20"/>
          <w:szCs w:val="20"/>
        </w:rPr>
        <w:t>check-box</w:t>
      </w:r>
      <w:proofErr w:type="spellEnd"/>
      <w:r w:rsidR="00EA2DF4" w:rsidRPr="00DE1F41">
        <w:rPr>
          <w:rFonts w:ascii="Myriad Pro" w:hAnsi="Myriad Pro" w:cs="Arial"/>
          <w:sz w:val="20"/>
          <w:szCs w:val="20"/>
        </w:rPr>
        <w:t xml:space="preserve"> </w:t>
      </w:r>
      <w:r w:rsidR="007B542A" w:rsidRPr="00DE1F41">
        <w:rPr>
          <w:rFonts w:ascii="Myriad Pro" w:hAnsi="Myriad Pro" w:cs="Arial"/>
          <w:sz w:val="20"/>
          <w:szCs w:val="20"/>
        </w:rPr>
        <w:t xml:space="preserve">- </w:t>
      </w:r>
      <w:r w:rsidR="007B542A" w:rsidRPr="00DE1F41">
        <w:rPr>
          <w:rFonts w:ascii="Myriad Pro" w:hAnsi="Myriad Pro" w:cs="Arial"/>
          <w:b/>
          <w:sz w:val="20"/>
          <w:szCs w:val="20"/>
        </w:rPr>
        <w:t>NIE DOTYCZY</w:t>
      </w:r>
    </w:p>
    <w:p w14:paraId="7FF90CA8" w14:textId="77777777" w:rsidR="002269EA" w:rsidRDefault="002269EA" w:rsidP="002A153E">
      <w:pPr>
        <w:autoSpaceDE w:val="0"/>
        <w:autoSpaceDN w:val="0"/>
        <w:adjustRightInd w:val="0"/>
        <w:spacing w:line="276" w:lineRule="auto"/>
        <w:jc w:val="both"/>
        <w:rPr>
          <w:rFonts w:ascii="Myriad Pro" w:hAnsi="Myriad Pro" w:cs="Arial"/>
          <w:b/>
          <w:sz w:val="20"/>
          <w:szCs w:val="20"/>
        </w:rPr>
      </w:pPr>
    </w:p>
    <w:p w14:paraId="00FFD273" w14:textId="3EACA314" w:rsidR="00B442F8" w:rsidRPr="00DE1F41" w:rsidRDefault="00B442F8" w:rsidP="002A153E">
      <w:pPr>
        <w:autoSpaceDE w:val="0"/>
        <w:autoSpaceDN w:val="0"/>
        <w:adjustRightInd w:val="0"/>
        <w:spacing w:line="276" w:lineRule="auto"/>
        <w:jc w:val="both"/>
        <w:rPr>
          <w:rFonts w:ascii="Myriad Pro" w:hAnsi="Myriad Pro" w:cs="Arial"/>
          <w:b/>
          <w:sz w:val="20"/>
          <w:szCs w:val="20"/>
        </w:rPr>
      </w:pPr>
      <w:r w:rsidRPr="00DE1F41">
        <w:rPr>
          <w:rFonts w:ascii="Myriad Pro" w:hAnsi="Myriad Pro" w:cs="Arial"/>
          <w:b/>
          <w:sz w:val="20"/>
          <w:szCs w:val="20"/>
        </w:rPr>
        <w:t>Uzasadnienie poszczególnych wydatków wskazanych w budżecie projektu</w:t>
      </w:r>
      <w:r w:rsidR="0001214C" w:rsidRPr="00DE1F41">
        <w:rPr>
          <w:rFonts w:ascii="Myriad Pro" w:hAnsi="Myriad Pro" w:cs="Arial"/>
          <w:b/>
          <w:sz w:val="20"/>
          <w:szCs w:val="20"/>
        </w:rPr>
        <w:t>:</w:t>
      </w:r>
    </w:p>
    <w:p w14:paraId="0DAD8548" w14:textId="567E0EBA" w:rsidR="00576A7B" w:rsidRPr="00DE1F41" w:rsidRDefault="00576A7B" w:rsidP="002A153E">
      <w:pPr>
        <w:autoSpaceDE w:val="0"/>
        <w:autoSpaceDN w:val="0"/>
        <w:adjustRightInd w:val="0"/>
        <w:spacing w:line="276" w:lineRule="auto"/>
        <w:jc w:val="both"/>
        <w:rPr>
          <w:rFonts w:ascii="Myriad Pro" w:hAnsi="Myriad Pro" w:cs="Arial"/>
          <w:b/>
          <w:bCs/>
          <w:i/>
          <w:iCs/>
          <w:sz w:val="20"/>
          <w:szCs w:val="20"/>
        </w:rPr>
      </w:pPr>
      <w:r w:rsidRPr="00DE1F41">
        <w:rPr>
          <w:rFonts w:ascii="Myriad Pro" w:hAnsi="Myriad Pro" w:cs="Arial"/>
          <w:sz w:val="20"/>
          <w:szCs w:val="20"/>
        </w:rPr>
        <w:t xml:space="preserve">Aby dodać uzasadnienie </w:t>
      </w:r>
      <w:r w:rsidR="00B520D6" w:rsidRPr="00DE1F41">
        <w:rPr>
          <w:rFonts w:ascii="Myriad Pro" w:hAnsi="Myriad Pro" w:cs="Arial"/>
          <w:sz w:val="20"/>
          <w:szCs w:val="20"/>
        </w:rPr>
        <w:t xml:space="preserve">dla innych wydatków </w:t>
      </w:r>
      <w:r w:rsidRPr="00DE1F41">
        <w:rPr>
          <w:rFonts w:ascii="Myriad Pro" w:hAnsi="Myriad Pro" w:cs="Arial"/>
          <w:sz w:val="20"/>
          <w:szCs w:val="20"/>
        </w:rPr>
        <w:t xml:space="preserve">kliknij przycisk </w:t>
      </w:r>
      <w:r w:rsidRPr="00DE1F41">
        <w:rPr>
          <w:rFonts w:ascii="Myriad Pro" w:hAnsi="Myriad Pro" w:cs="Arial"/>
          <w:b/>
          <w:bCs/>
          <w:i/>
          <w:iCs/>
          <w:sz w:val="20"/>
          <w:szCs w:val="20"/>
        </w:rPr>
        <w:t>Dodaj uzasadnienie</w:t>
      </w:r>
      <w:r w:rsidR="003209BF">
        <w:rPr>
          <w:rFonts w:ascii="Myriad Pro" w:hAnsi="Myriad Pro" w:cs="Arial"/>
          <w:b/>
          <w:bCs/>
          <w:i/>
          <w:iCs/>
          <w:sz w:val="20"/>
          <w:szCs w:val="20"/>
        </w:rPr>
        <w:t>.</w:t>
      </w:r>
    </w:p>
    <w:p w14:paraId="54DED4C6" w14:textId="3D07D4CE" w:rsidR="00576A7B" w:rsidRPr="00DE1F41" w:rsidRDefault="00576A7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Po dodaniu uzasadnienia otwiera się osobne pole, w którym można </w:t>
      </w:r>
      <w:r w:rsidR="00B26D60" w:rsidRPr="00DE1F41">
        <w:rPr>
          <w:rFonts w:ascii="Myriad Pro" w:hAnsi="Myriad Pro" w:cs="Arial"/>
          <w:sz w:val="20"/>
          <w:szCs w:val="20"/>
        </w:rPr>
        <w:t>wpisać</w:t>
      </w:r>
      <w:r w:rsidRPr="00DE1F41">
        <w:rPr>
          <w:rFonts w:ascii="Myriad Pro" w:hAnsi="Myriad Pro" w:cs="Arial"/>
          <w:sz w:val="20"/>
          <w:szCs w:val="20"/>
        </w:rPr>
        <w:t xml:space="preserve"> </w:t>
      </w:r>
      <w:r w:rsidRPr="00DE1F41">
        <w:rPr>
          <w:rFonts w:ascii="Myriad Pro" w:hAnsi="Myriad Pro" w:cs="Arial"/>
          <w:b/>
          <w:sz w:val="20"/>
          <w:szCs w:val="20"/>
        </w:rPr>
        <w:t>nazwę wydatku</w:t>
      </w:r>
      <w:r w:rsidRPr="00DE1F41">
        <w:rPr>
          <w:rFonts w:ascii="Myriad Pro" w:hAnsi="Myriad Pro" w:cs="Arial"/>
          <w:sz w:val="20"/>
          <w:szCs w:val="20"/>
        </w:rPr>
        <w:t xml:space="preserve"> – pole zawiera 100 znaków</w:t>
      </w:r>
      <w:r w:rsidR="003209BF">
        <w:rPr>
          <w:rFonts w:ascii="Myriad Pro" w:hAnsi="Myriad Pro" w:cs="Arial"/>
          <w:sz w:val="20"/>
          <w:szCs w:val="20"/>
        </w:rPr>
        <w:t>.</w:t>
      </w:r>
    </w:p>
    <w:p w14:paraId="0395A3EC" w14:textId="4A9145AD" w:rsidR="00C42531" w:rsidRPr="00DE1F41" w:rsidRDefault="00576A7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Obszar danych uzasadnienia</w:t>
      </w:r>
      <w:r w:rsidRPr="00DE1F41">
        <w:rPr>
          <w:rFonts w:ascii="Myriad Pro" w:hAnsi="Myriad Pro" w:cs="Arial"/>
          <w:sz w:val="20"/>
          <w:szCs w:val="20"/>
        </w:rPr>
        <w:t xml:space="preserve"> – pole zawierające </w:t>
      </w:r>
      <w:r w:rsidR="00EF5E5D" w:rsidRPr="00DE1F41">
        <w:rPr>
          <w:rFonts w:ascii="Myriad Pro" w:hAnsi="Myriad Pro" w:cs="Arial"/>
          <w:sz w:val="20"/>
          <w:szCs w:val="20"/>
        </w:rPr>
        <w:t xml:space="preserve">maksymalnie </w:t>
      </w:r>
      <w:r w:rsidR="001145F3" w:rsidRPr="00DE1F41">
        <w:rPr>
          <w:rFonts w:ascii="Myriad Pro" w:hAnsi="Myriad Pro" w:cs="Arial"/>
          <w:sz w:val="20"/>
          <w:szCs w:val="20"/>
        </w:rPr>
        <w:t>15</w:t>
      </w:r>
      <w:r w:rsidRPr="00DE1F41">
        <w:rPr>
          <w:rFonts w:ascii="Myriad Pro" w:hAnsi="Myriad Pro" w:cs="Arial"/>
          <w:sz w:val="20"/>
          <w:szCs w:val="20"/>
        </w:rPr>
        <w:t xml:space="preserve">00 znaków. W tym miejscu wpisujesz wszystkie </w:t>
      </w:r>
      <w:r w:rsidR="00B26D60" w:rsidRPr="00DE1F41">
        <w:rPr>
          <w:rFonts w:ascii="Myriad Pro" w:hAnsi="Myriad Pro" w:cs="Arial"/>
          <w:sz w:val="20"/>
          <w:szCs w:val="20"/>
        </w:rPr>
        <w:t>ważne</w:t>
      </w:r>
      <w:r w:rsidRPr="00DE1F41">
        <w:rPr>
          <w:rFonts w:ascii="Myriad Pro" w:hAnsi="Myriad Pro" w:cs="Arial"/>
          <w:sz w:val="20"/>
          <w:szCs w:val="20"/>
        </w:rPr>
        <w:t xml:space="preserve"> </w:t>
      </w:r>
      <w:r w:rsidR="00B26D60" w:rsidRPr="00DE1F41">
        <w:rPr>
          <w:rFonts w:ascii="Myriad Pro" w:hAnsi="Myriad Pro" w:cs="Arial"/>
          <w:sz w:val="20"/>
          <w:szCs w:val="20"/>
        </w:rPr>
        <w:t>informacje</w:t>
      </w:r>
      <w:r w:rsidRPr="00DE1F41">
        <w:rPr>
          <w:rFonts w:ascii="Myriad Pro" w:hAnsi="Myriad Pro" w:cs="Arial"/>
          <w:sz w:val="20"/>
          <w:szCs w:val="20"/>
        </w:rPr>
        <w:t xml:space="preserve">, które </w:t>
      </w:r>
      <w:r w:rsidR="00B26D60" w:rsidRPr="00DE1F41">
        <w:rPr>
          <w:rFonts w:ascii="Myriad Pro" w:hAnsi="Myriad Pro" w:cs="Arial"/>
          <w:sz w:val="20"/>
          <w:szCs w:val="20"/>
        </w:rPr>
        <w:t>wymagają</w:t>
      </w:r>
      <w:r w:rsidRPr="00DE1F41">
        <w:rPr>
          <w:rFonts w:ascii="Myriad Pro" w:hAnsi="Myriad Pro" w:cs="Arial"/>
          <w:sz w:val="20"/>
          <w:szCs w:val="20"/>
        </w:rPr>
        <w:t xml:space="preserve"> uzasadniania wydatków </w:t>
      </w:r>
      <w:r w:rsidR="00B26D60" w:rsidRPr="00DE1F41">
        <w:rPr>
          <w:rFonts w:ascii="Myriad Pro" w:hAnsi="Myriad Pro" w:cs="Arial"/>
          <w:sz w:val="20"/>
          <w:szCs w:val="20"/>
        </w:rPr>
        <w:t>zawartych</w:t>
      </w:r>
      <w:r w:rsidRPr="00DE1F41">
        <w:rPr>
          <w:rFonts w:ascii="Myriad Pro" w:hAnsi="Myriad Pro" w:cs="Arial"/>
          <w:sz w:val="20"/>
          <w:szCs w:val="20"/>
        </w:rPr>
        <w:t xml:space="preserve"> w </w:t>
      </w:r>
      <w:r w:rsidR="00B26D60" w:rsidRPr="00DE1F41">
        <w:rPr>
          <w:rFonts w:ascii="Myriad Pro" w:hAnsi="Myriad Pro" w:cs="Arial"/>
          <w:sz w:val="20"/>
          <w:szCs w:val="20"/>
        </w:rPr>
        <w:t>budżecie</w:t>
      </w:r>
      <w:r w:rsidRPr="00DE1F41">
        <w:rPr>
          <w:rFonts w:ascii="Myriad Pro" w:hAnsi="Myriad Pro" w:cs="Arial"/>
          <w:sz w:val="20"/>
          <w:szCs w:val="20"/>
        </w:rPr>
        <w:t xml:space="preserve"> projektu.</w:t>
      </w:r>
    </w:p>
    <w:p w14:paraId="4C91F4AC" w14:textId="26F8880B" w:rsidR="0061278D" w:rsidRPr="0061278D" w:rsidRDefault="001678A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związku z tym, że budżet w SOWA EFS określa wydatki ogółem i dofinansowanie na poziomie sumy całego kosztu, </w:t>
      </w:r>
      <w:r w:rsidR="00716C64">
        <w:rPr>
          <w:rFonts w:ascii="Myriad Pro" w:hAnsi="Myriad Pro" w:cs="Arial"/>
          <w:sz w:val="20"/>
          <w:szCs w:val="20"/>
        </w:rPr>
        <w:br/>
      </w:r>
      <w:r w:rsidRPr="00DE1F41">
        <w:rPr>
          <w:rFonts w:ascii="Myriad Pro" w:hAnsi="Myriad Pro" w:cs="Arial"/>
          <w:sz w:val="20"/>
          <w:szCs w:val="20"/>
        </w:rPr>
        <w:t>w uzasadnieniu wskaż sposób wyliczenia danego kosztu</w:t>
      </w:r>
      <w:r w:rsidR="003B5789" w:rsidRPr="00DE1F41">
        <w:rPr>
          <w:rFonts w:ascii="Myriad Pro" w:hAnsi="Myriad Pro" w:cs="Arial"/>
          <w:sz w:val="20"/>
          <w:szCs w:val="20"/>
        </w:rPr>
        <w:t>.</w:t>
      </w:r>
      <w:r w:rsidRPr="00DE1F41">
        <w:rPr>
          <w:rFonts w:ascii="Myriad Pro" w:hAnsi="Myriad Pro" w:cs="Arial"/>
          <w:sz w:val="20"/>
          <w:szCs w:val="20"/>
        </w:rPr>
        <w:t xml:space="preserve"> </w:t>
      </w:r>
    </w:p>
    <w:p w14:paraId="6DE87316" w14:textId="34344201" w:rsidR="001678A1" w:rsidRDefault="001678A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celu zwiększenia czytelności uzasadnienia do pozycji budżetowej, wskaż numer zadania i pozycji budżetowej, której dotyczy dane uzasadnienie (aplikacja SOWA EFS nadaje uzasadnieniom do budżetu numery porządkowe i nie uwzględnia podziału uzasadnień na poszczególne zadania).</w:t>
      </w:r>
    </w:p>
    <w:p w14:paraId="122DE8A1" w14:textId="30302804" w:rsidR="0061278D" w:rsidRDefault="0061278D"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Jeżeli w budżecie projektu nie założono wydatków związanych z cross-</w:t>
      </w:r>
      <w:proofErr w:type="spellStart"/>
      <w:r w:rsidRPr="00DE1F41">
        <w:rPr>
          <w:rFonts w:ascii="Myriad Pro" w:hAnsi="Myriad Pro" w:cs="Arial"/>
          <w:sz w:val="20"/>
          <w:szCs w:val="20"/>
        </w:rPr>
        <w:t>financingiem</w:t>
      </w:r>
      <w:proofErr w:type="spellEnd"/>
      <w:r w:rsidRPr="00DE1F41">
        <w:rPr>
          <w:rFonts w:ascii="Myriad Pro" w:hAnsi="Myriad Pro" w:cs="Arial"/>
          <w:sz w:val="20"/>
          <w:szCs w:val="20"/>
        </w:rPr>
        <w:t>, należy zawrzeć informację, że LGD nie przewiduje działań objętych  cross-</w:t>
      </w:r>
      <w:proofErr w:type="spellStart"/>
      <w:r w:rsidRPr="00DE1F41">
        <w:rPr>
          <w:rFonts w:ascii="Myriad Pro" w:hAnsi="Myriad Pro" w:cs="Arial"/>
          <w:sz w:val="20"/>
          <w:szCs w:val="20"/>
        </w:rPr>
        <w:t>financingiem</w:t>
      </w:r>
      <w:proofErr w:type="spellEnd"/>
      <w:r w:rsidRPr="00DE1F41">
        <w:rPr>
          <w:rFonts w:ascii="Myriad Pro" w:hAnsi="Myriad Pro" w:cs="Arial"/>
          <w:sz w:val="20"/>
          <w:szCs w:val="20"/>
        </w:rPr>
        <w:t xml:space="preserve">. </w:t>
      </w:r>
    </w:p>
    <w:p w14:paraId="427BEEDB" w14:textId="6D914D3F" w:rsidR="0025300E" w:rsidRPr="0025300E" w:rsidRDefault="0025300E" w:rsidP="002A153E">
      <w:pPr>
        <w:spacing w:before="120" w:after="120" w:line="271" w:lineRule="auto"/>
        <w:jc w:val="both"/>
        <w:rPr>
          <w:rFonts w:ascii="Myriad Pro" w:hAnsi="Myriad Pro" w:cs="Arial"/>
          <w:sz w:val="20"/>
        </w:rPr>
      </w:pPr>
      <w:r w:rsidRPr="0025300E">
        <w:rPr>
          <w:rFonts w:ascii="Myriad Pro" w:hAnsi="Myriad Pro" w:cs="Arial"/>
          <w:b/>
          <w:sz w:val="20"/>
        </w:rPr>
        <w:t>WAŻNE!</w:t>
      </w:r>
      <w:r w:rsidRPr="0025300E">
        <w:rPr>
          <w:rFonts w:ascii="Myriad Pro" w:hAnsi="Myriad Pro" w:cs="Arial"/>
          <w:sz w:val="20"/>
        </w:rPr>
        <w:t xml:space="preserve"> Wydatki takie jak zakup sprzętów,</w:t>
      </w:r>
      <w:r w:rsidR="005F6F06">
        <w:rPr>
          <w:rFonts w:ascii="Myriad Pro" w:hAnsi="Myriad Pro" w:cs="Arial"/>
          <w:sz w:val="20"/>
        </w:rPr>
        <w:t xml:space="preserve"> </w:t>
      </w:r>
      <w:r w:rsidRPr="0025300E">
        <w:rPr>
          <w:rFonts w:ascii="Myriad Pro" w:hAnsi="Myriad Pro" w:cs="Arial"/>
          <w:sz w:val="20"/>
        </w:rPr>
        <w:t>mebli i pojazdów może wliczać się do środków objętych limitem cross-</w:t>
      </w:r>
      <w:proofErr w:type="spellStart"/>
      <w:r w:rsidRPr="0025300E">
        <w:rPr>
          <w:rFonts w:ascii="Myriad Pro" w:hAnsi="Myriad Pro" w:cs="Arial"/>
          <w:sz w:val="20"/>
        </w:rPr>
        <w:t>financing</w:t>
      </w:r>
      <w:r w:rsidR="005F6F06">
        <w:rPr>
          <w:rFonts w:ascii="Myriad Pro" w:hAnsi="Myriad Pro" w:cs="Arial"/>
          <w:sz w:val="20"/>
        </w:rPr>
        <w:t>u</w:t>
      </w:r>
      <w:proofErr w:type="spellEnd"/>
      <w:r w:rsidRPr="0025300E">
        <w:rPr>
          <w:rFonts w:ascii="Myriad Pro" w:hAnsi="Myriad Pro" w:cs="Arial"/>
          <w:sz w:val="20"/>
        </w:rPr>
        <w:t xml:space="preserve">. Jeśli nie ujmujesz tych wydatków w ramach limitu, musisz dodać uzasadnienie: </w:t>
      </w:r>
      <w:r w:rsidRPr="0025300E">
        <w:rPr>
          <w:rFonts w:ascii="Myriad Pro" w:hAnsi="Myriad Pro" w:cs="Arial"/>
          <w:b/>
          <w:i/>
          <w:sz w:val="20"/>
        </w:rPr>
        <w:t xml:space="preserve">Zakup mebli, sprzętu, pojazdów </w:t>
      </w:r>
      <w:r w:rsidRPr="0025300E">
        <w:rPr>
          <w:rFonts w:ascii="Myriad Pro" w:hAnsi="Myriad Pro" w:cs="Arial"/>
          <w:sz w:val="20"/>
        </w:rPr>
        <w:t>(odpowiednio do zakresu wydatków w projekcie)</w:t>
      </w:r>
      <w:r w:rsidRPr="0025300E">
        <w:rPr>
          <w:rFonts w:ascii="Myriad Pro" w:hAnsi="Myriad Pro" w:cs="Arial"/>
          <w:b/>
          <w:i/>
          <w:sz w:val="20"/>
        </w:rPr>
        <w:t xml:space="preserve">. </w:t>
      </w:r>
      <w:r w:rsidRPr="0025300E">
        <w:rPr>
          <w:rFonts w:ascii="Myriad Pro" w:hAnsi="Myriad Pro" w:cs="Arial"/>
          <w:sz w:val="20"/>
        </w:rPr>
        <w:t>W polu: Obszar danych uzasadnienia</w:t>
      </w:r>
      <w:r w:rsidRPr="0025300E">
        <w:rPr>
          <w:rFonts w:ascii="Myriad Pro" w:hAnsi="Myriad Pro" w:cs="Arial"/>
          <w:i/>
          <w:sz w:val="20"/>
        </w:rPr>
        <w:t xml:space="preserve"> zawrzyj </w:t>
      </w:r>
      <w:r w:rsidRPr="0025300E">
        <w:rPr>
          <w:rFonts w:ascii="Myriad Pro" w:hAnsi="Myriad Pro" w:cs="Arial"/>
          <w:sz w:val="20"/>
        </w:rPr>
        <w:t>szczegółowe uzasadnienie dlaczego wydatki nie zostały ujęte w ramach ww. limitu. Jeśli nie zakupujesz bezpośrednio tych kategorii wydatków wskaż formę nabycia - inną niż własność - praw do mebli, sprzętu i pojazdów (np. dzierżawa, najem). Informacje na temat sposobu kwalifikowania wydatków objętych limitem cross-</w:t>
      </w:r>
      <w:proofErr w:type="spellStart"/>
      <w:r w:rsidRPr="0025300E">
        <w:rPr>
          <w:rFonts w:ascii="Myriad Pro" w:hAnsi="Myriad Pro" w:cs="Arial"/>
          <w:sz w:val="20"/>
        </w:rPr>
        <w:t>financing</w:t>
      </w:r>
      <w:proofErr w:type="spellEnd"/>
      <w:r w:rsidRPr="0025300E">
        <w:rPr>
          <w:rFonts w:ascii="Myriad Pro" w:hAnsi="Myriad Pro" w:cs="Arial"/>
          <w:sz w:val="20"/>
        </w:rPr>
        <w:t xml:space="preserve"> jak i wytyczne do nieobejmowania wydatków limitem znajdziesz w </w:t>
      </w:r>
      <w:r w:rsidRPr="0025300E">
        <w:rPr>
          <w:rFonts w:ascii="Myriad Pro" w:hAnsi="Myriad Pro" w:cs="Arial"/>
          <w:i/>
          <w:sz w:val="20"/>
        </w:rPr>
        <w:t>Wytycznych</w:t>
      </w:r>
      <w:r w:rsidRPr="0025300E">
        <w:rPr>
          <w:rFonts w:ascii="Myriad Pro" w:hAnsi="Myriad Pro"/>
          <w:i/>
          <w:sz w:val="20"/>
        </w:rPr>
        <w:t xml:space="preserve"> </w:t>
      </w:r>
      <w:r w:rsidRPr="0025300E">
        <w:rPr>
          <w:rFonts w:ascii="Myriad Pro" w:hAnsi="Myriad Pro" w:cs="Arial"/>
          <w:i/>
          <w:sz w:val="20"/>
        </w:rPr>
        <w:t>dotyczących kwalifikowalności wydatków na lata 2021-2027</w:t>
      </w:r>
      <w:r w:rsidRPr="0025300E">
        <w:rPr>
          <w:rFonts w:ascii="Myriad Pro" w:hAnsi="Myriad Pro" w:cs="Arial"/>
          <w:sz w:val="20"/>
        </w:rPr>
        <w:t xml:space="preserve"> w </w:t>
      </w:r>
      <w:r w:rsidR="00A61259">
        <w:rPr>
          <w:rFonts w:ascii="Myriad Pro" w:hAnsi="Myriad Pro" w:cs="Arial"/>
          <w:sz w:val="20"/>
        </w:rPr>
        <w:t>p</w:t>
      </w:r>
      <w:r w:rsidRPr="0025300E">
        <w:rPr>
          <w:rFonts w:ascii="Myriad Pro" w:hAnsi="Myriad Pro" w:cs="Arial"/>
          <w:sz w:val="20"/>
        </w:rPr>
        <w:t>odrozdziale 2.4 ust. 6 lit. c</w:t>
      </w:r>
      <w:r w:rsidR="00A61259">
        <w:rPr>
          <w:rFonts w:ascii="Myriad Pro" w:hAnsi="Myriad Pro" w:cs="Arial"/>
          <w:sz w:val="20"/>
        </w:rPr>
        <w:t>.</w:t>
      </w:r>
    </w:p>
    <w:p w14:paraId="387F996E" w14:textId="2ADF22FC" w:rsidR="0061278D" w:rsidRDefault="0061278D" w:rsidP="002A153E">
      <w:pPr>
        <w:spacing w:before="120" w:after="120" w:line="271" w:lineRule="auto"/>
        <w:jc w:val="both"/>
        <w:rPr>
          <w:rFonts w:ascii="Myriad Pro" w:hAnsi="Myriad Pro" w:cs="Arial"/>
          <w:sz w:val="20"/>
          <w:szCs w:val="20"/>
        </w:rPr>
      </w:pPr>
      <w:r w:rsidRPr="00755E6E">
        <w:rPr>
          <w:rFonts w:ascii="Myriad Pro" w:hAnsi="Myriad Pro" w:cs="Arial"/>
          <w:sz w:val="20"/>
          <w:szCs w:val="20"/>
        </w:rPr>
        <w:t>W t</w:t>
      </w:r>
      <w:r w:rsidR="0025300E">
        <w:rPr>
          <w:rFonts w:ascii="Myriad Pro" w:hAnsi="Myriad Pro" w:cs="Arial"/>
          <w:sz w:val="20"/>
          <w:szCs w:val="20"/>
        </w:rPr>
        <w:t>ej sekcji</w:t>
      </w:r>
      <w:r w:rsidRPr="00755E6E">
        <w:rPr>
          <w:rFonts w:ascii="Myriad Pro" w:hAnsi="Myriad Pro" w:cs="Arial"/>
          <w:sz w:val="20"/>
          <w:szCs w:val="20"/>
        </w:rPr>
        <w:t xml:space="preserve"> uzasadnij również spełnienie</w:t>
      </w:r>
      <w:r w:rsidR="00755E6E" w:rsidRPr="00755E6E">
        <w:rPr>
          <w:rFonts w:ascii="Myriad Pro" w:hAnsi="Myriad Pro" w:cs="Arial"/>
          <w:sz w:val="20"/>
          <w:szCs w:val="20"/>
        </w:rPr>
        <w:t xml:space="preserve"> formalno-merytorycznych</w:t>
      </w:r>
      <w:r w:rsidRPr="00755E6E">
        <w:rPr>
          <w:rFonts w:ascii="Myriad Pro" w:hAnsi="Myriad Pro" w:cs="Arial"/>
          <w:sz w:val="20"/>
          <w:szCs w:val="20"/>
        </w:rPr>
        <w:t xml:space="preserve"> warunk</w:t>
      </w:r>
      <w:r w:rsidR="00755E6E" w:rsidRPr="00755E6E">
        <w:rPr>
          <w:rFonts w:ascii="Myriad Pro" w:hAnsi="Myriad Pro" w:cs="Arial"/>
          <w:sz w:val="20"/>
          <w:szCs w:val="20"/>
        </w:rPr>
        <w:t>ów</w:t>
      </w:r>
      <w:r w:rsidRPr="00755E6E">
        <w:rPr>
          <w:rFonts w:ascii="Myriad Pro" w:hAnsi="Myriad Pro" w:cs="Arial"/>
          <w:sz w:val="20"/>
          <w:szCs w:val="20"/>
        </w:rPr>
        <w:t xml:space="preserve"> udzielenia wsparcia </w:t>
      </w:r>
      <w:proofErr w:type="spellStart"/>
      <w:r w:rsidRPr="00755E6E">
        <w:rPr>
          <w:rFonts w:ascii="Myriad Pro" w:hAnsi="Myriad Pro" w:cs="Arial"/>
          <w:sz w:val="20"/>
          <w:szCs w:val="20"/>
        </w:rPr>
        <w:t>pn</w:t>
      </w:r>
      <w:proofErr w:type="spellEnd"/>
      <w:r w:rsidRPr="00755E6E">
        <w:rPr>
          <w:rFonts w:ascii="Myriad Pro" w:hAnsi="Myriad Pro" w:cs="Arial"/>
          <w:sz w:val="20"/>
          <w:szCs w:val="20"/>
        </w:rPr>
        <w:t xml:space="preserve"> „zgodność </w:t>
      </w:r>
      <w:r w:rsidR="00C93C6C">
        <w:rPr>
          <w:rFonts w:ascii="Myriad Pro" w:hAnsi="Myriad Pro" w:cs="Arial"/>
          <w:sz w:val="20"/>
          <w:szCs w:val="20"/>
        </w:rPr>
        <w:br/>
      </w:r>
      <w:r w:rsidRPr="00755E6E">
        <w:rPr>
          <w:rFonts w:ascii="Myriad Pro" w:hAnsi="Myriad Pro" w:cs="Arial"/>
          <w:sz w:val="20"/>
          <w:szCs w:val="20"/>
        </w:rPr>
        <w:t>z przepisami prawa krajowego i unijnego</w:t>
      </w:r>
      <w:r w:rsidR="00335CC4" w:rsidRPr="00755E6E">
        <w:rPr>
          <w:rFonts w:ascii="Myriad Pro" w:hAnsi="Myriad Pro" w:cs="Arial"/>
          <w:sz w:val="20"/>
          <w:szCs w:val="20"/>
        </w:rPr>
        <w:t>” oraz „kwalifikowalność wydatków”.</w:t>
      </w:r>
    </w:p>
    <w:p w14:paraId="13813BCC" w14:textId="77777777" w:rsidR="00F52875" w:rsidRPr="00DE1F41" w:rsidRDefault="00F52875" w:rsidP="002A153E">
      <w:pPr>
        <w:spacing w:before="120" w:after="120" w:line="271" w:lineRule="auto"/>
        <w:jc w:val="both"/>
        <w:rPr>
          <w:rFonts w:ascii="Myriad Pro" w:hAnsi="Myriad Pro" w:cs="Arial"/>
          <w:sz w:val="20"/>
          <w:szCs w:val="20"/>
        </w:rPr>
      </w:pPr>
    </w:p>
    <w:p w14:paraId="05ED8565" w14:textId="3144D807" w:rsidR="00B70AFC" w:rsidRPr="00DE1F41" w:rsidRDefault="004625BC"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2" w:name="_Toc191555419"/>
      <w:r w:rsidRPr="00DE1F41">
        <w:rPr>
          <w:rFonts w:ascii="Myriad Pro" w:hAnsi="Myriad Pro" w:cs="Arial"/>
          <w:b/>
          <w:color w:val="auto"/>
          <w:sz w:val="20"/>
          <w:szCs w:val="20"/>
        </w:rPr>
        <w:t>P</w:t>
      </w:r>
      <w:r w:rsidR="00B70AFC" w:rsidRPr="00DE1F41">
        <w:rPr>
          <w:rFonts w:ascii="Myriad Pro" w:hAnsi="Myriad Pro" w:cs="Arial"/>
          <w:b/>
          <w:color w:val="auto"/>
          <w:sz w:val="20"/>
          <w:szCs w:val="20"/>
        </w:rPr>
        <w:t>otencjał do realizacji projektu</w:t>
      </w:r>
      <w:bookmarkEnd w:id="22"/>
    </w:p>
    <w:p w14:paraId="27BE278D" w14:textId="71059F6D" w:rsidR="00C94E2E" w:rsidRPr="00DE1F41" w:rsidRDefault="00B70AFC" w:rsidP="002A153E">
      <w:pPr>
        <w:spacing w:line="276" w:lineRule="auto"/>
        <w:jc w:val="both"/>
        <w:rPr>
          <w:rFonts w:ascii="Myriad Pro" w:hAnsi="Myriad Pro" w:cs="Arial"/>
          <w:sz w:val="20"/>
          <w:szCs w:val="20"/>
        </w:rPr>
      </w:pPr>
      <w:r w:rsidRPr="00DE1F41">
        <w:rPr>
          <w:rFonts w:ascii="Myriad Pro" w:hAnsi="Myriad Pro" w:cs="Arial"/>
          <w:b/>
          <w:sz w:val="20"/>
          <w:szCs w:val="20"/>
        </w:rPr>
        <w:t>Doświadczenie</w:t>
      </w:r>
      <w:r w:rsidRPr="00DE1F41">
        <w:rPr>
          <w:rFonts w:ascii="Myriad Pro" w:hAnsi="Myriad Pro" w:cs="Arial"/>
          <w:sz w:val="20"/>
          <w:szCs w:val="20"/>
        </w:rPr>
        <w:t xml:space="preserve"> – </w:t>
      </w:r>
      <w:r w:rsidR="009B6CD7" w:rsidRPr="00DE1F41">
        <w:rPr>
          <w:rFonts w:ascii="Myriad Pro" w:hAnsi="Myriad Pro" w:cs="Arial"/>
          <w:sz w:val="20"/>
          <w:szCs w:val="20"/>
        </w:rPr>
        <w:t>pole zawierające maksymalnie 4000 znaków. W tym polu wpisz doświadczenie z realizacji</w:t>
      </w:r>
      <w:r w:rsidR="00CB29FC" w:rsidRPr="00DE1F41">
        <w:rPr>
          <w:rFonts w:ascii="Myriad Pro" w:hAnsi="Myriad Pro" w:cs="Arial"/>
          <w:sz w:val="20"/>
          <w:szCs w:val="20"/>
        </w:rPr>
        <w:t xml:space="preserve"> projektów </w:t>
      </w:r>
      <w:r w:rsidR="00624FDF">
        <w:rPr>
          <w:rFonts w:ascii="Myriad Pro" w:hAnsi="Myriad Pro" w:cs="Arial"/>
          <w:sz w:val="20"/>
          <w:szCs w:val="20"/>
        </w:rPr>
        <w:br/>
      </w:r>
      <w:r w:rsidR="00CB29FC" w:rsidRPr="00DE1F41">
        <w:rPr>
          <w:rFonts w:ascii="Myriad Pro" w:hAnsi="Myriad Pro" w:cs="Arial"/>
          <w:sz w:val="20"/>
          <w:szCs w:val="20"/>
        </w:rPr>
        <w:t>w ramach</w:t>
      </w:r>
      <w:r w:rsidR="009B6CD7" w:rsidRPr="00DE1F41">
        <w:rPr>
          <w:rFonts w:ascii="Myriad Pro" w:hAnsi="Myriad Pro" w:cs="Arial"/>
          <w:sz w:val="20"/>
          <w:szCs w:val="20"/>
        </w:rPr>
        <w:t xml:space="preserve"> </w:t>
      </w:r>
      <w:r w:rsidR="00CB29FC" w:rsidRPr="00DE1F41">
        <w:rPr>
          <w:rFonts w:ascii="Myriad Pro" w:hAnsi="Myriad Pro" w:cs="Arial"/>
          <w:sz w:val="20"/>
          <w:szCs w:val="20"/>
        </w:rPr>
        <w:t xml:space="preserve">środków zewnętrznych, w tym </w:t>
      </w:r>
      <w:r w:rsidR="009B6CD7" w:rsidRPr="00DE1F41">
        <w:rPr>
          <w:rFonts w:ascii="Myriad Pro" w:hAnsi="Myriad Pro" w:cs="Arial"/>
          <w:sz w:val="20"/>
          <w:szCs w:val="20"/>
        </w:rPr>
        <w:t>PROW 2007-2013</w:t>
      </w:r>
      <w:r w:rsidR="00CB29FC" w:rsidRPr="00DE1F41">
        <w:rPr>
          <w:rFonts w:ascii="Myriad Pro" w:hAnsi="Myriad Pro" w:cs="Arial"/>
          <w:sz w:val="20"/>
          <w:szCs w:val="20"/>
        </w:rPr>
        <w:t xml:space="preserve">, PROW </w:t>
      </w:r>
      <w:r w:rsidR="009B6CD7" w:rsidRPr="00DE1F41">
        <w:rPr>
          <w:rFonts w:ascii="Myriad Pro" w:hAnsi="Myriad Pro" w:cs="Arial"/>
          <w:sz w:val="20"/>
          <w:szCs w:val="20"/>
        </w:rPr>
        <w:t>2014-2020</w:t>
      </w:r>
      <w:r w:rsidR="00CB29FC" w:rsidRPr="00DE1F41">
        <w:rPr>
          <w:rFonts w:ascii="Myriad Pro" w:hAnsi="Myriad Pro" w:cs="Arial"/>
          <w:sz w:val="20"/>
          <w:szCs w:val="20"/>
        </w:rPr>
        <w:t>, RPO, FEPZ 2021-2027</w:t>
      </w:r>
      <w:r w:rsidR="008219B1" w:rsidRPr="00DE1F41">
        <w:rPr>
          <w:rFonts w:ascii="Myriad Pro" w:hAnsi="Myriad Pro" w:cs="Arial"/>
          <w:sz w:val="20"/>
          <w:szCs w:val="20"/>
        </w:rPr>
        <w:t>, inne</w:t>
      </w:r>
      <w:r w:rsidR="00CB29FC" w:rsidRPr="00DE1F41">
        <w:rPr>
          <w:rFonts w:ascii="Myriad Pro" w:hAnsi="Myriad Pro" w:cs="Arial"/>
          <w:sz w:val="20"/>
          <w:szCs w:val="20"/>
        </w:rPr>
        <w:t xml:space="preserve">. </w:t>
      </w:r>
      <w:r w:rsidR="00C94E2E" w:rsidRPr="00DE1F41">
        <w:rPr>
          <w:rFonts w:ascii="Myriad Pro" w:hAnsi="Myriad Pro" w:cs="Arial"/>
          <w:sz w:val="20"/>
          <w:szCs w:val="20"/>
        </w:rPr>
        <w:t>Doświadczenie powinno odnosić się do zrealizowanych pr</w:t>
      </w:r>
      <w:r w:rsidR="008219B1" w:rsidRPr="00DE1F41">
        <w:rPr>
          <w:rFonts w:ascii="Myriad Pro" w:hAnsi="Myriad Pro" w:cs="Arial"/>
          <w:sz w:val="20"/>
          <w:szCs w:val="20"/>
        </w:rPr>
        <w:t>ojektów</w:t>
      </w:r>
      <w:r w:rsidR="00C94E2E" w:rsidRPr="00DE1F41">
        <w:rPr>
          <w:rFonts w:ascii="Myriad Pro" w:hAnsi="Myriad Pro" w:cs="Arial"/>
          <w:sz w:val="20"/>
          <w:szCs w:val="20"/>
        </w:rPr>
        <w:t>, ale także do bieżącej działalności statutowej i/lub doświadczenia przy realizacji innych przedsięwzięć</w:t>
      </w:r>
      <w:r w:rsidR="00CB29FC" w:rsidRPr="00DE1F41">
        <w:rPr>
          <w:rFonts w:ascii="Myriad Pro" w:hAnsi="Myriad Pro" w:cs="Arial"/>
          <w:sz w:val="20"/>
          <w:szCs w:val="20"/>
        </w:rPr>
        <w:t>.</w:t>
      </w:r>
      <w:r w:rsidR="000B5192" w:rsidRPr="00DE1F41">
        <w:rPr>
          <w:rFonts w:ascii="Myriad Pro" w:hAnsi="Myriad Pro" w:cs="Arial"/>
          <w:sz w:val="20"/>
          <w:szCs w:val="20"/>
        </w:rPr>
        <w:t xml:space="preserve"> </w:t>
      </w:r>
      <w:r w:rsidR="000B5192" w:rsidRPr="00DE1F41">
        <w:rPr>
          <w:rFonts w:ascii="Myriad Pro" w:hAnsi="Myriad Pro"/>
          <w:sz w:val="20"/>
          <w:szCs w:val="20"/>
        </w:rPr>
        <w:t xml:space="preserve">Jeśli w przeszłości podejmowałeś działania w obszarze planowanej interwencji, nawet </w:t>
      </w:r>
      <w:r w:rsidR="00257749">
        <w:rPr>
          <w:rFonts w:ascii="Myriad Pro" w:hAnsi="Myriad Pro"/>
          <w:sz w:val="20"/>
          <w:szCs w:val="20"/>
        </w:rPr>
        <w:br/>
      </w:r>
      <w:r w:rsidR="000B5192" w:rsidRPr="00DE1F41">
        <w:rPr>
          <w:rFonts w:ascii="Myriad Pro" w:hAnsi="Myriad Pro"/>
          <w:sz w:val="20"/>
          <w:szCs w:val="20"/>
        </w:rPr>
        <w:t xml:space="preserve">w sytuacji gdy nie korzystałeś ze środków funduszy </w:t>
      </w:r>
      <w:r w:rsidR="008219B1" w:rsidRPr="00DE1F41">
        <w:rPr>
          <w:rFonts w:ascii="Myriad Pro" w:hAnsi="Myriad Pro"/>
          <w:sz w:val="20"/>
          <w:szCs w:val="20"/>
        </w:rPr>
        <w:t>UE</w:t>
      </w:r>
      <w:r w:rsidR="000B5192" w:rsidRPr="00DE1F41">
        <w:rPr>
          <w:rFonts w:ascii="Myriad Pro" w:hAnsi="Myriad Pro"/>
          <w:sz w:val="20"/>
          <w:szCs w:val="20"/>
        </w:rPr>
        <w:t>, opisz je. Możesz przedstawić także współpracę z innymi organizacjami / instytucjami publicznymi w zakresie w/w przedsięwzięć</w:t>
      </w:r>
      <w:r w:rsidR="008219B1" w:rsidRPr="00DE1F41">
        <w:rPr>
          <w:rFonts w:ascii="Myriad Pro" w:hAnsi="Myriad Pro"/>
          <w:sz w:val="20"/>
          <w:szCs w:val="20"/>
        </w:rPr>
        <w:t>.</w:t>
      </w:r>
    </w:p>
    <w:p w14:paraId="1F2BADE9" w14:textId="71EA6C01" w:rsidR="000B5192" w:rsidRPr="00DE1F41" w:rsidRDefault="00B70AFC" w:rsidP="002A153E">
      <w:pPr>
        <w:spacing w:line="276" w:lineRule="auto"/>
        <w:jc w:val="both"/>
        <w:rPr>
          <w:rFonts w:ascii="Myriad Pro" w:hAnsi="Myriad Pro" w:cs="Arial"/>
          <w:sz w:val="20"/>
          <w:szCs w:val="20"/>
        </w:rPr>
      </w:pPr>
      <w:r w:rsidRPr="00DE1F41">
        <w:rPr>
          <w:rFonts w:ascii="Myriad Pro" w:hAnsi="Myriad Pro" w:cs="Arial"/>
          <w:b/>
          <w:sz w:val="20"/>
          <w:szCs w:val="20"/>
        </w:rPr>
        <w:lastRenderedPageBreak/>
        <w:t>Opis sposobu zarz</w:t>
      </w:r>
      <w:r w:rsidR="00894FE7" w:rsidRPr="00DE1F41">
        <w:rPr>
          <w:rFonts w:ascii="Myriad Pro" w:hAnsi="Myriad Pro" w:cs="Arial"/>
          <w:b/>
          <w:sz w:val="20"/>
          <w:szCs w:val="20"/>
        </w:rPr>
        <w:t>ą</w:t>
      </w:r>
      <w:r w:rsidRPr="00DE1F41">
        <w:rPr>
          <w:rFonts w:ascii="Myriad Pro" w:hAnsi="Myriad Pro" w:cs="Arial"/>
          <w:b/>
          <w:sz w:val="20"/>
          <w:szCs w:val="20"/>
        </w:rPr>
        <w:t>dzania projektem</w:t>
      </w:r>
      <w:r w:rsidRPr="00DE1F41">
        <w:rPr>
          <w:rFonts w:ascii="Myriad Pro" w:hAnsi="Myriad Pro" w:cs="Arial"/>
          <w:sz w:val="20"/>
          <w:szCs w:val="20"/>
        </w:rPr>
        <w:t xml:space="preserve"> – </w:t>
      </w:r>
      <w:r w:rsidR="00C94E2E" w:rsidRPr="00DE1F41">
        <w:rPr>
          <w:rFonts w:ascii="Myriad Pro" w:hAnsi="Myriad Pro" w:cs="Arial"/>
          <w:sz w:val="20"/>
          <w:szCs w:val="20"/>
        </w:rPr>
        <w:t xml:space="preserve">pole zawierające </w:t>
      </w:r>
      <w:r w:rsidR="00EF5E5D" w:rsidRPr="00DE1F41">
        <w:rPr>
          <w:rFonts w:ascii="Myriad Pro" w:hAnsi="Myriad Pro" w:cs="Arial"/>
          <w:sz w:val="20"/>
          <w:szCs w:val="20"/>
        </w:rPr>
        <w:t xml:space="preserve">maksymalnie </w:t>
      </w:r>
      <w:r w:rsidR="00C94E2E" w:rsidRPr="00DE1F41">
        <w:rPr>
          <w:rFonts w:ascii="Myriad Pro" w:hAnsi="Myriad Pro" w:cs="Arial"/>
          <w:sz w:val="20"/>
          <w:szCs w:val="20"/>
        </w:rPr>
        <w:t>4000 znaków. W</w:t>
      </w:r>
      <w:r w:rsidR="00AE4926" w:rsidRPr="00DE1F41">
        <w:rPr>
          <w:rFonts w:ascii="Myriad Pro" w:hAnsi="Myriad Pro" w:cs="Arial"/>
          <w:sz w:val="20"/>
          <w:szCs w:val="20"/>
        </w:rPr>
        <w:t> </w:t>
      </w:r>
      <w:r w:rsidR="00C94E2E" w:rsidRPr="00DE1F41">
        <w:rPr>
          <w:rFonts w:ascii="Myriad Pro" w:hAnsi="Myriad Pro" w:cs="Arial"/>
          <w:sz w:val="20"/>
          <w:szCs w:val="20"/>
        </w:rPr>
        <w:t xml:space="preserve">tym miejscu </w:t>
      </w:r>
      <w:r w:rsidR="00A429E5" w:rsidRPr="00DE1F41">
        <w:rPr>
          <w:rFonts w:ascii="Myriad Pro" w:hAnsi="Myriad Pro" w:cs="Arial"/>
          <w:sz w:val="20"/>
          <w:szCs w:val="20"/>
        </w:rPr>
        <w:t>wskaż</w:t>
      </w:r>
      <w:r w:rsidR="00C94E2E" w:rsidRPr="00DE1F41">
        <w:rPr>
          <w:rFonts w:ascii="Myriad Pro" w:hAnsi="Myriad Pro" w:cs="Arial"/>
          <w:sz w:val="20"/>
          <w:szCs w:val="20"/>
        </w:rPr>
        <w:t xml:space="preserve"> sposób zarządzania projektem w odniesieniu do jego zakresu</w:t>
      </w:r>
      <w:r w:rsidR="009A4C86" w:rsidRPr="00DE1F41">
        <w:rPr>
          <w:rFonts w:ascii="Myriad Pro" w:hAnsi="Myriad Pro" w:cs="Arial"/>
          <w:sz w:val="20"/>
          <w:szCs w:val="20"/>
        </w:rPr>
        <w:t xml:space="preserve"> i </w:t>
      </w:r>
      <w:r w:rsidR="00C94E2E" w:rsidRPr="00DE1F41">
        <w:rPr>
          <w:rFonts w:ascii="Myriad Pro" w:hAnsi="Myriad Pro" w:cs="Arial"/>
          <w:sz w:val="20"/>
          <w:szCs w:val="20"/>
        </w:rPr>
        <w:t>złożoności</w:t>
      </w:r>
      <w:r w:rsidR="009A4C86" w:rsidRPr="00DE1F41">
        <w:rPr>
          <w:rFonts w:ascii="Myriad Pro" w:hAnsi="Myriad Pro" w:cs="Arial"/>
          <w:sz w:val="20"/>
          <w:szCs w:val="20"/>
        </w:rPr>
        <w:t xml:space="preserve">. </w:t>
      </w:r>
      <w:r w:rsidR="00960D58" w:rsidRPr="00DE1F41">
        <w:rPr>
          <w:rFonts w:ascii="Myriad Pro" w:hAnsi="Myriad Pro" w:cs="Arial"/>
          <w:sz w:val="20"/>
          <w:szCs w:val="20"/>
        </w:rPr>
        <w:t xml:space="preserve">Wskaż </w:t>
      </w:r>
      <w:r w:rsidR="00C94E2E" w:rsidRPr="00DE1F41">
        <w:rPr>
          <w:rFonts w:ascii="Myriad Pro" w:hAnsi="Myriad Pro" w:cs="Arial"/>
          <w:sz w:val="20"/>
          <w:szCs w:val="20"/>
        </w:rPr>
        <w:t>konkretne metody i techniki zarządzania jakie będą wykorzystywane w projekcie oraz opis sposobu podejmowania decyzji</w:t>
      </w:r>
      <w:r w:rsidR="009A4C86" w:rsidRPr="00DE1F41">
        <w:rPr>
          <w:rFonts w:ascii="Myriad Pro" w:hAnsi="Myriad Pro" w:cs="Arial"/>
          <w:sz w:val="20"/>
          <w:szCs w:val="20"/>
        </w:rPr>
        <w:t>.</w:t>
      </w:r>
      <w:r w:rsidR="00EB55B8" w:rsidRPr="00DE1F41">
        <w:rPr>
          <w:rFonts w:ascii="Myriad Pro" w:hAnsi="Myriad Pro" w:cs="Arial"/>
          <w:sz w:val="20"/>
          <w:szCs w:val="20"/>
        </w:rPr>
        <w:t xml:space="preserve"> </w:t>
      </w:r>
    </w:p>
    <w:p w14:paraId="3D72C404" w14:textId="7946B272" w:rsidR="00EB55B8" w:rsidRPr="00DE1F41" w:rsidRDefault="000B5192" w:rsidP="002A153E">
      <w:pPr>
        <w:autoSpaceDE w:val="0"/>
        <w:autoSpaceDN w:val="0"/>
        <w:adjustRightInd w:val="0"/>
        <w:spacing w:before="120" w:after="120" w:line="23" w:lineRule="atLeast"/>
        <w:jc w:val="both"/>
        <w:rPr>
          <w:rFonts w:ascii="Myriad Pro" w:hAnsi="Myriad Pro" w:cs="Arial"/>
          <w:sz w:val="20"/>
          <w:szCs w:val="20"/>
        </w:rPr>
      </w:pPr>
      <w:r w:rsidRPr="00DE1F41">
        <w:rPr>
          <w:rFonts w:ascii="Myriad Pro" w:hAnsi="Myriad Pro" w:cs="Arial"/>
          <w:sz w:val="20"/>
          <w:szCs w:val="20"/>
        </w:rPr>
        <w:t xml:space="preserve">Opisz, w jaki sposób zaplanowano strukturę zarządzania projektem, wskaż kadrę zarządzającą oraz podział ról i zadań </w:t>
      </w:r>
      <w:r w:rsidR="00842BC6">
        <w:rPr>
          <w:rFonts w:ascii="Myriad Pro" w:hAnsi="Myriad Pro" w:cs="Arial"/>
          <w:sz w:val="20"/>
          <w:szCs w:val="20"/>
        </w:rPr>
        <w:br/>
      </w:r>
      <w:r w:rsidRPr="00DE1F41">
        <w:rPr>
          <w:rFonts w:ascii="Myriad Pro" w:hAnsi="Myriad Pro" w:cs="Arial"/>
          <w:sz w:val="20"/>
          <w:szCs w:val="20"/>
        </w:rPr>
        <w:t>w zespole zarządzającym. Opis kadry zaangażowanej do zarządzania projektem powinien zawierać co najmniej następujące informacje: funkcje poszczególnych osób, zakres ich zadań</w:t>
      </w:r>
      <w:r w:rsidR="00EB55B8" w:rsidRPr="00DE1F41">
        <w:rPr>
          <w:rFonts w:ascii="Myriad Pro" w:hAnsi="Myriad Pro" w:cs="Arial"/>
          <w:sz w:val="20"/>
          <w:szCs w:val="20"/>
        </w:rPr>
        <w:t xml:space="preserve"> i obowiązków. </w:t>
      </w:r>
    </w:p>
    <w:p w14:paraId="35091D2D" w14:textId="2EF9BA74" w:rsidR="000B5192" w:rsidRPr="00DE1F41" w:rsidRDefault="000B5192" w:rsidP="002A153E">
      <w:pPr>
        <w:autoSpaceDE w:val="0"/>
        <w:autoSpaceDN w:val="0"/>
        <w:adjustRightInd w:val="0"/>
        <w:spacing w:before="120" w:after="120" w:line="23" w:lineRule="atLeast"/>
        <w:jc w:val="both"/>
        <w:rPr>
          <w:rFonts w:ascii="Myriad Pro" w:hAnsi="Myriad Pro" w:cs="Arial"/>
          <w:sz w:val="20"/>
          <w:szCs w:val="20"/>
        </w:rPr>
      </w:pPr>
      <w:r w:rsidRPr="00DE1F41">
        <w:rPr>
          <w:rFonts w:ascii="Myriad Pro" w:hAnsi="Myriad Pro" w:cs="Arial"/>
          <w:sz w:val="20"/>
          <w:szCs w:val="20"/>
        </w:rPr>
        <w:t>W polu tym należy również opisać jakie działania będą prowadzone w celu monitoringu projektu tj. bieżącej</w:t>
      </w:r>
      <w:r w:rsidR="00FC66D7" w:rsidRPr="00DE1F41">
        <w:rPr>
          <w:rFonts w:ascii="Myriad Pro" w:hAnsi="Myriad Pro" w:cs="Arial"/>
          <w:sz w:val="20"/>
          <w:szCs w:val="20"/>
        </w:rPr>
        <w:t xml:space="preserve"> </w:t>
      </w:r>
      <w:r w:rsidRPr="00DE1F41">
        <w:rPr>
          <w:rFonts w:ascii="Myriad Pro" w:hAnsi="Myriad Pro" w:cs="Arial"/>
          <w:sz w:val="20"/>
          <w:szCs w:val="20"/>
        </w:rPr>
        <w:t>weryfikacji postępu projektu i jego prawidłowej realizacji.</w:t>
      </w:r>
      <w:r w:rsidRPr="00DE1F41">
        <w:rPr>
          <w:rFonts w:ascii="Myriad Pro" w:hAnsi="Myriad Pro" w:cs="Arial"/>
          <w:color w:val="000000"/>
          <w:sz w:val="20"/>
          <w:szCs w:val="20"/>
        </w:rPr>
        <w:t xml:space="preserve"> </w:t>
      </w:r>
    </w:p>
    <w:p w14:paraId="771392CE" w14:textId="08F701AF" w:rsidR="009A4C86" w:rsidRPr="00DE1F41" w:rsidRDefault="009A4C86" w:rsidP="002A153E">
      <w:pPr>
        <w:autoSpaceDE w:val="0"/>
        <w:autoSpaceDN w:val="0"/>
        <w:adjustRightInd w:val="0"/>
        <w:spacing w:before="120" w:after="120" w:line="23" w:lineRule="atLeast"/>
        <w:jc w:val="both"/>
        <w:rPr>
          <w:rFonts w:ascii="Myriad Pro" w:hAnsi="Myriad Pro" w:cs="Arial"/>
          <w:color w:val="000000"/>
          <w:sz w:val="20"/>
          <w:szCs w:val="20"/>
        </w:rPr>
      </w:pPr>
      <w:r w:rsidRPr="00DE1F41">
        <w:rPr>
          <w:rFonts w:ascii="Myriad Pro" w:hAnsi="Myriad Pro" w:cs="Arial"/>
          <w:color w:val="000000"/>
          <w:sz w:val="20"/>
          <w:szCs w:val="20"/>
        </w:rPr>
        <w:t>Wskaż</w:t>
      </w:r>
      <w:r w:rsidR="000B5192" w:rsidRPr="00DE1F41">
        <w:rPr>
          <w:rFonts w:ascii="Myriad Pro" w:hAnsi="Myriad Pro" w:cs="Arial"/>
          <w:color w:val="000000"/>
          <w:sz w:val="20"/>
          <w:szCs w:val="20"/>
        </w:rPr>
        <w:t xml:space="preserve"> również</w:t>
      </w:r>
      <w:r w:rsidRPr="00DE1F41">
        <w:rPr>
          <w:rFonts w:ascii="Myriad Pro" w:hAnsi="Myriad Pro" w:cs="Arial"/>
          <w:color w:val="000000"/>
          <w:sz w:val="20"/>
          <w:szCs w:val="20"/>
        </w:rPr>
        <w:t xml:space="preserve"> </w:t>
      </w:r>
      <w:r w:rsidR="006A04D2">
        <w:rPr>
          <w:rFonts w:ascii="Myriad Pro" w:hAnsi="Myriad Pro" w:cs="Arial"/>
          <w:color w:val="000000"/>
          <w:sz w:val="20"/>
          <w:szCs w:val="20"/>
        </w:rPr>
        <w:t>jakie</w:t>
      </w:r>
      <w:r w:rsidRPr="00DE1F41">
        <w:rPr>
          <w:rFonts w:ascii="Myriad Pro" w:hAnsi="Myriad Pro" w:cs="Arial"/>
          <w:color w:val="000000"/>
          <w:sz w:val="20"/>
          <w:szCs w:val="20"/>
        </w:rPr>
        <w:t xml:space="preserve"> LGD posiada wewnętrzne procedury </w:t>
      </w:r>
      <w:r w:rsidR="00EB55B8" w:rsidRPr="00DE1F41">
        <w:rPr>
          <w:rFonts w:ascii="Myriad Pro" w:hAnsi="Myriad Pro" w:cs="Arial"/>
          <w:color w:val="000000"/>
          <w:sz w:val="20"/>
          <w:szCs w:val="20"/>
        </w:rPr>
        <w:t>dotyczące</w:t>
      </w:r>
      <w:r w:rsidRPr="00DE1F41">
        <w:rPr>
          <w:rFonts w:ascii="Myriad Pro" w:hAnsi="Myriad Pro" w:cs="Arial"/>
          <w:color w:val="000000"/>
          <w:sz w:val="20"/>
          <w:szCs w:val="20"/>
        </w:rPr>
        <w:t xml:space="preserve"> oceny i wyboru wniosków oraz procedury, rejestry </w:t>
      </w:r>
      <w:r w:rsidR="006A04D2">
        <w:rPr>
          <w:rFonts w:ascii="Myriad Pro" w:hAnsi="Myriad Pro" w:cs="Arial"/>
          <w:color w:val="000000"/>
          <w:sz w:val="20"/>
          <w:szCs w:val="20"/>
        </w:rPr>
        <w:br/>
      </w:r>
      <w:r w:rsidRPr="00DE1F41">
        <w:rPr>
          <w:rFonts w:ascii="Myriad Pro" w:hAnsi="Myriad Pro" w:cs="Arial"/>
          <w:color w:val="000000"/>
          <w:sz w:val="20"/>
          <w:szCs w:val="20"/>
        </w:rPr>
        <w:t>i regulaminy w zakresie unikania konfliktu interesów</w:t>
      </w:r>
      <w:r w:rsidR="00EB55B8" w:rsidRPr="00DE1F41">
        <w:rPr>
          <w:rFonts w:ascii="Myriad Pro" w:hAnsi="Myriad Pro" w:cs="Arial"/>
          <w:color w:val="000000"/>
          <w:sz w:val="20"/>
          <w:szCs w:val="20"/>
        </w:rPr>
        <w:t>.</w:t>
      </w:r>
    </w:p>
    <w:p w14:paraId="022D457A" w14:textId="0BA0FC5A" w:rsidR="00233A35" w:rsidRDefault="004A094C" w:rsidP="002A153E">
      <w:pPr>
        <w:autoSpaceDE w:val="0"/>
        <w:autoSpaceDN w:val="0"/>
        <w:adjustRightInd w:val="0"/>
        <w:spacing w:before="120" w:after="120" w:line="23" w:lineRule="atLeast"/>
        <w:jc w:val="both"/>
        <w:rPr>
          <w:rFonts w:ascii="Myriad Pro" w:hAnsi="Myriad Pro"/>
          <w:sz w:val="20"/>
          <w:szCs w:val="20"/>
        </w:rPr>
      </w:pPr>
      <w:r w:rsidRPr="00DE1F41">
        <w:rPr>
          <w:rFonts w:ascii="Myriad Pro" w:hAnsi="Myriad Pro"/>
          <w:sz w:val="20"/>
          <w:szCs w:val="20"/>
        </w:rPr>
        <w:t>Podaj i opisz wszystkie stanowiska w biurze LGD zaangażowane w doradztwo i obsługę naborów w ramach EFS+.</w:t>
      </w:r>
    </w:p>
    <w:p w14:paraId="39FDD293" w14:textId="572428AB" w:rsidR="00C3063B" w:rsidRPr="00C3063B" w:rsidRDefault="00C3063B" w:rsidP="002A153E">
      <w:pPr>
        <w:autoSpaceDE w:val="0"/>
        <w:autoSpaceDN w:val="0"/>
        <w:adjustRightInd w:val="0"/>
        <w:spacing w:before="120" w:after="120" w:line="23" w:lineRule="atLeast"/>
        <w:jc w:val="both"/>
        <w:rPr>
          <w:rFonts w:ascii="Myriad Pro" w:hAnsi="Myriad Pro" w:cs="Arial"/>
          <w:color w:val="000000"/>
          <w:sz w:val="20"/>
          <w:szCs w:val="20"/>
        </w:rPr>
      </w:pPr>
      <w:r w:rsidRPr="00152747">
        <w:rPr>
          <w:rFonts w:ascii="Myriad Pro" w:hAnsi="Myriad Pro" w:cs="Arial"/>
          <w:b/>
          <w:color w:val="000000"/>
          <w:sz w:val="20"/>
          <w:szCs w:val="20"/>
        </w:rPr>
        <w:t>Pami</w:t>
      </w:r>
      <w:ins w:id="23" w:author="Justyna Bykowska-Berest" w:date="2025-07-11T09:37:00Z">
        <w:r w:rsidR="006D6FC0">
          <w:rPr>
            <w:rFonts w:ascii="Myriad Pro" w:hAnsi="Myriad Pro" w:cs="Arial"/>
            <w:b/>
            <w:color w:val="000000"/>
            <w:sz w:val="20"/>
            <w:szCs w:val="20"/>
          </w:rPr>
          <w:t>ę</w:t>
        </w:r>
      </w:ins>
      <w:del w:id="24" w:author="Justyna Bykowska-Berest" w:date="2025-07-11T09:36:00Z">
        <w:r w:rsidRPr="00152747" w:rsidDel="006D6FC0">
          <w:rPr>
            <w:rFonts w:ascii="Myriad Pro" w:hAnsi="Myriad Pro" w:cs="Arial"/>
            <w:b/>
            <w:color w:val="000000"/>
            <w:sz w:val="20"/>
            <w:szCs w:val="20"/>
          </w:rPr>
          <w:delText>e</w:delText>
        </w:r>
      </w:del>
      <w:r w:rsidRPr="00152747">
        <w:rPr>
          <w:rFonts w:ascii="Myriad Pro" w:hAnsi="Myriad Pro" w:cs="Arial"/>
          <w:b/>
          <w:color w:val="000000"/>
          <w:sz w:val="20"/>
          <w:szCs w:val="20"/>
        </w:rPr>
        <w:t>taj:</w:t>
      </w:r>
      <w:r w:rsidRPr="00C3063B">
        <w:rPr>
          <w:rFonts w:ascii="Myriad Pro" w:hAnsi="Myriad Pro" w:cs="Arial"/>
          <w:color w:val="000000"/>
          <w:sz w:val="20"/>
          <w:szCs w:val="20"/>
        </w:rPr>
        <w:t xml:space="preserve"> </w:t>
      </w:r>
      <w:r w:rsidRPr="00C3063B">
        <w:rPr>
          <w:rFonts w:ascii="Myriad Pro" w:hAnsi="Myriad Pro" w:cs="Arial"/>
          <w:sz w:val="20"/>
          <w:szCs w:val="20"/>
        </w:rPr>
        <w:t>sposób zarządzania projektem powinien uwzględniać zasadę równości kobiet i mężczyzn (patrz Instrukcja do standardu minimum).</w:t>
      </w:r>
    </w:p>
    <w:p w14:paraId="5AE89BAC" w14:textId="1F3B7DEA" w:rsidR="00A23A62" w:rsidRPr="00171953" w:rsidRDefault="00B70AFC" w:rsidP="002A153E">
      <w:pPr>
        <w:spacing w:before="120" w:after="120" w:line="271" w:lineRule="auto"/>
        <w:jc w:val="both"/>
        <w:rPr>
          <w:rFonts w:ascii="Myriad Pro" w:hAnsi="Myriad Pro" w:cs="Arial"/>
          <w:sz w:val="20"/>
          <w:szCs w:val="20"/>
          <w:highlight w:val="red"/>
        </w:rPr>
      </w:pPr>
      <w:r w:rsidRPr="00DE1F41">
        <w:rPr>
          <w:rFonts w:ascii="Myriad Pro" w:hAnsi="Myriad Pro" w:cs="Arial"/>
          <w:b/>
          <w:sz w:val="20"/>
          <w:szCs w:val="20"/>
        </w:rPr>
        <w:t>Opis wkładu rzeczowego</w:t>
      </w:r>
      <w:r w:rsidR="008E7DB8" w:rsidRPr="00DE1F41">
        <w:rPr>
          <w:rFonts w:ascii="Myriad Pro" w:hAnsi="Myriad Pro" w:cs="Arial"/>
          <w:b/>
          <w:sz w:val="20"/>
          <w:szCs w:val="20"/>
        </w:rPr>
        <w:t xml:space="preserve"> (niepieniężnego)</w:t>
      </w:r>
      <w:r w:rsidRPr="00DE1F41">
        <w:rPr>
          <w:rFonts w:ascii="Myriad Pro" w:hAnsi="Myriad Pro" w:cs="Arial"/>
          <w:sz w:val="20"/>
          <w:szCs w:val="20"/>
        </w:rPr>
        <w:t xml:space="preserve"> – pole zawierające </w:t>
      </w:r>
      <w:r w:rsidR="00EF5E5D" w:rsidRPr="00DE1F41">
        <w:rPr>
          <w:rFonts w:ascii="Myriad Pro" w:hAnsi="Myriad Pro" w:cs="Arial"/>
          <w:sz w:val="20"/>
          <w:szCs w:val="20"/>
        </w:rPr>
        <w:t xml:space="preserve">maksymalnie </w:t>
      </w:r>
      <w:r w:rsidRPr="00DE1F41">
        <w:rPr>
          <w:rFonts w:ascii="Myriad Pro" w:hAnsi="Myriad Pro" w:cs="Arial"/>
          <w:sz w:val="20"/>
          <w:szCs w:val="20"/>
        </w:rPr>
        <w:t>4000 znaków.</w:t>
      </w:r>
      <w:r w:rsidR="004F4466" w:rsidRPr="00DE1F41">
        <w:rPr>
          <w:rFonts w:ascii="Myriad Pro" w:hAnsi="Myriad Pro" w:cs="Arial"/>
          <w:sz w:val="20"/>
          <w:szCs w:val="20"/>
        </w:rPr>
        <w:t xml:space="preserve"> </w:t>
      </w:r>
      <w:r w:rsidR="00FC66D7" w:rsidRPr="00DE1F41">
        <w:rPr>
          <w:rFonts w:ascii="Myriad Pro" w:hAnsi="Myriad Pro" w:cs="Arial"/>
          <w:sz w:val="20"/>
          <w:szCs w:val="20"/>
        </w:rPr>
        <w:t>W tym polu opisz posiadany potencjał techniczny i sposób jego wykorzystania w ramach projektu</w:t>
      </w:r>
      <w:r w:rsidR="00960D58" w:rsidRPr="00DE1F41">
        <w:rPr>
          <w:rFonts w:ascii="Myriad Pro" w:hAnsi="Myriad Pro" w:cs="Arial"/>
          <w:sz w:val="20"/>
          <w:szCs w:val="20"/>
        </w:rPr>
        <w:t>.</w:t>
      </w:r>
      <w:r w:rsidR="001F1875" w:rsidRPr="00DE1F41">
        <w:rPr>
          <w:rFonts w:ascii="Myriad Pro" w:hAnsi="Myriad Pro" w:cs="Arial"/>
          <w:sz w:val="20"/>
          <w:szCs w:val="20"/>
        </w:rPr>
        <w:t xml:space="preserve"> </w:t>
      </w:r>
      <w:r w:rsidR="00B83CE9" w:rsidRPr="00DE1F41">
        <w:rPr>
          <w:rFonts w:ascii="Myriad Pro" w:hAnsi="Myriad Pro" w:cs="Arial"/>
          <w:sz w:val="20"/>
          <w:szCs w:val="20"/>
        </w:rPr>
        <w:t xml:space="preserve">Opisz swoje biuro i wyposażenie (całe zaplecze techniczny) </w:t>
      </w:r>
      <w:r w:rsidR="00233A35" w:rsidRPr="00DE1F41">
        <w:rPr>
          <w:rFonts w:ascii="Myriad Pro" w:hAnsi="Myriad Pro"/>
          <w:sz w:val="20"/>
          <w:szCs w:val="20"/>
        </w:rPr>
        <w:t>jakie będą zaangażowane w realizację projektu</w:t>
      </w:r>
      <w:r w:rsidR="00FC66D7" w:rsidRPr="00DE1F41">
        <w:rPr>
          <w:rFonts w:ascii="Myriad Pro" w:hAnsi="Myriad Pro" w:cs="Arial"/>
          <w:sz w:val="20"/>
          <w:szCs w:val="20"/>
        </w:rPr>
        <w:t>.</w:t>
      </w:r>
    </w:p>
    <w:p w14:paraId="2D8EDA94" w14:textId="065A8D3A" w:rsidR="00CB6EE2" w:rsidRPr="00DE1F41" w:rsidRDefault="00B70AFC"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Opis własnych środków finansowych</w:t>
      </w:r>
      <w:r w:rsidRPr="00DE1F41">
        <w:rPr>
          <w:rFonts w:ascii="Myriad Pro" w:hAnsi="Myriad Pro" w:cs="Arial"/>
          <w:sz w:val="20"/>
          <w:szCs w:val="20"/>
        </w:rPr>
        <w:t xml:space="preserve"> – pole zawierające </w:t>
      </w:r>
      <w:r w:rsidR="00EF5E5D" w:rsidRPr="00DE1F41">
        <w:rPr>
          <w:rFonts w:ascii="Myriad Pro" w:hAnsi="Myriad Pro" w:cs="Arial"/>
          <w:sz w:val="20"/>
          <w:szCs w:val="20"/>
        </w:rPr>
        <w:t xml:space="preserve">maksymalnie </w:t>
      </w:r>
      <w:r w:rsidRPr="00DE1F41">
        <w:rPr>
          <w:rFonts w:ascii="Myriad Pro" w:hAnsi="Myriad Pro" w:cs="Arial"/>
          <w:sz w:val="20"/>
          <w:szCs w:val="20"/>
        </w:rPr>
        <w:t xml:space="preserve">4000 znaków. </w:t>
      </w:r>
    </w:p>
    <w:p w14:paraId="3E1D5534" w14:textId="327DC1D2" w:rsidR="00A23A62" w:rsidRPr="00171953" w:rsidRDefault="0089131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tym polu</w:t>
      </w:r>
      <w:r w:rsidR="00607F66" w:rsidRPr="00DE1F41">
        <w:rPr>
          <w:rFonts w:ascii="Myriad Pro" w:hAnsi="Myriad Pro" w:cs="Arial"/>
          <w:sz w:val="20"/>
          <w:szCs w:val="20"/>
        </w:rPr>
        <w:t xml:space="preserve"> wskaż swój potencjał ekonomiczny</w:t>
      </w:r>
      <w:r w:rsidR="006A04D2">
        <w:rPr>
          <w:rFonts w:ascii="Myriad Pro" w:hAnsi="Myriad Pro" w:cs="Arial"/>
          <w:sz w:val="20"/>
          <w:szCs w:val="20"/>
        </w:rPr>
        <w:t xml:space="preserve"> np. składki członkowskie.</w:t>
      </w:r>
    </w:p>
    <w:p w14:paraId="1574E7E8" w14:textId="638A2959" w:rsidR="00891B51" w:rsidRPr="00DE1F41" w:rsidRDefault="00B70AFC" w:rsidP="002A153E">
      <w:pPr>
        <w:spacing w:before="120" w:line="271" w:lineRule="auto"/>
        <w:jc w:val="both"/>
        <w:rPr>
          <w:rFonts w:ascii="Myriad Pro" w:hAnsi="Myriad Pro" w:cs="Arial"/>
          <w:sz w:val="20"/>
          <w:szCs w:val="20"/>
        </w:rPr>
      </w:pPr>
      <w:r w:rsidRPr="00DE1F41">
        <w:rPr>
          <w:rFonts w:ascii="Myriad Pro" w:hAnsi="Myriad Pro" w:cs="Arial"/>
          <w:b/>
          <w:sz w:val="20"/>
          <w:szCs w:val="20"/>
        </w:rPr>
        <w:t>Potencjał kadrowy do realizacji projektu</w:t>
      </w:r>
      <w:r w:rsidRPr="00DE1F41">
        <w:rPr>
          <w:rFonts w:ascii="Myriad Pro" w:hAnsi="Myriad Pro" w:cs="Arial"/>
          <w:sz w:val="20"/>
          <w:szCs w:val="20"/>
        </w:rPr>
        <w:t xml:space="preserve"> – pole zawierające 4000 znaków.</w:t>
      </w:r>
      <w:r w:rsidR="00DB36E0" w:rsidRPr="00DE1F41">
        <w:rPr>
          <w:rFonts w:ascii="Myriad Pro" w:hAnsi="Myriad Pro" w:cs="Arial"/>
          <w:sz w:val="20"/>
          <w:szCs w:val="20"/>
        </w:rPr>
        <w:t xml:space="preserve"> </w:t>
      </w:r>
      <w:r w:rsidR="00F44B31" w:rsidRPr="00DE1F41">
        <w:rPr>
          <w:rFonts w:ascii="Myriad Pro" w:hAnsi="Myriad Pro" w:cs="Arial"/>
          <w:sz w:val="20"/>
          <w:szCs w:val="20"/>
        </w:rPr>
        <w:t>W tym polu</w:t>
      </w:r>
      <w:r w:rsidR="00F44B31" w:rsidRPr="00DE1F41">
        <w:rPr>
          <w:rFonts w:ascii="Myriad Pro" w:eastAsia="Times New Roman" w:hAnsi="Myriad Pro" w:cs="Arial"/>
          <w:sz w:val="20"/>
          <w:szCs w:val="20"/>
          <w:lang w:eastAsia="pl-PL"/>
        </w:rPr>
        <w:t xml:space="preserve"> wskaż potencjał kadrowy</w:t>
      </w:r>
      <w:r w:rsidR="00F44B31" w:rsidRPr="00DE1F41">
        <w:rPr>
          <w:rFonts w:ascii="Myriad Pro" w:eastAsia="Times New Roman" w:hAnsi="Myriad Pro" w:cs="Arial"/>
          <w:b/>
          <w:sz w:val="20"/>
          <w:szCs w:val="20"/>
          <w:lang w:eastAsia="pl-PL"/>
        </w:rPr>
        <w:t xml:space="preserve"> </w:t>
      </w:r>
      <w:r w:rsidR="00F44B31" w:rsidRPr="00DE1F41">
        <w:rPr>
          <w:rFonts w:ascii="Myriad Pro" w:eastAsia="Times New Roman" w:hAnsi="Myriad Pro" w:cs="Arial"/>
          <w:sz w:val="20"/>
          <w:szCs w:val="20"/>
          <w:lang w:eastAsia="pl-PL"/>
        </w:rPr>
        <w:t>zaangażowany do obsługi projektu.</w:t>
      </w:r>
      <w:r w:rsidR="00320C9E" w:rsidRPr="00DE1F41">
        <w:rPr>
          <w:rFonts w:ascii="Myriad Pro" w:hAnsi="Myriad Pro"/>
          <w:sz w:val="20"/>
          <w:szCs w:val="20"/>
        </w:rPr>
        <w:t xml:space="preserve"> </w:t>
      </w:r>
      <w:r w:rsidR="00891B51" w:rsidRPr="00DE1F41">
        <w:rPr>
          <w:rFonts w:ascii="Myriad Pro" w:hAnsi="Myriad Pro"/>
          <w:sz w:val="20"/>
          <w:szCs w:val="20"/>
        </w:rPr>
        <w:t xml:space="preserve">Opisując zaangażowaną kadrę przedstaw osoby kluczowe i ich rolę w projekcie, </w:t>
      </w:r>
      <w:r w:rsidR="00C93C6C">
        <w:rPr>
          <w:rFonts w:ascii="Myriad Pro" w:hAnsi="Myriad Pro"/>
          <w:sz w:val="20"/>
          <w:szCs w:val="20"/>
        </w:rPr>
        <w:br/>
      </w:r>
      <w:r w:rsidR="00891B51" w:rsidRPr="00DE1F41">
        <w:rPr>
          <w:rFonts w:ascii="Myriad Pro" w:hAnsi="Myriad Pro"/>
          <w:sz w:val="20"/>
          <w:szCs w:val="20"/>
        </w:rPr>
        <w:t>w tym:</w:t>
      </w:r>
    </w:p>
    <w:p w14:paraId="68F3CB00" w14:textId="0D3E1FAD" w:rsidR="00320C9E" w:rsidRPr="00DE1F41" w:rsidRDefault="006A04D2" w:rsidP="002A153E">
      <w:pPr>
        <w:pStyle w:val="Akapitzlist"/>
        <w:numPr>
          <w:ilvl w:val="0"/>
          <w:numId w:val="19"/>
        </w:numPr>
        <w:spacing w:after="0" w:line="288" w:lineRule="auto"/>
        <w:ind w:left="567" w:hanging="283"/>
        <w:jc w:val="both"/>
        <w:rPr>
          <w:rFonts w:ascii="Myriad Pro" w:hAnsi="Myriad Pro"/>
          <w:sz w:val="20"/>
          <w:szCs w:val="20"/>
        </w:rPr>
      </w:pPr>
      <w:r>
        <w:rPr>
          <w:rFonts w:ascii="Myriad Pro" w:hAnsi="Myriad Pro"/>
          <w:sz w:val="20"/>
          <w:szCs w:val="20"/>
        </w:rPr>
        <w:t xml:space="preserve">minimalna </w:t>
      </w:r>
      <w:r w:rsidR="00320C9E" w:rsidRPr="00DE1F41">
        <w:rPr>
          <w:rFonts w:ascii="Myriad Pro" w:hAnsi="Myriad Pro"/>
          <w:sz w:val="20"/>
          <w:szCs w:val="20"/>
        </w:rPr>
        <w:t>Ilość pracowników zaangażowanych do prowadzenia doradztwa i obsługi procesu wdrażania LSR</w:t>
      </w:r>
      <w:r w:rsidR="00674AB4">
        <w:rPr>
          <w:rFonts w:ascii="Myriad Pro" w:hAnsi="Myriad Pro"/>
          <w:sz w:val="20"/>
          <w:szCs w:val="20"/>
        </w:rPr>
        <w:t>;</w:t>
      </w:r>
    </w:p>
    <w:p w14:paraId="40F167C7" w14:textId="40AE7512"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zakres zadań wykonywanych przez poszczególnych członków personelu</w:t>
      </w:r>
      <w:r w:rsidR="00674AB4">
        <w:rPr>
          <w:rFonts w:ascii="Myriad Pro" w:hAnsi="Myriad Pro"/>
          <w:sz w:val="20"/>
          <w:szCs w:val="20"/>
        </w:rPr>
        <w:t>;</w:t>
      </w:r>
    </w:p>
    <w:p w14:paraId="0827157D" w14:textId="1F1211D8"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uzasadnienie racjonalności ich zaangażowania</w:t>
      </w:r>
      <w:r w:rsidR="00674AB4">
        <w:rPr>
          <w:rFonts w:ascii="Myriad Pro" w:hAnsi="Myriad Pro"/>
          <w:sz w:val="20"/>
          <w:szCs w:val="20"/>
        </w:rPr>
        <w:t>;</w:t>
      </w:r>
    </w:p>
    <w:p w14:paraId="5E7007DE" w14:textId="3F3A6221"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 xml:space="preserve">szacunkowy </w:t>
      </w:r>
      <w:r w:rsidR="006A04D2">
        <w:rPr>
          <w:rFonts w:ascii="Myriad Pro" w:hAnsi="Myriad Pro"/>
          <w:sz w:val="20"/>
          <w:szCs w:val="20"/>
        </w:rPr>
        <w:t xml:space="preserve">minimalny </w:t>
      </w:r>
      <w:r w:rsidRPr="00DE1F41">
        <w:rPr>
          <w:rFonts w:ascii="Myriad Pro" w:hAnsi="Myriad Pro"/>
          <w:sz w:val="20"/>
          <w:szCs w:val="20"/>
        </w:rPr>
        <w:t>wymiar czasu pracy personelu projektu (etat / liczba godzin)</w:t>
      </w:r>
      <w:r w:rsidR="00674AB4">
        <w:rPr>
          <w:rFonts w:ascii="Myriad Pro" w:hAnsi="Myriad Pro"/>
          <w:sz w:val="20"/>
          <w:szCs w:val="20"/>
        </w:rPr>
        <w:t>;</w:t>
      </w:r>
    </w:p>
    <w:p w14:paraId="0AEAB6FA" w14:textId="46DC62B7"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powiązania personelu projektu (podległość, nadrzędność)</w:t>
      </w:r>
      <w:r w:rsidR="00674AB4">
        <w:rPr>
          <w:rFonts w:ascii="Myriad Pro" w:hAnsi="Myriad Pro"/>
          <w:sz w:val="20"/>
          <w:szCs w:val="20"/>
        </w:rPr>
        <w:t>;</w:t>
      </w:r>
    </w:p>
    <w:p w14:paraId="53D4B87A" w14:textId="4D4C9E43" w:rsidR="00FC7A6D" w:rsidRPr="00171953" w:rsidRDefault="00891B51" w:rsidP="002A153E">
      <w:pPr>
        <w:pStyle w:val="Akapitzlist"/>
        <w:numPr>
          <w:ilvl w:val="0"/>
          <w:numId w:val="19"/>
        </w:numPr>
        <w:spacing w:after="200" w:line="276" w:lineRule="auto"/>
        <w:ind w:left="567" w:hanging="283"/>
        <w:jc w:val="both"/>
        <w:rPr>
          <w:rFonts w:ascii="Myriad Pro" w:hAnsi="Myriad Pro"/>
          <w:sz w:val="20"/>
          <w:szCs w:val="20"/>
        </w:rPr>
      </w:pPr>
      <w:r w:rsidRPr="00DE1F41">
        <w:rPr>
          <w:rFonts w:ascii="Myriad Pro" w:hAnsi="Myriad Pro"/>
          <w:sz w:val="20"/>
          <w:szCs w:val="20"/>
        </w:rPr>
        <w:t>opis doświadczenia</w:t>
      </w:r>
      <w:r w:rsidR="006A0590" w:rsidRPr="00DE1F41">
        <w:rPr>
          <w:rFonts w:ascii="Myriad Pro" w:hAnsi="Myriad Pro"/>
          <w:sz w:val="20"/>
          <w:szCs w:val="20"/>
        </w:rPr>
        <w:t>/wykształcenia/kwalifikacji</w:t>
      </w:r>
      <w:r w:rsidRPr="00DE1F41">
        <w:rPr>
          <w:rFonts w:ascii="Myriad Pro" w:hAnsi="Myriad Pro"/>
          <w:sz w:val="20"/>
          <w:szCs w:val="20"/>
        </w:rPr>
        <w:t xml:space="preserve"> </w:t>
      </w:r>
      <w:r w:rsidR="006A0590" w:rsidRPr="00DE1F41">
        <w:rPr>
          <w:rFonts w:ascii="Myriad Pro" w:hAnsi="Myriad Pro"/>
          <w:sz w:val="20"/>
          <w:szCs w:val="20"/>
        </w:rPr>
        <w:t>pracowników zaangażowanych w realizacj</w:t>
      </w:r>
      <w:r w:rsidR="00997236" w:rsidRPr="00DE1F41">
        <w:rPr>
          <w:rFonts w:ascii="Myriad Pro" w:hAnsi="Myriad Pro"/>
          <w:sz w:val="20"/>
          <w:szCs w:val="20"/>
        </w:rPr>
        <w:t>ę</w:t>
      </w:r>
      <w:r w:rsidR="006A0590" w:rsidRPr="00DE1F41">
        <w:rPr>
          <w:rFonts w:ascii="Myriad Pro" w:hAnsi="Myriad Pro"/>
          <w:sz w:val="20"/>
          <w:szCs w:val="20"/>
        </w:rPr>
        <w:t xml:space="preserve"> projektu</w:t>
      </w:r>
      <w:r w:rsidR="00674AB4">
        <w:rPr>
          <w:rFonts w:ascii="Myriad Pro" w:hAnsi="Myriad Pro"/>
          <w:sz w:val="20"/>
          <w:szCs w:val="20"/>
        </w:rPr>
        <w:t>.</w:t>
      </w:r>
      <w:r w:rsidR="00724B60">
        <w:rPr>
          <w:rFonts w:ascii="Myriad Pro" w:hAnsi="Myriad Pro"/>
          <w:sz w:val="20"/>
          <w:szCs w:val="20"/>
        </w:rPr>
        <w:t xml:space="preserve"> </w:t>
      </w:r>
      <w:r w:rsidR="00724B60">
        <w:rPr>
          <w:rFonts w:ascii="Myriad Pro" w:hAnsi="Myriad Pro"/>
          <w:sz w:val="20"/>
          <w:szCs w:val="20"/>
        </w:rPr>
        <w:tab/>
      </w:r>
    </w:p>
    <w:p w14:paraId="53E1ACD4" w14:textId="7C305E0D" w:rsidR="00BE07F0" w:rsidRPr="00ED42EB" w:rsidRDefault="00B70AFC" w:rsidP="00ED42EB">
      <w:pPr>
        <w:spacing w:before="120" w:after="120" w:line="271" w:lineRule="auto"/>
        <w:jc w:val="both"/>
        <w:rPr>
          <w:rFonts w:ascii="Myriad Pro" w:hAnsi="Myriad Pro" w:cs="Arial"/>
          <w:sz w:val="20"/>
          <w:szCs w:val="20"/>
        </w:rPr>
      </w:pPr>
      <w:r w:rsidRPr="00DE1F41">
        <w:rPr>
          <w:rFonts w:ascii="Myriad Pro" w:hAnsi="Myriad Pro" w:cs="Arial"/>
          <w:b/>
          <w:sz w:val="20"/>
          <w:szCs w:val="20"/>
        </w:rPr>
        <w:t>Opis rekrutacji</w:t>
      </w:r>
      <w:r w:rsidR="00894FE7" w:rsidRPr="00DE1F41">
        <w:rPr>
          <w:rFonts w:ascii="Myriad Pro" w:hAnsi="Myriad Pro" w:cs="Arial"/>
          <w:b/>
          <w:sz w:val="20"/>
          <w:szCs w:val="20"/>
        </w:rPr>
        <w:t xml:space="preserve"> i uczestników projektu</w:t>
      </w:r>
      <w:r w:rsidR="006543C8" w:rsidRPr="00DE1F41">
        <w:rPr>
          <w:rFonts w:ascii="Myriad Pro" w:hAnsi="Myriad Pro" w:cs="Arial"/>
          <w:b/>
          <w:sz w:val="20"/>
          <w:szCs w:val="20"/>
        </w:rPr>
        <w:t xml:space="preserve"> </w:t>
      </w:r>
      <w:r w:rsidRPr="00DE1F41">
        <w:rPr>
          <w:rFonts w:ascii="Myriad Pro" w:hAnsi="Myriad Pro" w:cs="Arial"/>
          <w:sz w:val="20"/>
          <w:szCs w:val="20"/>
        </w:rPr>
        <w:t xml:space="preserve">- pole zawierające </w:t>
      </w:r>
      <w:r w:rsidR="00EF5E5D" w:rsidRPr="00DE1F41">
        <w:rPr>
          <w:rFonts w:ascii="Myriad Pro" w:hAnsi="Myriad Pro" w:cs="Arial"/>
          <w:sz w:val="20"/>
          <w:szCs w:val="20"/>
        </w:rPr>
        <w:t xml:space="preserve">maksymalnie </w:t>
      </w:r>
      <w:r w:rsidRPr="00DE1F41">
        <w:rPr>
          <w:rFonts w:ascii="Myriad Pro" w:hAnsi="Myriad Pro" w:cs="Arial"/>
          <w:sz w:val="20"/>
          <w:szCs w:val="20"/>
        </w:rPr>
        <w:t>4000 znaków.</w:t>
      </w:r>
      <w:r w:rsidR="0090170E" w:rsidRPr="00DE1F41">
        <w:rPr>
          <w:rFonts w:ascii="Myriad Pro" w:hAnsi="Myriad Pro" w:cs="Arial"/>
          <w:sz w:val="20"/>
          <w:szCs w:val="20"/>
        </w:rPr>
        <w:t xml:space="preserve"> W</w:t>
      </w:r>
      <w:r w:rsidR="00AE4926" w:rsidRPr="00DE1F41">
        <w:rPr>
          <w:rFonts w:ascii="Myriad Pro" w:hAnsi="Myriad Pro" w:cs="Arial"/>
          <w:sz w:val="20"/>
          <w:szCs w:val="20"/>
        </w:rPr>
        <w:t> </w:t>
      </w:r>
      <w:r w:rsidR="0090170E" w:rsidRPr="00DE1F41">
        <w:rPr>
          <w:rFonts w:ascii="Myriad Pro" w:hAnsi="Myriad Pro" w:cs="Arial"/>
          <w:sz w:val="20"/>
          <w:szCs w:val="20"/>
        </w:rPr>
        <w:t>tym polu</w:t>
      </w:r>
      <w:r w:rsidR="000A0A90" w:rsidRPr="00DE1F41">
        <w:rPr>
          <w:rFonts w:ascii="Myriad Pro" w:hAnsi="Myriad Pro" w:cs="Arial"/>
          <w:sz w:val="20"/>
          <w:szCs w:val="20"/>
        </w:rPr>
        <w:t xml:space="preserve"> zwięźle opisz proces wyboru </w:t>
      </w:r>
      <w:proofErr w:type="spellStart"/>
      <w:r w:rsidR="000A0A90" w:rsidRPr="00DE1F41">
        <w:rPr>
          <w:rFonts w:ascii="Myriad Pro" w:hAnsi="Myriad Pro" w:cs="Arial"/>
          <w:sz w:val="20"/>
          <w:szCs w:val="20"/>
        </w:rPr>
        <w:t>grantobiorców</w:t>
      </w:r>
      <w:proofErr w:type="spellEnd"/>
      <w:r w:rsidR="000A0A90" w:rsidRPr="00DE1F41">
        <w:rPr>
          <w:rFonts w:ascii="Myriad Pro" w:hAnsi="Myriad Pro" w:cs="Arial"/>
          <w:sz w:val="20"/>
          <w:szCs w:val="20"/>
        </w:rPr>
        <w:t xml:space="preserve"> oraz opisz zasady, jakie powinny być przestrzegane podczas procesu rekrutacji uczestników projektu, w tym:</w:t>
      </w:r>
    </w:p>
    <w:p w14:paraId="2128E5C0" w14:textId="37026079" w:rsidR="00754714" w:rsidRPr="00DE1F41" w:rsidRDefault="00D57C15" w:rsidP="002A153E">
      <w:pPr>
        <w:pStyle w:val="Akapitzlist"/>
        <w:numPr>
          <w:ilvl w:val="0"/>
          <w:numId w:val="25"/>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odnieś się do zatwierdzonych przez IZ </w:t>
      </w:r>
      <w:r w:rsidR="00C3723C" w:rsidRPr="00DE1F41">
        <w:rPr>
          <w:rFonts w:ascii="Myriad Pro" w:hAnsi="Myriad Pro" w:cs="Arial"/>
          <w:sz w:val="20"/>
          <w:szCs w:val="20"/>
        </w:rPr>
        <w:t xml:space="preserve">FEPZ </w:t>
      </w:r>
      <w:r w:rsidRPr="00DE1F41">
        <w:rPr>
          <w:rFonts w:ascii="Myriad Pro" w:hAnsi="Myriad Pro" w:cs="Arial"/>
          <w:sz w:val="20"/>
          <w:szCs w:val="20"/>
        </w:rPr>
        <w:t>kryteriów wyboru</w:t>
      </w:r>
      <w:r w:rsidR="00C3723C" w:rsidRPr="00DE1F41">
        <w:rPr>
          <w:rFonts w:ascii="Myriad Pro" w:hAnsi="Myriad Pro" w:cs="Arial"/>
          <w:sz w:val="20"/>
          <w:szCs w:val="20"/>
        </w:rPr>
        <w:t xml:space="preserve"> </w:t>
      </w:r>
      <w:proofErr w:type="spellStart"/>
      <w:r w:rsidR="00C3723C" w:rsidRPr="00DE1F41">
        <w:rPr>
          <w:rFonts w:ascii="Myriad Pro" w:hAnsi="Myriad Pro" w:cs="Arial"/>
          <w:sz w:val="20"/>
          <w:szCs w:val="20"/>
        </w:rPr>
        <w:t>grantobiorców</w:t>
      </w:r>
      <w:proofErr w:type="spellEnd"/>
      <w:r w:rsidR="00B9783E" w:rsidRPr="00DE1F41">
        <w:rPr>
          <w:rFonts w:ascii="Myriad Pro" w:hAnsi="Myriad Pro" w:cs="Arial"/>
          <w:sz w:val="20"/>
          <w:szCs w:val="20"/>
        </w:rPr>
        <w:t>;</w:t>
      </w:r>
    </w:p>
    <w:p w14:paraId="4B08391D" w14:textId="6D54642D" w:rsidR="00D57C15" w:rsidRPr="00DE1F41" w:rsidRDefault="00D57C15" w:rsidP="002A153E">
      <w:pPr>
        <w:pStyle w:val="Akapitzlist"/>
        <w:numPr>
          <w:ilvl w:val="0"/>
          <w:numId w:val="25"/>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wskaż jakie działania informacyjno-promocyjne planujesz dla potencjalnych </w:t>
      </w:r>
      <w:proofErr w:type="spellStart"/>
      <w:r w:rsidRPr="00DE1F41">
        <w:rPr>
          <w:rFonts w:ascii="Myriad Pro" w:hAnsi="Myriad Pro" w:cs="Arial"/>
          <w:sz w:val="20"/>
          <w:szCs w:val="20"/>
        </w:rPr>
        <w:t>grantobiorców</w:t>
      </w:r>
      <w:proofErr w:type="spellEnd"/>
      <w:r w:rsidR="0065533C" w:rsidRPr="00DE1F41">
        <w:rPr>
          <w:rFonts w:ascii="Myriad Pro" w:hAnsi="Myriad Pro" w:cs="Arial"/>
          <w:sz w:val="20"/>
          <w:szCs w:val="20"/>
        </w:rPr>
        <w:t>;</w:t>
      </w:r>
    </w:p>
    <w:p w14:paraId="59941625" w14:textId="2838B80D" w:rsidR="00754714" w:rsidRDefault="00754714" w:rsidP="002A153E">
      <w:pPr>
        <w:pStyle w:val="Akapitzlist"/>
        <w:numPr>
          <w:ilvl w:val="0"/>
          <w:numId w:val="25"/>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opisz, w jaki sposób  będzie weryfikowana kwalifikowalność uczestników projektu</w:t>
      </w:r>
      <w:r w:rsidR="00EC3176" w:rsidRPr="00DE1F41">
        <w:rPr>
          <w:rFonts w:ascii="Myriad Pro" w:hAnsi="Myriad Pro" w:cs="Arial"/>
          <w:sz w:val="20"/>
          <w:szCs w:val="20"/>
        </w:rPr>
        <w:t xml:space="preserve">, w tym </w:t>
      </w:r>
      <w:r w:rsidRPr="00DE1F41">
        <w:rPr>
          <w:rFonts w:ascii="Myriad Pro" w:hAnsi="Myriad Pro" w:cs="Arial"/>
          <w:sz w:val="20"/>
          <w:szCs w:val="20"/>
        </w:rPr>
        <w:t xml:space="preserve">wskaż, jak zapewnisz, </w:t>
      </w:r>
      <w:r w:rsidR="00842BC6">
        <w:rPr>
          <w:rFonts w:ascii="Myriad Pro" w:hAnsi="Myriad Pro" w:cs="Arial"/>
          <w:sz w:val="20"/>
          <w:szCs w:val="20"/>
        </w:rPr>
        <w:br/>
      </w:r>
      <w:r w:rsidRPr="00DE1F41">
        <w:rPr>
          <w:rFonts w:ascii="Myriad Pro" w:hAnsi="Myriad Pro" w:cs="Arial"/>
          <w:sz w:val="20"/>
          <w:szCs w:val="20"/>
        </w:rPr>
        <w:t>że uczestnicy projektu będą mieszkańcami obszaru danej LSR;</w:t>
      </w:r>
    </w:p>
    <w:p w14:paraId="47754E9E" w14:textId="0C9F0047" w:rsidR="00D57C15" w:rsidRPr="00C2118B" w:rsidRDefault="00724B60" w:rsidP="002A153E">
      <w:pPr>
        <w:pStyle w:val="Akapitzlist"/>
        <w:numPr>
          <w:ilvl w:val="0"/>
          <w:numId w:val="25"/>
        </w:numPr>
        <w:spacing w:before="120" w:after="120" w:line="271" w:lineRule="auto"/>
        <w:ind w:left="567"/>
        <w:jc w:val="both"/>
        <w:rPr>
          <w:rFonts w:ascii="Myriad Pro" w:hAnsi="Myriad Pro" w:cs="Arial"/>
          <w:sz w:val="20"/>
          <w:szCs w:val="20"/>
        </w:rPr>
      </w:pPr>
      <w:r>
        <w:rPr>
          <w:rFonts w:ascii="Myriad Pro" w:hAnsi="Myriad Pro" w:cs="Arial"/>
          <w:sz w:val="20"/>
          <w:szCs w:val="20"/>
        </w:rPr>
        <w:t xml:space="preserve">wskaż, jakie zasady będą obowiązywały </w:t>
      </w:r>
      <w:proofErr w:type="spellStart"/>
      <w:r>
        <w:rPr>
          <w:rFonts w:ascii="Myriad Pro" w:hAnsi="Myriad Pro" w:cs="Arial"/>
          <w:sz w:val="20"/>
          <w:szCs w:val="20"/>
        </w:rPr>
        <w:t>grantobiorców</w:t>
      </w:r>
      <w:proofErr w:type="spellEnd"/>
      <w:r>
        <w:rPr>
          <w:rFonts w:ascii="Myriad Pro" w:hAnsi="Myriad Pro" w:cs="Arial"/>
          <w:sz w:val="20"/>
          <w:szCs w:val="20"/>
        </w:rPr>
        <w:t xml:space="preserve"> przy </w:t>
      </w:r>
      <w:r w:rsidR="00FF66E7">
        <w:rPr>
          <w:rFonts w:ascii="Myriad Pro" w:hAnsi="Myriad Pro" w:cs="Arial"/>
          <w:sz w:val="20"/>
          <w:szCs w:val="20"/>
        </w:rPr>
        <w:t xml:space="preserve">ustalaniu sposobu </w:t>
      </w:r>
      <w:r>
        <w:rPr>
          <w:rFonts w:ascii="Myriad Pro" w:hAnsi="Myriad Pro" w:cs="Arial"/>
          <w:sz w:val="20"/>
          <w:szCs w:val="20"/>
        </w:rPr>
        <w:t>rekrutacji uczestników;</w:t>
      </w:r>
      <w:r w:rsidR="00D57C15" w:rsidRPr="00C2118B">
        <w:rPr>
          <w:rFonts w:ascii="Myriad Pro" w:hAnsi="Myriad Pro" w:cs="Arial"/>
          <w:sz w:val="20"/>
          <w:szCs w:val="20"/>
        </w:rPr>
        <w:t xml:space="preserve"> jakie wymagania będziesz stawiał </w:t>
      </w:r>
      <w:proofErr w:type="spellStart"/>
      <w:r w:rsidR="00D57C15" w:rsidRPr="00C2118B">
        <w:rPr>
          <w:rFonts w:ascii="Myriad Pro" w:hAnsi="Myriad Pro" w:cs="Arial"/>
          <w:sz w:val="20"/>
          <w:szCs w:val="20"/>
        </w:rPr>
        <w:t>grantobiorcom</w:t>
      </w:r>
      <w:proofErr w:type="spellEnd"/>
      <w:r w:rsidR="00D57C15" w:rsidRPr="00C2118B">
        <w:rPr>
          <w:rFonts w:ascii="Myriad Pro" w:hAnsi="Myriad Pro" w:cs="Arial"/>
          <w:sz w:val="20"/>
          <w:szCs w:val="20"/>
        </w:rPr>
        <w:t xml:space="preserve">, aby proces rekrutacji uczestników przebiegał w sposób </w:t>
      </w:r>
      <w:r w:rsidR="00B21EDF" w:rsidRPr="00C2118B">
        <w:rPr>
          <w:rFonts w:ascii="Myriad Pro" w:hAnsi="Myriad Pro" w:cs="Arial"/>
          <w:sz w:val="20"/>
          <w:szCs w:val="20"/>
        </w:rPr>
        <w:t>przejrzysty</w:t>
      </w:r>
      <w:r w:rsidR="000A0A90" w:rsidRPr="00C2118B">
        <w:rPr>
          <w:rFonts w:ascii="Myriad Pro" w:hAnsi="Myriad Pro" w:cs="Arial"/>
          <w:sz w:val="20"/>
          <w:szCs w:val="20"/>
        </w:rPr>
        <w:t xml:space="preserve"> </w:t>
      </w:r>
      <w:r w:rsidR="00C93C6C">
        <w:rPr>
          <w:rFonts w:ascii="Myriad Pro" w:hAnsi="Myriad Pro" w:cs="Arial"/>
          <w:sz w:val="20"/>
          <w:szCs w:val="20"/>
        </w:rPr>
        <w:br/>
      </w:r>
      <w:r w:rsidR="000A0A90" w:rsidRPr="00C2118B">
        <w:rPr>
          <w:rFonts w:ascii="Myriad Pro" w:hAnsi="Myriad Pro" w:cs="Arial"/>
          <w:sz w:val="20"/>
          <w:szCs w:val="20"/>
        </w:rPr>
        <w:t>i ogólnodostępny</w:t>
      </w:r>
      <w:r w:rsidR="00B21EDF" w:rsidRPr="00C2118B">
        <w:rPr>
          <w:rFonts w:ascii="Myriad Pro" w:hAnsi="Myriad Pro" w:cs="Arial"/>
          <w:sz w:val="20"/>
          <w:szCs w:val="20"/>
        </w:rPr>
        <w:t>,</w:t>
      </w:r>
      <w:r w:rsidR="00EC3176" w:rsidRPr="00C2118B">
        <w:rPr>
          <w:rFonts w:ascii="Myriad Pro" w:hAnsi="Myriad Pro" w:cs="Arial"/>
          <w:sz w:val="20"/>
          <w:szCs w:val="20"/>
        </w:rPr>
        <w:t xml:space="preserve"> </w:t>
      </w:r>
      <w:r w:rsidR="00E9633B" w:rsidRPr="00C2118B">
        <w:rPr>
          <w:rFonts w:ascii="Myriad Pro" w:hAnsi="Myriad Pro" w:cs="Arial"/>
          <w:sz w:val="20"/>
          <w:szCs w:val="20"/>
        </w:rPr>
        <w:t>był zgodny z politykami horyzontalnymi</w:t>
      </w:r>
      <w:r w:rsidR="00C2118B">
        <w:rPr>
          <w:rFonts w:ascii="Myriad Pro" w:hAnsi="Myriad Pro" w:cs="Arial"/>
          <w:sz w:val="20"/>
          <w:szCs w:val="20"/>
        </w:rPr>
        <w:t xml:space="preserve"> oraz</w:t>
      </w:r>
      <w:r w:rsidR="00E9633B" w:rsidRPr="00C2118B">
        <w:rPr>
          <w:rFonts w:ascii="Myriad Pro" w:hAnsi="Myriad Pro" w:cs="Arial"/>
          <w:sz w:val="20"/>
          <w:szCs w:val="20"/>
        </w:rPr>
        <w:t xml:space="preserve"> </w:t>
      </w:r>
      <w:r w:rsidR="00EC3176" w:rsidRPr="00C2118B">
        <w:rPr>
          <w:rFonts w:ascii="Myriad Pro" w:hAnsi="Myriad Pro" w:cs="Arial"/>
          <w:sz w:val="20"/>
          <w:szCs w:val="20"/>
        </w:rPr>
        <w:t>był</w:t>
      </w:r>
      <w:r w:rsidR="00B21EDF" w:rsidRPr="00C2118B">
        <w:rPr>
          <w:rFonts w:ascii="Myriad Pro" w:hAnsi="Myriad Pro" w:cs="Arial"/>
          <w:sz w:val="20"/>
          <w:szCs w:val="20"/>
        </w:rPr>
        <w:t xml:space="preserve"> poprzedzony akcjami informacyjno-promocyjnymi</w:t>
      </w:r>
      <w:r w:rsidR="00C3723C" w:rsidRPr="00C2118B">
        <w:rPr>
          <w:rFonts w:ascii="Myriad Pro" w:hAnsi="Myriad Pro" w:cs="Arial"/>
          <w:sz w:val="20"/>
          <w:szCs w:val="20"/>
        </w:rPr>
        <w:t xml:space="preserve"> </w:t>
      </w:r>
      <w:r w:rsidR="00C2118B">
        <w:rPr>
          <w:rFonts w:ascii="Myriad Pro" w:hAnsi="Myriad Pro" w:cs="Arial"/>
          <w:sz w:val="20"/>
          <w:szCs w:val="20"/>
        </w:rPr>
        <w:t xml:space="preserve">i przebiegał </w:t>
      </w:r>
      <w:r w:rsidR="00C3723C" w:rsidRPr="00C2118B">
        <w:rPr>
          <w:rFonts w:ascii="Myriad Pro" w:hAnsi="Myriad Pro" w:cs="Arial"/>
          <w:sz w:val="20"/>
          <w:szCs w:val="20"/>
        </w:rPr>
        <w:t>zgodnie z regułami dotyczącymi promocji projektu</w:t>
      </w:r>
      <w:r w:rsidR="00E9633B" w:rsidRPr="00C2118B">
        <w:rPr>
          <w:rFonts w:ascii="Myriad Pro" w:hAnsi="Myriad Pro" w:cs="Arial"/>
          <w:sz w:val="20"/>
          <w:szCs w:val="20"/>
        </w:rPr>
        <w:t>.</w:t>
      </w:r>
      <w:r w:rsidR="00C3723C" w:rsidRPr="00C2118B">
        <w:rPr>
          <w:rFonts w:ascii="Myriad Pro" w:hAnsi="Myriad Pro" w:cs="Arial"/>
          <w:sz w:val="20"/>
          <w:szCs w:val="20"/>
        </w:rPr>
        <w:t xml:space="preserve"> </w:t>
      </w:r>
    </w:p>
    <w:p w14:paraId="77205CC7" w14:textId="4E451F29" w:rsidR="00D57C15" w:rsidRPr="00DE1F41" w:rsidRDefault="003709DC" w:rsidP="002A153E">
      <w:pPr>
        <w:spacing w:before="120" w:after="120" w:line="271" w:lineRule="auto"/>
        <w:ind w:left="284"/>
        <w:jc w:val="both"/>
        <w:rPr>
          <w:rFonts w:ascii="Myriad Pro" w:hAnsi="Myriad Pro" w:cs="Arial"/>
          <w:sz w:val="20"/>
          <w:szCs w:val="20"/>
        </w:rPr>
      </w:pPr>
      <w:r w:rsidRPr="00DE1F41">
        <w:rPr>
          <w:rFonts w:ascii="Myriad Pro" w:hAnsi="Myriad Pro" w:cs="Arial"/>
          <w:sz w:val="20"/>
          <w:szCs w:val="20"/>
        </w:rPr>
        <w:t>Miej na uwadze</w:t>
      </w:r>
      <w:r w:rsidR="00CB4604" w:rsidRPr="00DE1F41">
        <w:rPr>
          <w:rFonts w:ascii="Myriad Pro" w:hAnsi="Myriad Pro" w:cs="Arial"/>
          <w:sz w:val="20"/>
          <w:szCs w:val="20"/>
        </w:rPr>
        <w:t xml:space="preserve"> </w:t>
      </w:r>
      <w:r w:rsidRPr="00DE1F41">
        <w:rPr>
          <w:rFonts w:ascii="Myriad Pro" w:hAnsi="Myriad Pro" w:cs="Arial"/>
          <w:sz w:val="20"/>
          <w:szCs w:val="20"/>
        </w:rPr>
        <w:t>:</w:t>
      </w:r>
    </w:p>
    <w:p w14:paraId="25F09C9D" w14:textId="669523B6" w:rsidR="009614AA" w:rsidRPr="00DE1F41" w:rsidRDefault="009614AA"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zachowanie standardów dostępności zgodnie z załącznikiem do Wytycznych w zakresie realizacji zasad równościowych w ramach funduszy unijnych na lata 2021-2027 (np. </w:t>
      </w:r>
      <w:r w:rsidR="00B9783E" w:rsidRPr="00DE1F41">
        <w:rPr>
          <w:rFonts w:ascii="Myriad Pro" w:hAnsi="Myriad Pro" w:cs="Arial"/>
          <w:sz w:val="20"/>
          <w:szCs w:val="20"/>
        </w:rPr>
        <w:t>np. dostosowanie stron internetowych, na których będą publikowane informacje o projekcie oraz dokumenty rekrutacyjne, do standardów WCAG 2.0, dostępność architektoniczną dla potencjalnych uczestników projektu, itp.)</w:t>
      </w:r>
      <w:r w:rsidR="00ED42EB">
        <w:rPr>
          <w:rFonts w:ascii="Myriad Pro" w:hAnsi="Myriad Pro" w:cs="Arial"/>
          <w:sz w:val="20"/>
          <w:szCs w:val="20"/>
        </w:rPr>
        <w:t>,</w:t>
      </w:r>
    </w:p>
    <w:p w14:paraId="363265B7" w14:textId="4ADA62E2" w:rsidR="00D57C15" w:rsidRPr="00DE1F41" w:rsidRDefault="0090170E"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zapewnienie różnych sposobów informowania o możliwości udziału w projekcie: plakaty, ulotki, informacje </w:t>
      </w:r>
      <w:r w:rsidR="00C93C6C">
        <w:rPr>
          <w:rFonts w:ascii="Myriad Pro" w:hAnsi="Myriad Pro" w:cs="Arial"/>
          <w:sz w:val="20"/>
          <w:szCs w:val="20"/>
        </w:rPr>
        <w:br/>
      </w:r>
      <w:r w:rsidRPr="00DE1F41">
        <w:rPr>
          <w:rFonts w:ascii="Myriad Pro" w:hAnsi="Myriad Pro" w:cs="Arial"/>
          <w:sz w:val="20"/>
          <w:szCs w:val="20"/>
        </w:rPr>
        <w:t>w polskim języku migowym (film na www) itp.,</w:t>
      </w:r>
    </w:p>
    <w:p w14:paraId="3C45B1B7" w14:textId="37104FB2" w:rsidR="00D57C15" w:rsidRPr="00DE1F41" w:rsidRDefault="0090170E"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umieszczenie w materiałach informacyjnych i rekrutacyjnych wyraźnej informacji o</w:t>
      </w:r>
      <w:r w:rsidR="002667F9" w:rsidRPr="00DE1F41">
        <w:rPr>
          <w:rFonts w:ascii="Myriad Pro" w:hAnsi="Myriad Pro" w:cs="Arial"/>
          <w:sz w:val="20"/>
          <w:szCs w:val="20"/>
        </w:rPr>
        <w:t> </w:t>
      </w:r>
      <w:r w:rsidRPr="00DE1F41">
        <w:rPr>
          <w:rFonts w:ascii="Myriad Pro" w:hAnsi="Myriad Pro" w:cs="Arial"/>
          <w:sz w:val="20"/>
          <w:szCs w:val="20"/>
        </w:rPr>
        <w:t xml:space="preserve">możliwości skorzystania </w:t>
      </w:r>
      <w:r w:rsidR="00C93C6C">
        <w:rPr>
          <w:rFonts w:ascii="Myriad Pro" w:hAnsi="Myriad Pro" w:cs="Arial"/>
          <w:sz w:val="20"/>
          <w:szCs w:val="20"/>
        </w:rPr>
        <w:br/>
      </w:r>
      <w:r w:rsidRPr="00DE1F41">
        <w:rPr>
          <w:rFonts w:ascii="Myriad Pro" w:hAnsi="Myriad Pro" w:cs="Arial"/>
          <w:sz w:val="20"/>
          <w:szCs w:val="20"/>
        </w:rPr>
        <w:t>z usług dostępowych tj.: tłumacz języka migowego, asystent osoby z niepełnosprawnością, materiały szkoleniowe w formie dostępnej (np. elektronicznej z możliwością powiększenia druku lub odwrócenia kontrastu),</w:t>
      </w:r>
    </w:p>
    <w:p w14:paraId="37A8D71C" w14:textId="49181761" w:rsidR="0090170E" w:rsidRPr="00DE1F41" w:rsidRDefault="0090170E"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lastRenderedPageBreak/>
        <w:t>umieszczeni</w:t>
      </w:r>
      <w:r w:rsidR="00960D58" w:rsidRPr="00DE1F41">
        <w:rPr>
          <w:rFonts w:ascii="Myriad Pro" w:hAnsi="Myriad Pro" w:cs="Arial"/>
          <w:sz w:val="20"/>
          <w:szCs w:val="20"/>
        </w:rPr>
        <w:t>e</w:t>
      </w:r>
      <w:r w:rsidRPr="00DE1F41">
        <w:rPr>
          <w:rFonts w:ascii="Myriad Pro" w:hAnsi="Myriad Pro" w:cs="Arial"/>
          <w:sz w:val="20"/>
          <w:szCs w:val="20"/>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7B76D10" w14:textId="0287FB3A" w:rsidR="009614AA" w:rsidRPr="00DE1F41" w:rsidRDefault="00FF66E7" w:rsidP="002A153E">
      <w:pPr>
        <w:spacing w:before="120" w:after="120" w:line="271" w:lineRule="auto"/>
        <w:ind w:left="142"/>
        <w:jc w:val="both"/>
        <w:rPr>
          <w:rFonts w:ascii="Myriad Pro" w:hAnsi="Myriad Pro" w:cs="Arial"/>
          <w:sz w:val="20"/>
          <w:szCs w:val="20"/>
        </w:rPr>
      </w:pPr>
      <w:r>
        <w:rPr>
          <w:rFonts w:ascii="Myriad Pro" w:hAnsi="Myriad Pro" w:cs="Arial"/>
          <w:sz w:val="20"/>
          <w:szCs w:val="20"/>
        </w:rPr>
        <w:t>Dodatkowe i</w:t>
      </w:r>
      <w:r w:rsidR="000A0A90" w:rsidRPr="00DE1F41">
        <w:rPr>
          <w:rFonts w:ascii="Myriad Pro" w:hAnsi="Myriad Pro" w:cs="Arial"/>
          <w:sz w:val="20"/>
          <w:szCs w:val="20"/>
        </w:rPr>
        <w:t xml:space="preserve">nformacje dotyczące wymagań stawianym </w:t>
      </w:r>
      <w:proofErr w:type="spellStart"/>
      <w:r w:rsidR="000A0A90" w:rsidRPr="00DE1F41">
        <w:rPr>
          <w:rFonts w:ascii="Myriad Pro" w:hAnsi="Myriad Pro" w:cs="Arial"/>
          <w:sz w:val="20"/>
          <w:szCs w:val="20"/>
        </w:rPr>
        <w:t>grantobiorcom</w:t>
      </w:r>
      <w:proofErr w:type="spellEnd"/>
      <w:r w:rsidR="000A0A90" w:rsidRPr="00DE1F41">
        <w:rPr>
          <w:rFonts w:ascii="Myriad Pro" w:hAnsi="Myriad Pro" w:cs="Arial"/>
          <w:sz w:val="20"/>
          <w:szCs w:val="20"/>
        </w:rPr>
        <w:t xml:space="preserve"> podczas przeprowadzanego przez nich procesu rekrutacji </w:t>
      </w:r>
      <w:r w:rsidR="00724B60">
        <w:rPr>
          <w:rFonts w:ascii="Myriad Pro" w:hAnsi="Myriad Pro" w:cs="Arial"/>
          <w:sz w:val="20"/>
          <w:szCs w:val="20"/>
        </w:rPr>
        <w:t xml:space="preserve">z zakresu przestrzegania </w:t>
      </w:r>
      <w:r w:rsidR="00C2118B">
        <w:rPr>
          <w:rFonts w:ascii="Myriad Pro" w:hAnsi="Myriad Pro" w:cs="Arial"/>
          <w:sz w:val="20"/>
          <w:szCs w:val="20"/>
        </w:rPr>
        <w:t xml:space="preserve">polityk </w:t>
      </w:r>
      <w:r w:rsidR="00724B60">
        <w:rPr>
          <w:rFonts w:ascii="Myriad Pro" w:hAnsi="Myriad Pro" w:cs="Arial"/>
          <w:sz w:val="20"/>
          <w:szCs w:val="20"/>
        </w:rPr>
        <w:t xml:space="preserve">horyzontalnych </w:t>
      </w:r>
      <w:r w:rsidR="000A0A90" w:rsidRPr="00DE1F41">
        <w:rPr>
          <w:rFonts w:ascii="Myriad Pro" w:hAnsi="Myriad Pro" w:cs="Arial"/>
          <w:sz w:val="20"/>
          <w:szCs w:val="20"/>
        </w:rPr>
        <w:t xml:space="preserve">możesz ująć </w:t>
      </w:r>
      <w:r w:rsidR="000A0A90" w:rsidRPr="004B3622">
        <w:rPr>
          <w:rFonts w:ascii="Myriad Pro" w:hAnsi="Myriad Pro" w:cs="Arial"/>
          <w:sz w:val="20"/>
          <w:szCs w:val="20"/>
        </w:rPr>
        <w:t xml:space="preserve">w </w:t>
      </w:r>
      <w:r w:rsidR="004B3622">
        <w:rPr>
          <w:rFonts w:ascii="Myriad Pro" w:hAnsi="Myriad Pro" w:cs="Arial"/>
          <w:sz w:val="20"/>
          <w:szCs w:val="20"/>
        </w:rPr>
        <w:t>komponencie</w:t>
      </w:r>
      <w:r w:rsidR="000A0A90" w:rsidRPr="004B3622">
        <w:rPr>
          <w:rFonts w:ascii="Myriad Pro" w:hAnsi="Myriad Pro" w:cs="Arial"/>
          <w:sz w:val="20"/>
          <w:szCs w:val="20"/>
        </w:rPr>
        <w:t xml:space="preserve"> </w:t>
      </w:r>
      <w:r w:rsidR="000A0A90" w:rsidRPr="004B3622">
        <w:rPr>
          <w:rFonts w:ascii="Myriad Pro" w:hAnsi="Myriad Pro" w:cs="Arial"/>
          <w:i/>
          <w:sz w:val="20"/>
          <w:szCs w:val="20"/>
        </w:rPr>
        <w:t>Dodatkowe informacje – komponenty związane z kluczowymi zasadami i politykami wspólnotowymi</w:t>
      </w:r>
      <w:r w:rsidR="00ED42EB">
        <w:rPr>
          <w:rFonts w:ascii="Myriad Pro" w:hAnsi="Myriad Pro" w:cs="Arial"/>
          <w:i/>
          <w:sz w:val="20"/>
          <w:szCs w:val="20"/>
        </w:rPr>
        <w:t>.</w:t>
      </w:r>
    </w:p>
    <w:p w14:paraId="6273331F" w14:textId="77777777" w:rsidR="003D2919" w:rsidRPr="00DE1F41" w:rsidRDefault="003D2919" w:rsidP="002A153E">
      <w:pPr>
        <w:pStyle w:val="Nagwek1"/>
        <w:spacing w:before="120" w:after="120" w:line="271" w:lineRule="auto"/>
        <w:jc w:val="both"/>
        <w:rPr>
          <w:rFonts w:ascii="Myriad Pro" w:hAnsi="Myriad Pro" w:cs="Arial"/>
          <w:b/>
          <w:color w:val="auto"/>
          <w:sz w:val="20"/>
          <w:szCs w:val="20"/>
        </w:rPr>
      </w:pPr>
    </w:p>
    <w:p w14:paraId="224EE202" w14:textId="6ADBCA3C" w:rsidR="00FE688E" w:rsidRPr="00DE1F41" w:rsidRDefault="00FE688E"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5" w:name="_Toc191555420"/>
      <w:r w:rsidRPr="00DE1F41">
        <w:rPr>
          <w:rFonts w:ascii="Myriad Pro" w:hAnsi="Myriad Pro" w:cs="Arial"/>
          <w:b/>
          <w:color w:val="auto"/>
          <w:sz w:val="20"/>
          <w:szCs w:val="20"/>
        </w:rPr>
        <w:t>Dodatkowe informacje</w:t>
      </w:r>
      <w:bookmarkEnd w:id="25"/>
    </w:p>
    <w:p w14:paraId="790D78EB" w14:textId="77777777" w:rsidR="00AF7DD6" w:rsidRPr="00DE1F41" w:rsidRDefault="00AF7DD6" w:rsidP="002A153E">
      <w:pPr>
        <w:pStyle w:val="Default"/>
        <w:tabs>
          <w:tab w:val="left" w:pos="2880"/>
        </w:tabs>
        <w:spacing w:before="120" w:after="120" w:line="271" w:lineRule="auto"/>
        <w:jc w:val="both"/>
        <w:rPr>
          <w:rFonts w:ascii="Myriad Pro" w:hAnsi="Myriad Pro" w:cs="Arial"/>
          <w:b/>
          <w:sz w:val="20"/>
          <w:szCs w:val="20"/>
        </w:rPr>
      </w:pPr>
    </w:p>
    <w:p w14:paraId="7B52A032" w14:textId="058DD2A8" w:rsidR="00471764" w:rsidRDefault="00AB02EE" w:rsidP="002A153E">
      <w:pPr>
        <w:pStyle w:val="Nagwek2"/>
        <w:numPr>
          <w:ilvl w:val="0"/>
          <w:numId w:val="22"/>
        </w:numPr>
        <w:tabs>
          <w:tab w:val="left" w:pos="709"/>
        </w:tabs>
        <w:ind w:left="426" w:hanging="76"/>
        <w:jc w:val="both"/>
        <w:rPr>
          <w:rFonts w:ascii="Myriad Pro" w:hAnsi="Myriad Pro"/>
          <w:b/>
          <w:sz w:val="20"/>
          <w:szCs w:val="20"/>
        </w:rPr>
      </w:pPr>
      <w:bookmarkStart w:id="26" w:name="_Toc191555421"/>
      <w:r w:rsidRPr="00DE1F41">
        <w:rPr>
          <w:rFonts w:ascii="Myriad Pro" w:eastAsia="Calibri" w:hAnsi="Myriad Pro" w:cs="Arial"/>
          <w:b/>
          <w:sz w:val="20"/>
          <w:szCs w:val="20"/>
          <w:lang w:eastAsia="pl-PL"/>
        </w:rPr>
        <w:t>Komponent</w:t>
      </w:r>
      <w:r w:rsidR="00471764" w:rsidRPr="00DE1F41">
        <w:rPr>
          <w:rFonts w:ascii="Myriad Pro" w:eastAsia="Calibri" w:hAnsi="Myriad Pro" w:cs="Arial"/>
          <w:b/>
          <w:sz w:val="20"/>
          <w:szCs w:val="20"/>
          <w:lang w:eastAsia="pl-PL"/>
        </w:rPr>
        <w:t>:</w:t>
      </w:r>
      <w:r w:rsidRPr="00DE1F41">
        <w:rPr>
          <w:rFonts w:ascii="Myriad Pro" w:eastAsia="Calibri" w:hAnsi="Myriad Pro" w:cs="Arial"/>
          <w:b/>
          <w:sz w:val="20"/>
          <w:szCs w:val="20"/>
          <w:lang w:eastAsia="pl-PL"/>
        </w:rPr>
        <w:t xml:space="preserve"> </w:t>
      </w:r>
      <w:r w:rsidR="00471764" w:rsidRPr="00DE1F41">
        <w:rPr>
          <w:rFonts w:ascii="Myriad Pro" w:hAnsi="Myriad Pro"/>
          <w:b/>
          <w:sz w:val="20"/>
          <w:szCs w:val="20"/>
        </w:rPr>
        <w:t>Klauzula antydyskryminacyjna</w:t>
      </w:r>
      <w:bookmarkEnd w:id="26"/>
    </w:p>
    <w:p w14:paraId="2CD733A6" w14:textId="77777777" w:rsidR="00603DF8" w:rsidRPr="00603DF8" w:rsidRDefault="00603DF8" w:rsidP="00603DF8"/>
    <w:p w14:paraId="5BC11014" w14:textId="453A6528" w:rsidR="00AB02EE" w:rsidRPr="00DE1F41" w:rsidRDefault="00471764" w:rsidP="002A153E">
      <w:pPr>
        <w:tabs>
          <w:tab w:val="left" w:pos="2880"/>
        </w:tabs>
        <w:autoSpaceDE w:val="0"/>
        <w:autoSpaceDN w:val="0"/>
        <w:adjustRightInd w:val="0"/>
        <w:spacing w:before="120" w:after="120" w:line="271" w:lineRule="auto"/>
        <w:jc w:val="both"/>
        <w:rPr>
          <w:rFonts w:ascii="Myriad Pro" w:hAnsi="Myriad Pro"/>
          <w:sz w:val="20"/>
          <w:szCs w:val="20"/>
        </w:rPr>
      </w:pPr>
      <w:r w:rsidRPr="00DE1F41">
        <w:rPr>
          <w:rFonts w:ascii="Myriad Pro" w:hAnsi="Myriad Pro"/>
          <w:sz w:val="20"/>
          <w:szCs w:val="20"/>
        </w:rPr>
        <w:t xml:space="preserve">Opisz, w jaki sposób będziesz weryfikować czy </w:t>
      </w:r>
      <w:proofErr w:type="spellStart"/>
      <w:r w:rsidRPr="00DE1F41">
        <w:rPr>
          <w:rFonts w:ascii="Myriad Pro" w:hAnsi="Myriad Pro"/>
          <w:sz w:val="20"/>
          <w:szCs w:val="20"/>
        </w:rPr>
        <w:t>jst</w:t>
      </w:r>
      <w:proofErr w:type="spellEnd"/>
      <w:r w:rsidRPr="00DE1F41">
        <w:rPr>
          <w:rFonts w:ascii="Myriad Pro" w:hAnsi="Myriad Pro"/>
          <w:sz w:val="20"/>
          <w:szCs w:val="20"/>
        </w:rPr>
        <w:t xml:space="preserve"> bądź podmiot przez nią kontrolowany ubiegające się o udzielenie grantu podjęły jakiekolwiek działania dyskryminujące.</w:t>
      </w:r>
    </w:p>
    <w:p w14:paraId="33B35D9B" w14:textId="77777777" w:rsidR="00603DF8" w:rsidRDefault="00603DF8" w:rsidP="002A153E">
      <w:pPr>
        <w:pStyle w:val="Nagwek2"/>
        <w:tabs>
          <w:tab w:val="left" w:pos="709"/>
        </w:tabs>
        <w:ind w:left="426" w:hanging="76"/>
        <w:jc w:val="both"/>
        <w:rPr>
          <w:rFonts w:ascii="Myriad Pro" w:hAnsi="Myriad Pro"/>
          <w:b/>
          <w:sz w:val="20"/>
          <w:szCs w:val="20"/>
          <w:u w:val="single"/>
        </w:rPr>
      </w:pPr>
    </w:p>
    <w:p w14:paraId="07D13A85" w14:textId="56E53F1F" w:rsidR="00114698" w:rsidRPr="00E743DE" w:rsidRDefault="00114698" w:rsidP="002A153E">
      <w:pPr>
        <w:pStyle w:val="Nagwek2"/>
        <w:tabs>
          <w:tab w:val="left" w:pos="709"/>
        </w:tabs>
        <w:ind w:left="426" w:hanging="76"/>
        <w:jc w:val="both"/>
        <w:rPr>
          <w:rFonts w:ascii="Myriad Pro" w:hAnsi="Myriad Pro"/>
          <w:b/>
          <w:sz w:val="20"/>
          <w:szCs w:val="20"/>
          <w:u w:val="single"/>
        </w:rPr>
      </w:pPr>
      <w:bookmarkStart w:id="27" w:name="_Toc191555422"/>
      <w:r w:rsidRPr="00E743DE">
        <w:rPr>
          <w:rFonts w:ascii="Myriad Pro" w:hAnsi="Myriad Pro"/>
          <w:b/>
          <w:sz w:val="20"/>
          <w:szCs w:val="20"/>
          <w:u w:val="single"/>
        </w:rPr>
        <w:t>Komponenty związane z kluczowymi zasadami i politykami wspólnotowymi</w:t>
      </w:r>
      <w:bookmarkEnd w:id="27"/>
    </w:p>
    <w:p w14:paraId="37FEF3D9" w14:textId="77777777" w:rsidR="00603DF8" w:rsidRDefault="00603DF8" w:rsidP="002A153E">
      <w:pPr>
        <w:spacing w:before="120" w:after="120" w:line="271" w:lineRule="auto"/>
        <w:jc w:val="both"/>
        <w:rPr>
          <w:rFonts w:ascii="Myriad Pro" w:hAnsi="Myriad Pro" w:cs="Arial"/>
          <w:sz w:val="20"/>
          <w:szCs w:val="20"/>
        </w:rPr>
      </w:pPr>
    </w:p>
    <w:p w14:paraId="00BEAE07" w14:textId="031AD8E1" w:rsidR="00114698" w:rsidRPr="00DE1F41" w:rsidRDefault="0011469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Każdy projekt wybrany do dofinansowania w ramach FEPZ 2021-2027 musi być zgodny z kluczowymi zasadami </w:t>
      </w:r>
      <w:r w:rsidR="00842BC6">
        <w:rPr>
          <w:rFonts w:ascii="Myriad Pro" w:hAnsi="Myriad Pro" w:cs="Arial"/>
          <w:sz w:val="20"/>
          <w:szCs w:val="20"/>
        </w:rPr>
        <w:br/>
      </w:r>
      <w:r w:rsidRPr="00DE1F41">
        <w:rPr>
          <w:rFonts w:ascii="Myriad Pro" w:hAnsi="Myriad Pro" w:cs="Arial"/>
          <w:sz w:val="20"/>
          <w:szCs w:val="20"/>
        </w:rPr>
        <w:t>i politykami wspólnotowymi</w:t>
      </w:r>
      <w:r w:rsidR="00C2118B">
        <w:rPr>
          <w:rFonts w:ascii="Myriad Pro" w:hAnsi="Myriad Pro" w:cs="Arial"/>
          <w:sz w:val="20"/>
          <w:szCs w:val="20"/>
        </w:rPr>
        <w:t xml:space="preserve"> (politykami horyzontalnymi)</w:t>
      </w:r>
      <w:r w:rsidRPr="00DE1F41">
        <w:rPr>
          <w:rFonts w:ascii="Myriad Pro" w:hAnsi="Myriad Pro" w:cs="Arial"/>
          <w:sz w:val="20"/>
          <w:szCs w:val="20"/>
        </w:rPr>
        <w:t xml:space="preserve">. Wśród nich wyróżniamy zgodność z:  </w:t>
      </w:r>
    </w:p>
    <w:p w14:paraId="2E26EE61" w14:textId="77777777"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eastAsia="MyriadPro-Regular" w:hAnsi="Myriad Pro" w:cs="Arial"/>
          <w:sz w:val="20"/>
          <w:szCs w:val="20"/>
        </w:rPr>
        <w:t xml:space="preserve">zasadą równości kobiet i mężczyzn; </w:t>
      </w:r>
    </w:p>
    <w:p w14:paraId="2693BCAF" w14:textId="65CA30BE"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eastAsia="MyriadPro-Regular" w:hAnsi="Myriad Pro" w:cs="Arial"/>
          <w:sz w:val="20"/>
          <w:szCs w:val="20"/>
        </w:rPr>
        <w:t xml:space="preserve">zasadą równości szans i niedyskryminacji, w tym dostępności dla osób z niepełnosprawnościami; </w:t>
      </w:r>
    </w:p>
    <w:p w14:paraId="0CBA4275" w14:textId="77777777"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eastAsia="MyriadPro-Regular" w:hAnsi="Myriad Pro" w:cs="Arial"/>
          <w:sz w:val="20"/>
          <w:szCs w:val="20"/>
        </w:rPr>
        <w:t>Konwencją o Prawach Osób Niepełnosprawnych;</w:t>
      </w:r>
    </w:p>
    <w:p w14:paraId="6094392A" w14:textId="77777777" w:rsidR="00114698" w:rsidRPr="00DE1F41" w:rsidRDefault="00114698" w:rsidP="002A153E">
      <w:pPr>
        <w:pStyle w:val="Akapitzlist"/>
        <w:numPr>
          <w:ilvl w:val="0"/>
          <w:numId w:val="8"/>
        </w:numPr>
        <w:spacing w:before="120" w:after="120" w:line="271" w:lineRule="auto"/>
        <w:contextualSpacing w:val="0"/>
        <w:jc w:val="both"/>
        <w:rPr>
          <w:rFonts w:ascii="Myriad Pro" w:hAnsi="Myriad Pro" w:cs="Arial"/>
          <w:iCs/>
          <w:sz w:val="20"/>
          <w:szCs w:val="20"/>
        </w:rPr>
      </w:pPr>
      <w:r w:rsidRPr="00DE1F41">
        <w:rPr>
          <w:rFonts w:ascii="Myriad Pro" w:hAnsi="Myriad Pro" w:cs="Arial"/>
          <w:iCs/>
          <w:sz w:val="20"/>
          <w:szCs w:val="20"/>
        </w:rPr>
        <w:t xml:space="preserve">Kartą Praw Podstawowych Unii Europejskiej;  </w:t>
      </w:r>
    </w:p>
    <w:p w14:paraId="3161DA5C" w14:textId="77777777" w:rsidR="00114698" w:rsidRPr="00DE1F41" w:rsidRDefault="00114698" w:rsidP="002A153E">
      <w:pPr>
        <w:pStyle w:val="Akapitzlist"/>
        <w:numPr>
          <w:ilvl w:val="0"/>
          <w:numId w:val="8"/>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zasadą zrównoważonego rozwoju;</w:t>
      </w:r>
    </w:p>
    <w:p w14:paraId="1202D258" w14:textId="18BCDFCA"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hAnsi="Myriad Pro" w:cs="Arial"/>
          <w:sz w:val="20"/>
          <w:szCs w:val="20"/>
        </w:rPr>
        <w:t>zasadą „nie czyń poważnych szkód” (DSNH).</w:t>
      </w:r>
    </w:p>
    <w:p w14:paraId="7D085216" w14:textId="47E4B38A" w:rsidR="000446EA" w:rsidRPr="00DE1F41" w:rsidRDefault="00114698" w:rsidP="002A153E">
      <w:pPr>
        <w:autoSpaceDE w:val="0"/>
        <w:autoSpaceDN w:val="0"/>
        <w:adjustRightInd w:val="0"/>
        <w:spacing w:after="0" w:line="240" w:lineRule="auto"/>
        <w:jc w:val="both"/>
        <w:rPr>
          <w:rFonts w:ascii="Myriad Pro" w:hAnsi="Myriad Pro"/>
          <w:sz w:val="20"/>
          <w:szCs w:val="20"/>
        </w:rPr>
      </w:pPr>
      <w:r w:rsidRPr="006A04D2">
        <w:rPr>
          <w:rFonts w:ascii="Myriad Pro" w:eastAsia="MyriadPro-Regular" w:hAnsi="Myriad Pro" w:cs="Arial"/>
          <w:b/>
          <w:sz w:val="20"/>
          <w:szCs w:val="20"/>
        </w:rPr>
        <w:t xml:space="preserve">Powinieneś opisać, w jaki sposób w projekcie zostaną spełnione warunki wynikające z powyższych zasad w dwóch aspektach - </w:t>
      </w:r>
      <w:r w:rsidR="00471764" w:rsidRPr="006A04D2">
        <w:rPr>
          <w:rFonts w:ascii="Myriad Pro" w:hAnsi="Myriad Pro"/>
          <w:b/>
          <w:sz w:val="20"/>
          <w:szCs w:val="20"/>
        </w:rPr>
        <w:t>w odniesieniu do LGD, jak i do realizowanych grantów</w:t>
      </w:r>
      <w:r w:rsidR="00471764" w:rsidRPr="00DE1F41">
        <w:rPr>
          <w:rFonts w:ascii="Myriad Pro" w:hAnsi="Myriad Pro"/>
          <w:sz w:val="20"/>
          <w:szCs w:val="20"/>
        </w:rPr>
        <w:t xml:space="preserve">. </w:t>
      </w:r>
      <w:r w:rsidRPr="00DE1F41">
        <w:rPr>
          <w:rFonts w:ascii="Myriad Pro" w:hAnsi="Myriad Pro"/>
          <w:sz w:val="20"/>
          <w:szCs w:val="20"/>
        </w:rPr>
        <w:t>Powinieneś opracowa</w:t>
      </w:r>
      <w:r w:rsidR="00DD446F" w:rsidRPr="00DE1F41">
        <w:rPr>
          <w:rFonts w:ascii="Myriad Pro" w:hAnsi="Myriad Pro"/>
          <w:sz w:val="20"/>
          <w:szCs w:val="20"/>
        </w:rPr>
        <w:t>ć</w:t>
      </w:r>
      <w:r w:rsidRPr="00DE1F41">
        <w:rPr>
          <w:rFonts w:ascii="Myriad Pro" w:hAnsi="Myriad Pro"/>
          <w:sz w:val="20"/>
          <w:szCs w:val="20"/>
        </w:rPr>
        <w:t xml:space="preserve"> taki</w:t>
      </w:r>
      <w:r w:rsidR="00DD446F" w:rsidRPr="00DE1F41">
        <w:rPr>
          <w:rFonts w:ascii="Myriad Pro" w:hAnsi="Myriad Pro"/>
          <w:sz w:val="20"/>
          <w:szCs w:val="20"/>
        </w:rPr>
        <w:t>e</w:t>
      </w:r>
      <w:r w:rsidRPr="00DE1F41">
        <w:rPr>
          <w:rFonts w:ascii="Myriad Pro" w:hAnsi="Myriad Pro"/>
          <w:sz w:val="20"/>
          <w:szCs w:val="20"/>
        </w:rPr>
        <w:t xml:space="preserve"> </w:t>
      </w:r>
      <w:r w:rsidR="00207650" w:rsidRPr="00DE1F41">
        <w:rPr>
          <w:rFonts w:ascii="Myriad Pro" w:hAnsi="Myriad Pro"/>
          <w:sz w:val="20"/>
          <w:szCs w:val="20"/>
        </w:rPr>
        <w:t xml:space="preserve">warunki i </w:t>
      </w:r>
      <w:r w:rsidRPr="00DE1F41">
        <w:rPr>
          <w:rFonts w:ascii="Myriad Pro" w:hAnsi="Myriad Pro"/>
          <w:sz w:val="20"/>
          <w:szCs w:val="20"/>
        </w:rPr>
        <w:t>kryteri</w:t>
      </w:r>
      <w:r w:rsidR="00DD446F" w:rsidRPr="00DE1F41">
        <w:rPr>
          <w:rFonts w:ascii="Myriad Pro" w:hAnsi="Myriad Pro"/>
          <w:sz w:val="20"/>
          <w:szCs w:val="20"/>
        </w:rPr>
        <w:t>a</w:t>
      </w:r>
      <w:r w:rsidRPr="00DE1F41">
        <w:rPr>
          <w:rFonts w:ascii="Myriad Pro" w:hAnsi="Myriad Pro"/>
          <w:sz w:val="20"/>
          <w:szCs w:val="20"/>
        </w:rPr>
        <w:t xml:space="preserve"> wyboru </w:t>
      </w:r>
      <w:proofErr w:type="spellStart"/>
      <w:r w:rsidRPr="00DE1F41">
        <w:rPr>
          <w:rFonts w:ascii="Myriad Pro" w:hAnsi="Myriad Pro"/>
          <w:sz w:val="20"/>
          <w:szCs w:val="20"/>
        </w:rPr>
        <w:t>grantobiorców</w:t>
      </w:r>
      <w:proofErr w:type="spellEnd"/>
      <w:r w:rsidRPr="00DE1F41">
        <w:rPr>
          <w:rFonts w:ascii="Myriad Pro" w:hAnsi="Myriad Pro"/>
          <w:sz w:val="20"/>
          <w:szCs w:val="20"/>
        </w:rPr>
        <w:t>, które za</w:t>
      </w:r>
      <w:r w:rsidR="00DD446F" w:rsidRPr="00DE1F41">
        <w:rPr>
          <w:rFonts w:ascii="Myriad Pro" w:hAnsi="Myriad Pro"/>
          <w:sz w:val="20"/>
          <w:szCs w:val="20"/>
        </w:rPr>
        <w:t>pewnią</w:t>
      </w:r>
      <w:r w:rsidRPr="00DE1F41">
        <w:rPr>
          <w:rFonts w:ascii="Myriad Pro" w:hAnsi="Myriad Pro"/>
          <w:sz w:val="20"/>
          <w:szCs w:val="20"/>
        </w:rPr>
        <w:t xml:space="preserve"> wybór podmiotów przestrzegających ww. zasad. Pamiętaj również o tym, </w:t>
      </w:r>
      <w:r w:rsidR="006A04D2">
        <w:rPr>
          <w:rFonts w:ascii="Myriad Pro" w:hAnsi="Myriad Pro"/>
          <w:sz w:val="20"/>
          <w:szCs w:val="20"/>
        </w:rPr>
        <w:br/>
      </w:r>
      <w:r w:rsidRPr="00DE1F41">
        <w:rPr>
          <w:rFonts w:ascii="Myriad Pro" w:hAnsi="Myriad Pro"/>
          <w:sz w:val="20"/>
          <w:szCs w:val="20"/>
        </w:rPr>
        <w:t xml:space="preserve">że </w:t>
      </w:r>
      <w:r w:rsidR="00DD446F" w:rsidRPr="00DE1F41">
        <w:rPr>
          <w:rFonts w:ascii="Myriad Pro" w:hAnsi="Myriad Pro"/>
          <w:sz w:val="20"/>
          <w:szCs w:val="20"/>
        </w:rPr>
        <w:t xml:space="preserve">prawidłowa realizacja tych zasad musi być zagwarantowana na każdym etapie i w każdym procesie </w:t>
      </w:r>
      <w:r w:rsidR="006A04D2">
        <w:rPr>
          <w:rFonts w:ascii="Myriad Pro" w:hAnsi="Myriad Pro"/>
          <w:sz w:val="20"/>
          <w:szCs w:val="20"/>
        </w:rPr>
        <w:t>w ramach P</w:t>
      </w:r>
      <w:r w:rsidR="00DD446F" w:rsidRPr="00DE1F41">
        <w:rPr>
          <w:rFonts w:ascii="Myriad Pro" w:hAnsi="Myriad Pro"/>
          <w:sz w:val="20"/>
          <w:szCs w:val="20"/>
        </w:rPr>
        <w:t>rojektu. Dlatego też potwierdź, że</w:t>
      </w:r>
      <w:r w:rsidR="00774DC0" w:rsidRPr="00DE1F41">
        <w:rPr>
          <w:rFonts w:ascii="Myriad Pro" w:hAnsi="Myriad Pro"/>
          <w:sz w:val="20"/>
          <w:szCs w:val="20"/>
        </w:rPr>
        <w:t xml:space="preserve"> będziesz</w:t>
      </w:r>
      <w:r w:rsidR="00DD446F" w:rsidRPr="00DE1F41">
        <w:rPr>
          <w:rFonts w:ascii="Myriad Pro" w:hAnsi="Myriad Pro"/>
          <w:sz w:val="20"/>
          <w:szCs w:val="20"/>
        </w:rPr>
        <w:t xml:space="preserve"> weryfikować przestrzeganie zasad</w:t>
      </w:r>
      <w:r w:rsidR="00774DC0" w:rsidRPr="00DE1F41">
        <w:rPr>
          <w:rFonts w:ascii="Myriad Pro" w:hAnsi="Myriad Pro"/>
          <w:sz w:val="20"/>
          <w:szCs w:val="20"/>
        </w:rPr>
        <w:t xml:space="preserve"> przez </w:t>
      </w:r>
      <w:proofErr w:type="spellStart"/>
      <w:r w:rsidR="00774DC0" w:rsidRPr="00DE1F41">
        <w:rPr>
          <w:rFonts w:ascii="Myriad Pro" w:hAnsi="Myriad Pro"/>
          <w:sz w:val="20"/>
          <w:szCs w:val="20"/>
        </w:rPr>
        <w:t>grantobiorców</w:t>
      </w:r>
      <w:proofErr w:type="spellEnd"/>
      <w:r w:rsidR="00774DC0" w:rsidRPr="00DE1F41">
        <w:rPr>
          <w:rFonts w:ascii="Myriad Pro" w:hAnsi="Myriad Pro"/>
          <w:sz w:val="20"/>
          <w:szCs w:val="20"/>
        </w:rPr>
        <w:t xml:space="preserve"> poprzez</w:t>
      </w:r>
      <w:r w:rsidR="0048562C" w:rsidRPr="00DE1F41">
        <w:rPr>
          <w:rFonts w:ascii="Myriad Pro" w:hAnsi="Myriad Pro"/>
          <w:sz w:val="20"/>
          <w:szCs w:val="20"/>
        </w:rPr>
        <w:t xml:space="preserve"> zapisy umowy </w:t>
      </w:r>
      <w:r w:rsidR="006A04D2">
        <w:rPr>
          <w:rFonts w:ascii="Myriad Pro" w:hAnsi="Myriad Pro"/>
          <w:sz w:val="20"/>
          <w:szCs w:val="20"/>
        </w:rPr>
        <w:br/>
      </w:r>
      <w:r w:rsidR="0048562C" w:rsidRPr="00DE1F41">
        <w:rPr>
          <w:rFonts w:ascii="Myriad Pro" w:hAnsi="Myriad Pro"/>
          <w:sz w:val="20"/>
          <w:szCs w:val="20"/>
        </w:rPr>
        <w:t>o powierzenie grantu oraz</w:t>
      </w:r>
      <w:r w:rsidR="00774DC0" w:rsidRPr="00DE1F41">
        <w:rPr>
          <w:rFonts w:ascii="Myriad Pro" w:hAnsi="Myriad Pro"/>
          <w:sz w:val="20"/>
          <w:szCs w:val="20"/>
        </w:rPr>
        <w:t xml:space="preserve"> odpowiednio przygotowane i wdrożone</w:t>
      </w:r>
      <w:r w:rsidR="000446EA" w:rsidRPr="00DE1F41">
        <w:rPr>
          <w:rFonts w:ascii="Myriad Pro" w:hAnsi="Myriad Pro"/>
          <w:sz w:val="20"/>
          <w:szCs w:val="20"/>
        </w:rPr>
        <w:t xml:space="preserve"> przez LGD</w:t>
      </w:r>
      <w:r w:rsidR="00774DC0" w:rsidRPr="00DE1F41">
        <w:rPr>
          <w:rFonts w:ascii="Myriad Pro" w:hAnsi="Myriad Pro"/>
          <w:sz w:val="20"/>
          <w:szCs w:val="20"/>
        </w:rPr>
        <w:t xml:space="preserve"> mechanizmy monitorowania i kontroli.</w:t>
      </w:r>
      <w:r w:rsidR="00207650" w:rsidRPr="00DE1F41">
        <w:rPr>
          <w:rFonts w:ascii="Myriad Pro" w:hAnsi="Myriad Pro"/>
          <w:sz w:val="20"/>
          <w:szCs w:val="20"/>
        </w:rPr>
        <w:t xml:space="preserve"> </w:t>
      </w:r>
    </w:p>
    <w:p w14:paraId="7BDECD05" w14:textId="77777777" w:rsidR="0048562C" w:rsidRPr="00DE1F41" w:rsidRDefault="0048562C" w:rsidP="002A153E">
      <w:pPr>
        <w:autoSpaceDE w:val="0"/>
        <w:autoSpaceDN w:val="0"/>
        <w:adjustRightInd w:val="0"/>
        <w:spacing w:after="0" w:line="240" w:lineRule="auto"/>
        <w:jc w:val="both"/>
        <w:rPr>
          <w:rFonts w:ascii="Myriad Pro" w:hAnsi="Myriad Pro"/>
          <w:sz w:val="20"/>
          <w:szCs w:val="20"/>
        </w:rPr>
      </w:pPr>
    </w:p>
    <w:p w14:paraId="69443E03" w14:textId="44514672" w:rsidR="00471764" w:rsidRPr="00DE1F41" w:rsidRDefault="00DD446F" w:rsidP="002A153E">
      <w:pPr>
        <w:autoSpaceDE w:val="0"/>
        <w:autoSpaceDN w:val="0"/>
        <w:adjustRightInd w:val="0"/>
        <w:spacing w:after="0" w:line="240" w:lineRule="auto"/>
        <w:jc w:val="both"/>
        <w:rPr>
          <w:rFonts w:ascii="Myriad Pro" w:hAnsi="Myriad Pro" w:cs="ArialMT"/>
          <w:sz w:val="20"/>
          <w:szCs w:val="20"/>
        </w:rPr>
      </w:pPr>
      <w:r w:rsidRPr="00DE1F41">
        <w:rPr>
          <w:rFonts w:ascii="Myriad Pro" w:hAnsi="Myriad Pro"/>
          <w:sz w:val="20"/>
          <w:szCs w:val="20"/>
        </w:rPr>
        <w:t xml:space="preserve"> </w:t>
      </w:r>
    </w:p>
    <w:p w14:paraId="70EF2A4C" w14:textId="2B5DC7A3" w:rsidR="00B14C98" w:rsidRPr="00DE1F41" w:rsidRDefault="00D11E26" w:rsidP="002A153E">
      <w:pPr>
        <w:pStyle w:val="Nagwek2"/>
        <w:numPr>
          <w:ilvl w:val="0"/>
          <w:numId w:val="22"/>
        </w:numPr>
        <w:tabs>
          <w:tab w:val="left" w:pos="709"/>
        </w:tabs>
        <w:ind w:left="426" w:hanging="76"/>
        <w:jc w:val="both"/>
        <w:rPr>
          <w:rFonts w:ascii="Myriad Pro" w:eastAsia="MyriadPro-Regular" w:hAnsi="Myriad Pro"/>
          <w:b/>
          <w:sz w:val="20"/>
          <w:szCs w:val="20"/>
        </w:rPr>
      </w:pPr>
      <w:bookmarkStart w:id="28" w:name="_Toc191555423"/>
      <w:r w:rsidRPr="00DE1F41">
        <w:rPr>
          <w:rFonts w:ascii="Myriad Pro" w:hAnsi="Myriad Pro"/>
          <w:b/>
          <w:sz w:val="20"/>
          <w:szCs w:val="20"/>
        </w:rPr>
        <w:t>Komponen</w:t>
      </w:r>
      <w:bookmarkStart w:id="29" w:name="_GoBack"/>
      <w:bookmarkEnd w:id="29"/>
      <w:r w:rsidRPr="00DE1F41">
        <w:rPr>
          <w:rFonts w:ascii="Myriad Pro" w:hAnsi="Myriad Pro"/>
          <w:b/>
          <w:sz w:val="20"/>
          <w:szCs w:val="20"/>
        </w:rPr>
        <w:t>t</w:t>
      </w:r>
      <w:r w:rsidRPr="00DE1F41">
        <w:rPr>
          <w:rFonts w:ascii="Myriad Pro" w:eastAsia="MyriadPro-Regular" w:hAnsi="Myriad Pro"/>
          <w:b/>
          <w:sz w:val="20"/>
          <w:szCs w:val="20"/>
        </w:rPr>
        <w:t xml:space="preserve"> - Zgodność z zasadą równości kobiet i mężczyzn:</w:t>
      </w:r>
      <w:bookmarkEnd w:id="28"/>
    </w:p>
    <w:p w14:paraId="47C087B7" w14:textId="77777777" w:rsidR="00B14C98" w:rsidRPr="00DE1F41" w:rsidRDefault="00B14C98" w:rsidP="002A153E">
      <w:pPr>
        <w:jc w:val="both"/>
        <w:rPr>
          <w:rFonts w:ascii="Myriad Pro" w:hAnsi="Myriad Pro"/>
          <w:sz w:val="20"/>
          <w:szCs w:val="20"/>
        </w:rPr>
      </w:pPr>
    </w:p>
    <w:p w14:paraId="2E0916EE" w14:textId="5F3EFAD0" w:rsidR="00D11E26" w:rsidRPr="00DE1F41" w:rsidRDefault="00D11E26" w:rsidP="002A153E">
      <w:pPr>
        <w:jc w:val="both"/>
        <w:rPr>
          <w:rFonts w:ascii="Myriad Pro" w:eastAsia="MyriadPro-Regular" w:hAnsi="Myriad Pro" w:cs="Arial"/>
          <w:b/>
          <w:sz w:val="20"/>
          <w:szCs w:val="20"/>
        </w:rPr>
      </w:pPr>
      <w:r w:rsidRPr="00DE1F41">
        <w:rPr>
          <w:rFonts w:ascii="Myriad Pro" w:hAnsi="Myriad Pro" w:cs="Arial"/>
          <w:sz w:val="20"/>
          <w:szCs w:val="20"/>
        </w:rPr>
        <w:t xml:space="preserve">pole zawierające maksymalnie 4000 znaków.  Spełnienie kryterium będzie oceniane w oparciu o standard minimum stanowiącym Załącznik nr 1 do </w:t>
      </w:r>
      <w:r w:rsidRPr="00DE1F41">
        <w:rPr>
          <w:rFonts w:ascii="Myriad Pro" w:hAnsi="Myriad Pro" w:cs="Arial"/>
          <w:i/>
          <w:sz w:val="20"/>
          <w:szCs w:val="20"/>
        </w:rPr>
        <w:t>Wytycznych dotyczących realizacji zasad równościowych w ramach funduszy unijnych na lata 2021-2027</w:t>
      </w:r>
      <w:r w:rsidRPr="00DE1F41">
        <w:rPr>
          <w:rFonts w:ascii="Myriad Pro" w:hAnsi="Myriad Pro" w:cs="Arial"/>
          <w:sz w:val="20"/>
          <w:szCs w:val="20"/>
        </w:rPr>
        <w:t>.</w:t>
      </w:r>
    </w:p>
    <w:p w14:paraId="2DC161B5" w14:textId="35BD8815"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Kryterium uznaje się za spełnione jeśli projekt jest zgodny z zasadą równości kobiet i mężczyzn na podstawie standardu minimum –</w:t>
      </w:r>
      <w:r w:rsidR="00ED42EB">
        <w:rPr>
          <w:rFonts w:ascii="Myriad Pro" w:hAnsi="Myriad Pro" w:cs="Arial"/>
          <w:sz w:val="20"/>
          <w:szCs w:val="20"/>
        </w:rPr>
        <w:t xml:space="preserve"> </w:t>
      </w:r>
      <w:r w:rsidRPr="00DE1F41">
        <w:rPr>
          <w:rFonts w:ascii="Myriad Pro" w:hAnsi="Myriad Pro" w:cs="Arial"/>
          <w:sz w:val="20"/>
          <w:szCs w:val="20"/>
        </w:rPr>
        <w:t>wymagane jest uzyskanie 3 punktów.</w:t>
      </w:r>
    </w:p>
    <w:p w14:paraId="6ECE2DE6" w14:textId="431A6752"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tej części wniosku opisz, w jaki sposób w projekcie zostanie spełniony standard minimum. W pierwszej kolejności </w:t>
      </w:r>
      <w:r w:rsidR="00ED42EB">
        <w:rPr>
          <w:rFonts w:ascii="Myriad Pro" w:hAnsi="Myriad Pro" w:cs="Arial"/>
          <w:sz w:val="20"/>
          <w:szCs w:val="20"/>
        </w:rPr>
        <w:br/>
      </w:r>
      <w:r w:rsidRPr="00DE1F41">
        <w:rPr>
          <w:rFonts w:ascii="Myriad Pro" w:hAnsi="Myriad Pro" w:cs="Arial"/>
          <w:sz w:val="20"/>
          <w:szCs w:val="20"/>
        </w:rPr>
        <w:t>w opisie musisz odnosić się do następującego kryterium:</w:t>
      </w:r>
    </w:p>
    <w:p w14:paraId="76C3C5E4" w14:textId="77777777" w:rsidR="00D11E26" w:rsidRPr="00DE1F41" w:rsidRDefault="00D11E26" w:rsidP="002A153E">
      <w:pPr>
        <w:pStyle w:val="Akapitzlist"/>
        <w:numPr>
          <w:ilvl w:val="0"/>
          <w:numId w:val="6"/>
        </w:numPr>
        <w:spacing w:before="120" w:after="120" w:line="271" w:lineRule="auto"/>
        <w:contextualSpacing w:val="0"/>
        <w:jc w:val="both"/>
        <w:rPr>
          <w:rFonts w:ascii="Myriad Pro" w:hAnsi="Myriad Pro" w:cs="Arial"/>
          <w:sz w:val="20"/>
          <w:szCs w:val="20"/>
        </w:rPr>
      </w:pPr>
      <w:r w:rsidRPr="00DE1F41">
        <w:rPr>
          <w:rFonts w:ascii="Myriad Pro" w:hAnsi="Myriad Pro" w:cs="Arial"/>
          <w:i/>
          <w:sz w:val="20"/>
          <w:szCs w:val="20"/>
        </w:rPr>
        <w:t>We wniosku o dofinansowanie projektu zawarte zostały informacje, które potwierdzają istnienie (albo brak istniejących) barier równościowych w obszarze tematycznym interwencji i/lub zasięgu oddziaływania projektu</w:t>
      </w:r>
      <w:r w:rsidRPr="00DE1F41">
        <w:rPr>
          <w:rFonts w:ascii="Myriad Pro" w:hAnsi="Myriad Pro" w:cs="Arial"/>
          <w:sz w:val="20"/>
          <w:szCs w:val="20"/>
        </w:rPr>
        <w:t>;</w:t>
      </w:r>
    </w:p>
    <w:p w14:paraId="4F8BA70D" w14:textId="028FA23A" w:rsidR="00D11E26" w:rsidRPr="00DE1F41" w:rsidRDefault="00D11E26"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DE1F41">
        <w:rPr>
          <w:rFonts w:ascii="Myriad Pro" w:hAnsi="Myriad Pro" w:cs="Arial"/>
          <w:sz w:val="20"/>
          <w:szCs w:val="20"/>
        </w:rPr>
        <w:t xml:space="preserve">W celu pozytywnej oceny tego kryterium musisz pamiętać aby jasno zdefiniować czy bariery zostały przez ciebie zidentyfikowane czy nie. Wskaż jakie dokładnie to są bariery. W celu ich potwierdzenia/ lub potwierdzenia ich braku należy przedstawić odpowiednie informacje – tj. musisz użyć danych ilościowych i/ lub jakościowych w obszarze tematycznym interwencji/i/lub zasięgu oddziaływania projektu. Niewystarczającym jest zadeklarowanie zrobienia analizy pod tym </w:t>
      </w:r>
      <w:r w:rsidRPr="00DE1F41">
        <w:rPr>
          <w:rFonts w:ascii="Myriad Pro" w:hAnsi="Myriad Pro" w:cs="Arial"/>
          <w:sz w:val="20"/>
          <w:szCs w:val="20"/>
        </w:rPr>
        <w:lastRenderedPageBreak/>
        <w:t xml:space="preserve">kątem i przedstawienia jednego wniosku. </w:t>
      </w:r>
      <w:r w:rsidRPr="00DE1F41">
        <w:rPr>
          <w:rFonts w:ascii="Myriad Pro" w:eastAsia="Calibri" w:hAnsi="Myriad Pro" w:cs="Arial"/>
          <w:sz w:val="20"/>
          <w:szCs w:val="20"/>
          <w:lang w:eastAsia="pl-PL"/>
        </w:rPr>
        <w:t xml:space="preserve">Musisz więc przedstawić dane dotyczące problemu, który chcesz rozwiązać/ załagodzić poprzez realizację projektu uwzględniając sytuację kobiet i mężczyzn. </w:t>
      </w:r>
      <w:r w:rsidRPr="00DE1F41">
        <w:rPr>
          <w:rFonts w:ascii="Myriad Pro" w:hAnsi="Myriad Pro" w:cs="Arial"/>
          <w:sz w:val="20"/>
          <w:szCs w:val="20"/>
        </w:rPr>
        <w:t>Poprzez obszar tematyczny interwencji należy rozumieć obszary objęte wsparciem w ramach programu, na przykład zatrudnienie, integrację społeczną, edukację, adaptacyjność. Natomiast zasięg oddziaływania projektu odnosi się do przestrzeni, której on dotyczy</w:t>
      </w:r>
      <w:r w:rsidR="006A04D2">
        <w:rPr>
          <w:rFonts w:ascii="Myriad Pro" w:hAnsi="Myriad Pro" w:cs="Arial"/>
          <w:sz w:val="20"/>
          <w:szCs w:val="20"/>
        </w:rPr>
        <w:t xml:space="preserve"> (</w:t>
      </w:r>
      <w:r w:rsidR="00BE3BAB" w:rsidRPr="00DE1F41">
        <w:rPr>
          <w:rFonts w:ascii="Myriad Pro" w:hAnsi="Myriad Pro" w:cs="Arial"/>
          <w:sz w:val="20"/>
          <w:szCs w:val="20"/>
        </w:rPr>
        <w:t>obszar objęt</w:t>
      </w:r>
      <w:r w:rsidR="00BA679A">
        <w:rPr>
          <w:rFonts w:ascii="Myriad Pro" w:hAnsi="Myriad Pro" w:cs="Arial"/>
          <w:sz w:val="20"/>
          <w:szCs w:val="20"/>
        </w:rPr>
        <w:t>y</w:t>
      </w:r>
      <w:r w:rsidR="00BE3BAB" w:rsidRPr="00DE1F41">
        <w:rPr>
          <w:rFonts w:ascii="Myriad Pro" w:hAnsi="Myriad Pro" w:cs="Arial"/>
          <w:sz w:val="20"/>
          <w:szCs w:val="20"/>
        </w:rPr>
        <w:t xml:space="preserve"> daną LSR</w:t>
      </w:r>
      <w:r w:rsidR="006A04D2">
        <w:rPr>
          <w:rFonts w:ascii="Myriad Pro" w:hAnsi="Myriad Pro" w:cs="Arial"/>
          <w:sz w:val="20"/>
          <w:szCs w:val="20"/>
        </w:rPr>
        <w:t>)</w:t>
      </w:r>
      <w:r w:rsidR="00BE3BAB" w:rsidRPr="00DE1F41">
        <w:rPr>
          <w:rFonts w:ascii="Myriad Pro" w:hAnsi="Myriad Pro" w:cs="Arial"/>
          <w:sz w:val="20"/>
          <w:szCs w:val="20"/>
        </w:rPr>
        <w:t>.</w:t>
      </w:r>
    </w:p>
    <w:p w14:paraId="3B9474DD" w14:textId="77777777"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zależności od wyniku diagnozy względem występowania barier równościowych dalszy opis powinien pozwolić na pozytywną ocenę jednego z dwóch kryteriów:</w:t>
      </w:r>
    </w:p>
    <w:p w14:paraId="495425A4" w14:textId="0E6F9F92" w:rsidR="00D11E26" w:rsidRPr="00DE1F41" w:rsidRDefault="00D11E26" w:rsidP="002A153E">
      <w:pPr>
        <w:pStyle w:val="Akapitzlist"/>
        <w:numPr>
          <w:ilvl w:val="0"/>
          <w:numId w:val="6"/>
        </w:numPr>
        <w:spacing w:before="120" w:after="120" w:line="271" w:lineRule="auto"/>
        <w:contextualSpacing w:val="0"/>
        <w:jc w:val="both"/>
        <w:rPr>
          <w:rFonts w:ascii="Myriad Pro" w:hAnsi="Myriad Pro" w:cs="Arial"/>
          <w:i/>
          <w:sz w:val="20"/>
          <w:szCs w:val="20"/>
        </w:rPr>
      </w:pPr>
      <w:r w:rsidRPr="00DE1F41">
        <w:rPr>
          <w:rFonts w:ascii="Myriad Pro" w:hAnsi="Myriad Pro" w:cs="Arial"/>
          <w:i/>
          <w:sz w:val="20"/>
          <w:szCs w:val="20"/>
        </w:rPr>
        <w:t xml:space="preserve">Wniosek o dofinansowanie projektu zawiera działania odpowiadające na zidentyfikowane bariery równościowe </w:t>
      </w:r>
      <w:r w:rsidR="00465AC5">
        <w:rPr>
          <w:rFonts w:ascii="Myriad Pro" w:hAnsi="Myriad Pro" w:cs="Arial"/>
          <w:i/>
          <w:sz w:val="20"/>
          <w:szCs w:val="20"/>
        </w:rPr>
        <w:br/>
      </w:r>
      <w:r w:rsidRPr="00DE1F41">
        <w:rPr>
          <w:rFonts w:ascii="Myriad Pro" w:hAnsi="Myriad Pro" w:cs="Arial"/>
          <w:i/>
          <w:sz w:val="20"/>
          <w:szCs w:val="20"/>
        </w:rPr>
        <w:t xml:space="preserve">w obszarze tematycznym interwencji i/lub zasięgu oddziaływania projektu </w:t>
      </w:r>
      <w:r w:rsidRPr="00DE1F41">
        <w:rPr>
          <w:rFonts w:ascii="Myriad Pro" w:hAnsi="Myriad Pro" w:cs="Arial"/>
          <w:sz w:val="20"/>
          <w:szCs w:val="20"/>
        </w:rPr>
        <w:t>lub</w:t>
      </w:r>
    </w:p>
    <w:p w14:paraId="3C34D8DF" w14:textId="77777777" w:rsidR="00D11E26" w:rsidRPr="00DE1F41" w:rsidRDefault="00D11E26" w:rsidP="002A153E">
      <w:pPr>
        <w:pStyle w:val="Akapitzlist"/>
        <w:numPr>
          <w:ilvl w:val="0"/>
          <w:numId w:val="6"/>
        </w:numPr>
        <w:spacing w:before="120" w:after="120" w:line="271" w:lineRule="auto"/>
        <w:contextualSpacing w:val="0"/>
        <w:jc w:val="both"/>
        <w:rPr>
          <w:rFonts w:ascii="Myriad Pro" w:hAnsi="Myriad Pro" w:cs="Arial"/>
          <w:i/>
          <w:sz w:val="20"/>
          <w:szCs w:val="20"/>
        </w:rPr>
      </w:pPr>
      <w:r w:rsidRPr="00DE1F41">
        <w:rPr>
          <w:rFonts w:ascii="Myriad Pro" w:hAnsi="Myriad Pro" w:cs="Arial"/>
          <w:i/>
          <w:sz w:val="20"/>
          <w:szCs w:val="20"/>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5270CA1D" w14:textId="78CBC7D2"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Nie ma możliwości uzyskania dwóch pozytywnych ocen w ramach ww. kryteriów. </w:t>
      </w:r>
      <w:r w:rsidR="00465AC5">
        <w:rPr>
          <w:rFonts w:ascii="Myriad Pro" w:hAnsi="Myriad Pro" w:cs="Arial"/>
          <w:sz w:val="20"/>
          <w:szCs w:val="20"/>
        </w:rPr>
        <w:t>P</w:t>
      </w:r>
      <w:r w:rsidRPr="00DE1F41">
        <w:rPr>
          <w:rFonts w:ascii="Myriad Pro" w:hAnsi="Myriad Pro" w:cs="Arial"/>
          <w:sz w:val="20"/>
          <w:szCs w:val="20"/>
        </w:rPr>
        <w:t xml:space="preserve">rojekt może spełniać albo kryterium nr 2 albo kryterium nr 3. W tym celu musisz opisać jakiego rodzaju działania zostaną zrealizowane w projekcie na rzecz osłabiania lub niwelowania zdiagnozowanych barier równościowych lub w przypadku braku barier równościowych przewidzieć działania zmierzające do przestrzegania zasady równości kobiet i mężczyzn, tak aby na żadnym etapie realizacji projektu te bariery się nie pojawiły. </w:t>
      </w:r>
    </w:p>
    <w:p w14:paraId="4C0691FA" w14:textId="5AFA9EB6"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Tak uszczegółowiony opis gwarantuje</w:t>
      </w:r>
      <w:r w:rsidRPr="00DE1F41">
        <w:rPr>
          <w:rFonts w:ascii="Myriad Pro" w:eastAsia="MyriadPro-Regular" w:hAnsi="Myriad Pro" w:cs="Arial"/>
          <w:sz w:val="20"/>
          <w:szCs w:val="20"/>
        </w:rPr>
        <w:t xml:space="preserve">, że projekt został przygotowany i będzie realizowany na każdym etapie zgodnie </w:t>
      </w:r>
      <w:r w:rsidR="00842BC6">
        <w:rPr>
          <w:rFonts w:ascii="Myriad Pro" w:eastAsia="MyriadPro-Regular" w:hAnsi="Myriad Pro" w:cs="Arial"/>
          <w:sz w:val="20"/>
          <w:szCs w:val="20"/>
        </w:rPr>
        <w:br/>
      </w:r>
      <w:r w:rsidRPr="00DE1F41">
        <w:rPr>
          <w:rFonts w:ascii="Myriad Pro" w:eastAsia="MyriadPro-Regular" w:hAnsi="Myriad Pro" w:cs="Arial"/>
          <w:sz w:val="20"/>
          <w:szCs w:val="20"/>
        </w:rPr>
        <w:t>z</w:t>
      </w:r>
      <w:r w:rsidRPr="00DE1F41">
        <w:rPr>
          <w:rFonts w:ascii="Myriad Pro" w:hAnsi="Myriad Pro" w:cs="Arial"/>
          <w:sz w:val="20"/>
          <w:szCs w:val="20"/>
        </w:rPr>
        <w:t xml:space="preserve"> zasadą równości kobiet i mężczyzn. </w:t>
      </w:r>
    </w:p>
    <w:p w14:paraId="7A4C4A82" w14:textId="20F21E17"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Ocena standardu</w:t>
      </w:r>
      <w:r w:rsidR="006A04D2">
        <w:rPr>
          <w:rFonts w:ascii="Myriad Pro" w:hAnsi="Myriad Pro" w:cs="Arial"/>
          <w:sz w:val="20"/>
          <w:szCs w:val="20"/>
        </w:rPr>
        <w:t xml:space="preserve"> minimum</w:t>
      </w:r>
      <w:r w:rsidRPr="00DE1F41">
        <w:rPr>
          <w:rFonts w:ascii="Myriad Pro" w:hAnsi="Myriad Pro" w:cs="Arial"/>
          <w:sz w:val="20"/>
          <w:szCs w:val="20"/>
        </w:rPr>
        <w:t xml:space="preserve"> w zakresie kryterium:</w:t>
      </w:r>
    </w:p>
    <w:p w14:paraId="537424D9" w14:textId="76B1A5A8" w:rsidR="00D11E26" w:rsidRPr="00DE1F41" w:rsidRDefault="00D11E26" w:rsidP="002A153E">
      <w:pPr>
        <w:pStyle w:val="Akapitzlist"/>
        <w:numPr>
          <w:ilvl w:val="0"/>
          <w:numId w:val="6"/>
        </w:numPr>
        <w:spacing w:before="120" w:after="120" w:line="271" w:lineRule="auto"/>
        <w:jc w:val="both"/>
        <w:rPr>
          <w:rFonts w:ascii="Myriad Pro" w:hAnsi="Myriad Pro" w:cs="Arial"/>
          <w:sz w:val="20"/>
          <w:szCs w:val="20"/>
        </w:rPr>
      </w:pPr>
      <w:r w:rsidRPr="00DE1F41">
        <w:rPr>
          <w:rFonts w:ascii="Myriad Pro" w:hAnsi="Myriad Pro" w:cs="Arial"/>
          <w:i/>
          <w:sz w:val="20"/>
          <w:szCs w:val="20"/>
        </w:rPr>
        <w:t>Wskaźniki realizacji projektu zostały podane w podziale na płeć</w:t>
      </w:r>
      <w:r w:rsidR="00667D5C">
        <w:rPr>
          <w:rFonts w:ascii="Myriad Pro" w:hAnsi="Myriad Pro" w:cs="Arial"/>
          <w:sz w:val="20"/>
          <w:szCs w:val="20"/>
        </w:rPr>
        <w:t xml:space="preserve"> – </w:t>
      </w:r>
      <w:r w:rsidRPr="00DE1F41">
        <w:rPr>
          <w:rFonts w:ascii="Myriad Pro" w:hAnsi="Myriad Pro" w:cs="Arial"/>
          <w:sz w:val="20"/>
          <w:szCs w:val="20"/>
        </w:rPr>
        <w:t xml:space="preserve">odbywa się na podstawie danych zawartych </w:t>
      </w:r>
      <w:r w:rsidR="00842BC6">
        <w:rPr>
          <w:rFonts w:ascii="Myriad Pro" w:hAnsi="Myriad Pro" w:cs="Arial"/>
          <w:sz w:val="20"/>
          <w:szCs w:val="20"/>
        </w:rPr>
        <w:br/>
      </w:r>
      <w:r w:rsidRPr="00DE1F41">
        <w:rPr>
          <w:rFonts w:ascii="Myriad Pro" w:hAnsi="Myriad Pro" w:cs="Arial"/>
          <w:sz w:val="20"/>
          <w:szCs w:val="20"/>
        </w:rPr>
        <w:t xml:space="preserve">w sekcji </w:t>
      </w:r>
      <w:r w:rsidRPr="00DE1F41">
        <w:rPr>
          <w:rFonts w:ascii="Myriad Pro" w:hAnsi="Myriad Pro" w:cs="Arial"/>
          <w:b/>
          <w:sz w:val="20"/>
          <w:szCs w:val="20"/>
        </w:rPr>
        <w:t>Wskaźniki</w:t>
      </w:r>
      <w:r w:rsidRPr="00DE1F41">
        <w:rPr>
          <w:rFonts w:ascii="Myriad Pro" w:hAnsi="Myriad Pro" w:cs="Arial"/>
          <w:sz w:val="20"/>
          <w:szCs w:val="20"/>
        </w:rPr>
        <w:t xml:space="preserve">,  </w:t>
      </w:r>
    </w:p>
    <w:p w14:paraId="784E7AC8" w14:textId="77777777"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zakresie kryterium </w:t>
      </w:r>
    </w:p>
    <w:p w14:paraId="2D5CAFC0" w14:textId="225159CE" w:rsidR="00D11E26" w:rsidRPr="00DE1F41" w:rsidRDefault="00D11E26" w:rsidP="002A153E">
      <w:pPr>
        <w:pStyle w:val="Akapitzlist"/>
        <w:numPr>
          <w:ilvl w:val="0"/>
          <w:numId w:val="6"/>
        </w:numPr>
        <w:spacing w:before="120" w:after="120" w:line="271" w:lineRule="auto"/>
        <w:jc w:val="both"/>
        <w:rPr>
          <w:rFonts w:ascii="Myriad Pro" w:hAnsi="Myriad Pro" w:cs="Arial"/>
          <w:sz w:val="20"/>
          <w:szCs w:val="20"/>
        </w:rPr>
      </w:pPr>
      <w:r w:rsidRPr="00DE1F41">
        <w:rPr>
          <w:rFonts w:ascii="Myriad Pro" w:hAnsi="Myriad Pro" w:cs="Arial"/>
          <w:i/>
          <w:sz w:val="20"/>
          <w:szCs w:val="20"/>
        </w:rPr>
        <w:t>We wniosku o dofinansowanie projektu wskazano, jakie działania zostaną podjęte w celu zapewnienia równościowego zarządzania projektem</w:t>
      </w:r>
      <w:r w:rsidR="00B14C98" w:rsidRPr="00DE1F41">
        <w:rPr>
          <w:rFonts w:ascii="Myriad Pro" w:hAnsi="Myriad Pro" w:cs="Arial"/>
          <w:sz w:val="20"/>
          <w:szCs w:val="20"/>
        </w:rPr>
        <w:t xml:space="preserve"> </w:t>
      </w:r>
      <w:r w:rsidR="00667D5C">
        <w:rPr>
          <w:rFonts w:ascii="Myriad Pro" w:hAnsi="Myriad Pro" w:cs="Arial"/>
          <w:sz w:val="20"/>
          <w:szCs w:val="20"/>
        </w:rPr>
        <w:t xml:space="preserve">– </w:t>
      </w:r>
      <w:r w:rsidRPr="00DE1F41">
        <w:rPr>
          <w:rFonts w:ascii="Myriad Pro" w:hAnsi="Myriad Pro" w:cs="Arial"/>
          <w:sz w:val="20"/>
          <w:szCs w:val="20"/>
        </w:rPr>
        <w:t xml:space="preserve">odbywa się na podstawie informacji wskazanych w opisie sposobu zarządzania w projekcie w sekcji </w:t>
      </w:r>
      <w:r w:rsidRPr="00DE1F41">
        <w:rPr>
          <w:rFonts w:ascii="Myriad Pro" w:hAnsi="Myriad Pro" w:cs="Arial"/>
          <w:b/>
          <w:sz w:val="20"/>
          <w:szCs w:val="20"/>
        </w:rPr>
        <w:t>Potencjał</w:t>
      </w:r>
      <w:r w:rsidR="00045EC3" w:rsidRPr="00DE1F41">
        <w:rPr>
          <w:rFonts w:ascii="Myriad Pro" w:hAnsi="Myriad Pro" w:cs="Arial"/>
          <w:b/>
          <w:sz w:val="20"/>
          <w:szCs w:val="20"/>
        </w:rPr>
        <w:t xml:space="preserve"> kadrowy</w:t>
      </w:r>
      <w:r w:rsidRPr="00DE1F41">
        <w:rPr>
          <w:rFonts w:ascii="Myriad Pro" w:hAnsi="Myriad Pro" w:cs="Arial"/>
          <w:b/>
          <w:sz w:val="20"/>
          <w:szCs w:val="20"/>
        </w:rPr>
        <w:t xml:space="preserve"> do realizacji projektu</w:t>
      </w:r>
      <w:r w:rsidR="00045EC3" w:rsidRPr="00DE1F41">
        <w:rPr>
          <w:rFonts w:ascii="Myriad Pro" w:hAnsi="Myriad Pro" w:cs="Arial"/>
          <w:b/>
          <w:sz w:val="20"/>
          <w:szCs w:val="20"/>
        </w:rPr>
        <w:t xml:space="preserve"> </w:t>
      </w:r>
      <w:r w:rsidR="00045EC3" w:rsidRPr="00DE1F41">
        <w:rPr>
          <w:rFonts w:ascii="Myriad Pro" w:hAnsi="Myriad Pro" w:cs="Arial"/>
          <w:sz w:val="20"/>
          <w:szCs w:val="20"/>
        </w:rPr>
        <w:t>bądź/i na podstawie informacji podanych w tym polu.</w:t>
      </w:r>
    </w:p>
    <w:p w14:paraId="4B18CF56" w14:textId="5F8A0AFF" w:rsidR="006818D8" w:rsidRPr="00DE1F41" w:rsidRDefault="006818D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Przykłady równościowego zarzadzania projektem przez LGD:</w:t>
      </w:r>
    </w:p>
    <w:p w14:paraId="0A66AEF6" w14:textId="585FBE2D" w:rsidR="006818D8"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olor w:val="000000" w:themeColor="text1"/>
          <w:sz w:val="20"/>
          <w:szCs w:val="20"/>
        </w:rPr>
        <w:t>w</w:t>
      </w:r>
      <w:r w:rsidR="006818D8" w:rsidRPr="00DE1F41">
        <w:rPr>
          <w:rFonts w:ascii="Myriad Pro" w:hAnsi="Myriad Pro"/>
          <w:color w:val="000000" w:themeColor="text1"/>
          <w:sz w:val="20"/>
          <w:szCs w:val="20"/>
        </w:rPr>
        <w:t xml:space="preserve"> procesie podejmowania decyzji udział biorą przedstawiciele obydw</w:t>
      </w:r>
      <w:r w:rsidR="006A04D2">
        <w:rPr>
          <w:rFonts w:ascii="Myriad Pro" w:hAnsi="Myriad Pro"/>
          <w:color w:val="000000" w:themeColor="text1"/>
          <w:sz w:val="20"/>
          <w:szCs w:val="20"/>
        </w:rPr>
        <w:t>u</w:t>
      </w:r>
      <w:r w:rsidR="006818D8" w:rsidRPr="00DE1F41">
        <w:rPr>
          <w:rFonts w:ascii="Myriad Pro" w:hAnsi="Myriad Pro"/>
          <w:color w:val="000000" w:themeColor="text1"/>
          <w:sz w:val="20"/>
          <w:szCs w:val="20"/>
        </w:rPr>
        <w:t xml:space="preserve"> płci;</w:t>
      </w:r>
    </w:p>
    <w:p w14:paraId="63BF7631" w14:textId="424A0E35" w:rsidR="006818D8"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r</w:t>
      </w:r>
      <w:r w:rsidR="006818D8" w:rsidRPr="00DE1F41">
        <w:rPr>
          <w:rFonts w:ascii="Myriad Pro" w:hAnsi="Myriad Pro" w:cs="Arial"/>
          <w:sz w:val="20"/>
          <w:szCs w:val="20"/>
        </w:rPr>
        <w:t>ekrutacja nowych pracowników na podstawie ich kompetencji, umiejętności i doświadczenia;</w:t>
      </w:r>
    </w:p>
    <w:p w14:paraId="23E262DC" w14:textId="33E1B461" w:rsidR="006818D8"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z</w:t>
      </w:r>
      <w:r w:rsidR="006818D8" w:rsidRPr="00DE1F41">
        <w:rPr>
          <w:rFonts w:ascii="Myriad Pro" w:hAnsi="Myriad Pro" w:cstheme="minorHAnsi"/>
          <w:color w:val="000000" w:themeColor="text1"/>
          <w:sz w:val="20"/>
          <w:szCs w:val="20"/>
        </w:rPr>
        <w:t>astosowanie elastycznych form pracy mających na celu pogodzenie życia zawodowego i prywatnego;</w:t>
      </w:r>
    </w:p>
    <w:p w14:paraId="2DB9E67B" w14:textId="25EF05CF" w:rsidR="006818D8" w:rsidRPr="00DE1F41" w:rsidRDefault="006818D8"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podczas działań informacyjno-promocyjnych opracowanie materiałów nie zawierających słownictwa/obrazów nacechowanych stereotypowo ze względu na płeć</w:t>
      </w:r>
      <w:r w:rsidR="006A04D2">
        <w:rPr>
          <w:rFonts w:ascii="Myriad Pro" w:hAnsi="Myriad Pro" w:cstheme="minorHAnsi"/>
          <w:color w:val="000000" w:themeColor="text1"/>
          <w:sz w:val="20"/>
          <w:szCs w:val="20"/>
        </w:rPr>
        <w:t>;</w:t>
      </w:r>
    </w:p>
    <w:p w14:paraId="2FF16EE0" w14:textId="2F343D9A"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szkolenia dla pracowników LGD, członków organów decyzyjnych z przedmiotowego zakresu</w:t>
      </w:r>
      <w:r w:rsidR="006A04D2">
        <w:rPr>
          <w:rFonts w:ascii="Myriad Pro" w:hAnsi="Myriad Pro" w:cs="Arial"/>
          <w:sz w:val="20"/>
          <w:szCs w:val="20"/>
        </w:rPr>
        <w:t>.</w:t>
      </w:r>
    </w:p>
    <w:p w14:paraId="1B81FFFC" w14:textId="30B9F2E3" w:rsidR="00045EC3" w:rsidRDefault="004E38D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Punktowe kryteria oceny standardu minimum nie obwiązują projektów, które należą do </w:t>
      </w:r>
      <w:r w:rsidRPr="00DE1F41">
        <w:rPr>
          <w:rFonts w:ascii="Myriad Pro" w:hAnsi="Myriad Pro" w:cs="Arial"/>
          <w:b/>
          <w:sz w:val="20"/>
          <w:szCs w:val="20"/>
        </w:rPr>
        <w:t>wyjątków</w:t>
      </w:r>
      <w:r w:rsidR="000935FB" w:rsidRPr="00DE1F41">
        <w:rPr>
          <w:rFonts w:ascii="Myriad Pro" w:hAnsi="Myriad Pro" w:cs="Arial"/>
          <w:b/>
          <w:sz w:val="20"/>
          <w:szCs w:val="20"/>
        </w:rPr>
        <w:t xml:space="preserve"> (</w:t>
      </w:r>
      <w:r w:rsidR="000935FB" w:rsidRPr="00DE1F41">
        <w:rPr>
          <w:rFonts w:ascii="Myriad Pro" w:hAnsi="Myriad Pro" w:cs="Arial"/>
          <w:sz w:val="20"/>
          <w:szCs w:val="20"/>
        </w:rPr>
        <w:t xml:space="preserve">szczegółowy opis </w:t>
      </w:r>
      <w:r w:rsidR="005B0B8A" w:rsidRPr="00DE1F41">
        <w:rPr>
          <w:rFonts w:ascii="Myriad Pro" w:hAnsi="Myriad Pro" w:cs="Arial"/>
          <w:sz w:val="20"/>
          <w:szCs w:val="20"/>
        </w:rPr>
        <w:t xml:space="preserve">tej kwestii </w:t>
      </w:r>
      <w:r w:rsidR="00654EFD" w:rsidRPr="00DE1F41">
        <w:rPr>
          <w:rFonts w:ascii="Myriad Pro" w:hAnsi="Myriad Pro" w:cs="Arial"/>
          <w:sz w:val="20"/>
          <w:szCs w:val="20"/>
        </w:rPr>
        <w:t xml:space="preserve">został ujęty </w:t>
      </w:r>
      <w:r w:rsidR="000935FB" w:rsidRPr="00DE1F41">
        <w:rPr>
          <w:rFonts w:ascii="Myriad Pro" w:hAnsi="Myriad Pro" w:cs="Arial"/>
          <w:sz w:val="20"/>
          <w:szCs w:val="20"/>
        </w:rPr>
        <w:t>w</w:t>
      </w:r>
      <w:r w:rsidR="000935FB" w:rsidRPr="00DE1F41">
        <w:rPr>
          <w:rFonts w:ascii="Myriad Pro" w:hAnsi="Myriad Pro" w:cs="Arial"/>
          <w:b/>
          <w:sz w:val="20"/>
          <w:szCs w:val="20"/>
        </w:rPr>
        <w:t xml:space="preserve"> </w:t>
      </w:r>
      <w:r w:rsidR="000935FB" w:rsidRPr="00DE1F41">
        <w:rPr>
          <w:rFonts w:ascii="Myriad Pro" w:hAnsi="Myriad Pro" w:cs="Arial"/>
          <w:sz w:val="20"/>
          <w:szCs w:val="20"/>
        </w:rPr>
        <w:t>załączniku nr 1 Wytycznej dotyczącej realizacji zasad równościowych w ramach funduszy unijnych na lata 2021-2027)</w:t>
      </w:r>
      <w:r w:rsidRPr="00DE1F41">
        <w:rPr>
          <w:rFonts w:ascii="Myriad Pro" w:hAnsi="Myriad Pro" w:cs="Arial"/>
          <w:sz w:val="20"/>
          <w:szCs w:val="20"/>
        </w:rPr>
        <w:t xml:space="preserve">.  Decyzja o zakwalifikowaniu danego projektu do wyjątku należy do ION oceniającej wniosek </w:t>
      </w:r>
      <w:r w:rsidR="00842BC6">
        <w:rPr>
          <w:rFonts w:ascii="Myriad Pro" w:hAnsi="Myriad Pro" w:cs="Arial"/>
          <w:sz w:val="20"/>
          <w:szCs w:val="20"/>
        </w:rPr>
        <w:br/>
      </w:r>
      <w:r w:rsidRPr="00DE1F41">
        <w:rPr>
          <w:rFonts w:ascii="Myriad Pro" w:hAnsi="Myriad Pro" w:cs="Arial"/>
          <w:sz w:val="20"/>
          <w:szCs w:val="20"/>
        </w:rPr>
        <w:t xml:space="preserve">o dofinansowanie projektu. Oznacza to, że musisz dobrze uzasadnić czy Twój projekt wpisuje się w jeden z dwóch zdefiniowanych wyjątków. W przypadku gdy tak jest w tej części wniosku nadal wpisujesz:  „projekt jest zgodny z zasadą równości kobiet i mężczyzn i stanowi wyjątek od tej zasady, ponieważ […uzasadnienie…]”. </w:t>
      </w:r>
    </w:p>
    <w:p w14:paraId="68A7BB90" w14:textId="77777777" w:rsidR="00603DF8" w:rsidRPr="00DE1F41" w:rsidRDefault="00603DF8" w:rsidP="002A153E">
      <w:pPr>
        <w:spacing w:before="120" w:after="120" w:line="271" w:lineRule="auto"/>
        <w:jc w:val="both"/>
        <w:rPr>
          <w:rFonts w:ascii="Myriad Pro" w:hAnsi="Myriad Pro" w:cs="Arial"/>
          <w:sz w:val="20"/>
          <w:szCs w:val="20"/>
        </w:rPr>
      </w:pPr>
    </w:p>
    <w:p w14:paraId="34E36820" w14:textId="05D37FFF" w:rsidR="000B51E0" w:rsidRDefault="000B51E0" w:rsidP="002A153E">
      <w:pPr>
        <w:pStyle w:val="Nagwek2"/>
        <w:numPr>
          <w:ilvl w:val="0"/>
          <w:numId w:val="22"/>
        </w:numPr>
        <w:tabs>
          <w:tab w:val="left" w:pos="709"/>
        </w:tabs>
        <w:ind w:left="426" w:hanging="76"/>
        <w:jc w:val="both"/>
        <w:rPr>
          <w:rFonts w:ascii="Myriad Pro" w:hAnsi="Myriad Pro"/>
          <w:b/>
          <w:sz w:val="20"/>
          <w:szCs w:val="20"/>
        </w:rPr>
      </w:pPr>
      <w:bookmarkStart w:id="30" w:name="_Toc191555424"/>
      <w:r w:rsidRPr="00DE1F41">
        <w:rPr>
          <w:rFonts w:ascii="Myriad Pro" w:hAnsi="Myriad Pro"/>
          <w:b/>
          <w:sz w:val="20"/>
          <w:szCs w:val="20"/>
        </w:rPr>
        <w:t>Komponent</w:t>
      </w:r>
      <w:r w:rsidRPr="00DE1F41">
        <w:rPr>
          <w:rFonts w:ascii="Myriad Pro" w:eastAsia="MyriadPro-Regular" w:hAnsi="Myriad Pro"/>
          <w:b/>
          <w:sz w:val="20"/>
          <w:szCs w:val="20"/>
        </w:rPr>
        <w:t xml:space="preserve"> - Zgodność z zasadą równości szans i niedyskryminacji, w tym dostępności dla osób </w:t>
      </w:r>
      <w:r w:rsidR="00842BC6">
        <w:rPr>
          <w:rFonts w:ascii="Myriad Pro" w:eastAsia="MyriadPro-Regular" w:hAnsi="Myriad Pro"/>
          <w:b/>
          <w:sz w:val="20"/>
          <w:szCs w:val="20"/>
        </w:rPr>
        <w:br/>
      </w:r>
      <w:r w:rsidRPr="00DE1F41">
        <w:rPr>
          <w:rFonts w:ascii="Myriad Pro" w:eastAsia="MyriadPro-Regular" w:hAnsi="Myriad Pro"/>
          <w:b/>
          <w:sz w:val="20"/>
          <w:szCs w:val="20"/>
        </w:rPr>
        <w:t>z niepełnosprawnościami oraz zgodność z Konwencją o Prawach Osób Niepełnosprawnych</w:t>
      </w:r>
      <w:bookmarkEnd w:id="30"/>
      <w:r w:rsidRPr="00DE1F41">
        <w:rPr>
          <w:rFonts w:ascii="Myriad Pro" w:eastAsia="MyriadPro-Regular" w:hAnsi="Myriad Pro"/>
          <w:b/>
          <w:sz w:val="20"/>
          <w:szCs w:val="20"/>
        </w:rPr>
        <w:t xml:space="preserve"> </w:t>
      </w:r>
      <w:r w:rsidRPr="00DE1F41">
        <w:rPr>
          <w:rFonts w:ascii="Myriad Pro" w:hAnsi="Myriad Pro"/>
          <w:b/>
          <w:sz w:val="20"/>
          <w:szCs w:val="20"/>
        </w:rPr>
        <w:t xml:space="preserve"> </w:t>
      </w:r>
    </w:p>
    <w:p w14:paraId="1DE216B5" w14:textId="77777777" w:rsidR="00603DF8" w:rsidRPr="00603DF8" w:rsidRDefault="00603DF8" w:rsidP="00603DF8"/>
    <w:p w14:paraId="7ED1CB94" w14:textId="105E18DD" w:rsidR="000B51E0" w:rsidRPr="00DE1F41" w:rsidRDefault="000B51E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Pole zawierające maksymalnie 4000 znaków</w:t>
      </w:r>
      <w:r w:rsidRPr="00DE1F41">
        <w:rPr>
          <w:rFonts w:ascii="Myriad Pro" w:eastAsia="MyriadPro-Regular" w:hAnsi="Myriad Pro" w:cs="Arial"/>
          <w:sz w:val="20"/>
          <w:szCs w:val="20"/>
        </w:rPr>
        <w:t xml:space="preserve">. Musisz jednoznacznie wskazać </w:t>
      </w:r>
      <w:r w:rsidRPr="00DE1F41">
        <w:rPr>
          <w:rFonts w:ascii="Myriad Pro" w:hAnsi="Myriad Pro" w:cs="Arial"/>
          <w:sz w:val="20"/>
          <w:szCs w:val="20"/>
        </w:rPr>
        <w:t>w jaki sposób projekt realizuje założenia zasady dostępności dla osób z</w:t>
      </w:r>
      <w:r w:rsidRPr="00DE1F41">
        <w:rPr>
          <w:rFonts w:ascii="Myriad Pro" w:hAnsi="Myriad Pro"/>
          <w:sz w:val="20"/>
          <w:szCs w:val="20"/>
        </w:rPr>
        <w:t xml:space="preserve"> </w:t>
      </w:r>
      <w:r w:rsidRPr="00DE1F41">
        <w:rPr>
          <w:rFonts w:ascii="Myriad Pro" w:hAnsi="Myriad Pro" w:cs="Arial"/>
          <w:sz w:val="20"/>
          <w:szCs w:val="20"/>
        </w:rPr>
        <w:t xml:space="preserve">niepełnosprawnościami i ma pozytywny wpływ w tym obszarze lub wskazać że projekt </w:t>
      </w:r>
      <w:r w:rsidR="00D15326">
        <w:rPr>
          <w:rFonts w:ascii="Myriad Pro" w:hAnsi="Myriad Pro" w:cs="Arial"/>
          <w:sz w:val="20"/>
          <w:szCs w:val="20"/>
        </w:rPr>
        <w:br/>
      </w:r>
      <w:r w:rsidRPr="00DE1F41">
        <w:rPr>
          <w:rFonts w:ascii="Myriad Pro" w:hAnsi="Myriad Pro" w:cs="Arial"/>
          <w:sz w:val="20"/>
          <w:szCs w:val="20"/>
        </w:rPr>
        <w:t xml:space="preserve">w tym aspekcie jest neutralny wskazując odpowiednie uzasadnienie (tj. uzasadnienie, dlaczego produkt projektu nie będzie spełniał zasady dostępności). </w:t>
      </w:r>
      <w:r w:rsidRPr="00DE1F41">
        <w:rPr>
          <w:rFonts w:ascii="Myriad Pro" w:eastAsia="MyriadPro-Regular" w:hAnsi="Myriad Pro" w:cs="Arial"/>
          <w:sz w:val="20"/>
          <w:szCs w:val="20"/>
        </w:rPr>
        <w:t xml:space="preserve">W przypadku projektu, którego produkty/usługi nie mają bezpośrednich </w:t>
      </w:r>
      <w:r w:rsidRPr="00DE1F41">
        <w:rPr>
          <w:rFonts w:ascii="Myriad Pro" w:eastAsia="MyriadPro-Regular" w:hAnsi="Myriad Pro" w:cs="Arial"/>
          <w:sz w:val="20"/>
          <w:szCs w:val="20"/>
        </w:rPr>
        <w:lastRenderedPageBreak/>
        <w:t>użytkowników dopuszczalne jest uznanie, że mają one charakter neutralny wobec zasady równości szans i niedyskryminacji</w:t>
      </w:r>
      <w:r w:rsidRPr="00DE1F41">
        <w:rPr>
          <w:rFonts w:ascii="Myriad Pro" w:hAnsi="Myriad Pro" w:cs="Arial"/>
          <w:sz w:val="20"/>
          <w:szCs w:val="20"/>
        </w:rPr>
        <w:t>.</w:t>
      </w:r>
    </w:p>
    <w:p w14:paraId="517BEAF2" w14:textId="04EC87D1" w:rsidR="000B51E0" w:rsidRPr="00DE1F41" w:rsidRDefault="000B51E0" w:rsidP="002A153E">
      <w:pPr>
        <w:spacing w:before="120" w:after="120" w:line="271" w:lineRule="auto"/>
        <w:jc w:val="both"/>
        <w:rPr>
          <w:rFonts w:ascii="Myriad Pro" w:eastAsia="MyriadPro-Regular" w:hAnsi="Myriad Pro" w:cs="Arial"/>
          <w:sz w:val="20"/>
          <w:szCs w:val="20"/>
        </w:rPr>
      </w:pPr>
      <w:r w:rsidRPr="00DE1F41">
        <w:rPr>
          <w:rFonts w:ascii="Myriad Pro" w:hAnsi="Myriad Pro" w:cs="Arial"/>
          <w:sz w:val="20"/>
          <w:szCs w:val="20"/>
        </w:rPr>
        <w:t>Zarówno pozytywny wpływ jak i neutralny nie możesz opisać jednozadaniowo – poprzez samą deklarację. Pamiętaj żeby odwołać się do aspektów zarówno rekrutacji</w:t>
      </w:r>
      <w:r w:rsidR="00716C64">
        <w:rPr>
          <w:rFonts w:ascii="Myriad Pro" w:hAnsi="Myriad Pro" w:cs="Arial"/>
          <w:sz w:val="20"/>
          <w:szCs w:val="20"/>
        </w:rPr>
        <w:t xml:space="preserve"> w ramach projektu</w:t>
      </w:r>
      <w:r w:rsidRPr="00DE1F41">
        <w:rPr>
          <w:rFonts w:ascii="Myriad Pro" w:hAnsi="Myriad Pro" w:cs="Arial"/>
          <w:sz w:val="20"/>
          <w:szCs w:val="20"/>
        </w:rPr>
        <w:t xml:space="preserve">, dostępu jego oraz dostępu jego usług/ działań 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DE1F41">
        <w:rPr>
          <w:rFonts w:ascii="Myriad Pro" w:hAnsi="Myriad Pro" w:cs="Arial"/>
          <w:b/>
          <w:sz w:val="20"/>
          <w:szCs w:val="20"/>
        </w:rPr>
        <w:t>Grupa docelowa).</w:t>
      </w:r>
    </w:p>
    <w:p w14:paraId="19F11B43" w14:textId="2BC0D4E4" w:rsidR="000B51E0" w:rsidRPr="00DE1F41" w:rsidRDefault="000B51E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Opis musi gwarantować, że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 a wszystkie produkty projektu będą dostępne dla osób </w:t>
      </w:r>
      <w:r w:rsidR="00842BC6">
        <w:rPr>
          <w:rFonts w:ascii="Myriad Pro" w:hAnsi="Myriad Pro" w:cs="Arial"/>
          <w:sz w:val="20"/>
          <w:szCs w:val="20"/>
        </w:rPr>
        <w:br/>
      </w:r>
      <w:r w:rsidRPr="00DE1F41">
        <w:rPr>
          <w:rFonts w:ascii="Myriad Pro" w:hAnsi="Myriad Pro" w:cs="Arial"/>
          <w:sz w:val="20"/>
          <w:szCs w:val="20"/>
        </w:rPr>
        <w:t xml:space="preserve">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 </w:t>
      </w:r>
    </w:p>
    <w:p w14:paraId="48F79E35" w14:textId="1FB3EE72" w:rsidR="000B51E0" w:rsidRPr="00DE1F41" w:rsidRDefault="000B51E0" w:rsidP="002A153E">
      <w:pPr>
        <w:spacing w:before="120" w:after="120" w:line="271" w:lineRule="auto"/>
        <w:jc w:val="both"/>
        <w:rPr>
          <w:rFonts w:ascii="Myriad Pro" w:eastAsia="MyriadPro-Regular" w:hAnsi="Myriad Pro" w:cs="Arial"/>
          <w:sz w:val="20"/>
          <w:szCs w:val="20"/>
        </w:rPr>
      </w:pPr>
      <w:r w:rsidRPr="00DE1F41">
        <w:rPr>
          <w:rFonts w:ascii="Myriad Pro" w:hAnsi="Myriad Pro" w:cs="Arial"/>
          <w:sz w:val="20"/>
          <w:szCs w:val="20"/>
        </w:rPr>
        <w:t xml:space="preserve">Przykłady zapewnienia </w:t>
      </w:r>
      <w:r w:rsidRPr="00DE1F41">
        <w:rPr>
          <w:rFonts w:ascii="Myriad Pro" w:eastAsia="MyriadPro-Regular" w:hAnsi="Myriad Pro" w:cs="Arial"/>
          <w:sz w:val="20"/>
          <w:szCs w:val="20"/>
        </w:rPr>
        <w:t xml:space="preserve">zgodności </w:t>
      </w:r>
      <w:r w:rsidR="005374CB" w:rsidRPr="00DE1F41">
        <w:rPr>
          <w:rFonts w:ascii="Myriad Pro" w:eastAsia="MyriadPro-Regular" w:hAnsi="Myriad Pro" w:cs="Arial"/>
          <w:sz w:val="20"/>
          <w:szCs w:val="20"/>
        </w:rPr>
        <w:t xml:space="preserve">projektu </w:t>
      </w:r>
      <w:r w:rsidRPr="00DE1F41">
        <w:rPr>
          <w:rFonts w:ascii="Myriad Pro" w:eastAsia="MyriadPro-Regular" w:hAnsi="Myriad Pro" w:cs="Arial"/>
          <w:sz w:val="20"/>
          <w:szCs w:val="20"/>
        </w:rPr>
        <w:t xml:space="preserve">z zasadą równości szans i niedyskryminacji, w tym dostępności dla osób </w:t>
      </w:r>
      <w:r w:rsidR="00842BC6">
        <w:rPr>
          <w:rFonts w:ascii="Myriad Pro" w:eastAsia="MyriadPro-Regular" w:hAnsi="Myriad Pro" w:cs="Arial"/>
          <w:sz w:val="20"/>
          <w:szCs w:val="20"/>
        </w:rPr>
        <w:br/>
      </w:r>
      <w:r w:rsidRPr="00DE1F41">
        <w:rPr>
          <w:rFonts w:ascii="Myriad Pro" w:eastAsia="MyriadPro-Regular" w:hAnsi="Myriad Pro" w:cs="Arial"/>
          <w:sz w:val="20"/>
          <w:szCs w:val="20"/>
        </w:rPr>
        <w:t>z niepełnosprawnościami oraz zgodność z Konwencją o Prawach Osób Niepełnosprawnych przez LGD:</w:t>
      </w:r>
    </w:p>
    <w:p w14:paraId="03B37507" w14:textId="54CF470E" w:rsidR="004779CC" w:rsidRPr="004779CC" w:rsidRDefault="004779CC" w:rsidP="002A153E">
      <w:pPr>
        <w:pStyle w:val="Akapitzlist"/>
        <w:numPr>
          <w:ilvl w:val="0"/>
          <w:numId w:val="23"/>
        </w:numPr>
        <w:spacing w:before="120" w:after="120" w:line="271" w:lineRule="auto"/>
        <w:jc w:val="both"/>
        <w:rPr>
          <w:rFonts w:ascii="Myriad Pro" w:hAnsi="Myriad Pro" w:cs="Arial"/>
          <w:sz w:val="20"/>
          <w:szCs w:val="20"/>
        </w:rPr>
      </w:pPr>
      <w:r>
        <w:rPr>
          <w:rFonts w:ascii="Myriad Pro" w:hAnsi="Myriad Pro" w:cs="Arial"/>
          <w:sz w:val="20"/>
          <w:szCs w:val="20"/>
        </w:rPr>
        <w:t xml:space="preserve">wszystkie dokumenty LGD są opracowane z poszanowaniem KPON a w ich treści nie ma zapisów niezgodnych </w:t>
      </w:r>
      <w:r w:rsidR="00842BC6">
        <w:rPr>
          <w:rFonts w:ascii="Myriad Pro" w:hAnsi="Myriad Pro" w:cs="Arial"/>
          <w:sz w:val="20"/>
          <w:szCs w:val="20"/>
        </w:rPr>
        <w:br/>
      </w:r>
      <w:r>
        <w:rPr>
          <w:rFonts w:ascii="Myriad Pro" w:hAnsi="Myriad Pro" w:cs="Arial"/>
          <w:sz w:val="20"/>
          <w:szCs w:val="20"/>
        </w:rPr>
        <w:t>z KPON;</w:t>
      </w:r>
    </w:p>
    <w:p w14:paraId="0D35D25E" w14:textId="62DE42BF"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rekrutacja nowych pracowników na podstawie ich kompetencji, umiejętności i doświadczenia;</w:t>
      </w:r>
    </w:p>
    <w:p w14:paraId="64D416D8" w14:textId="00751408" w:rsidR="00DA38CF" w:rsidRPr="004779CC"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 xml:space="preserve">zastosowanie </w:t>
      </w:r>
      <w:r w:rsidR="00654EFD" w:rsidRPr="00DE1F41">
        <w:rPr>
          <w:rFonts w:ascii="Myriad Pro" w:hAnsi="Myriad Pro" w:cstheme="minorHAnsi"/>
          <w:color w:val="000000" w:themeColor="text1"/>
          <w:sz w:val="20"/>
          <w:szCs w:val="20"/>
        </w:rPr>
        <w:t xml:space="preserve">i przestrzeganie </w:t>
      </w:r>
      <w:r w:rsidRPr="00DE1F41">
        <w:rPr>
          <w:rFonts w:ascii="Myriad Pro" w:hAnsi="Myriad Pro" w:cstheme="minorHAnsi"/>
          <w:color w:val="000000" w:themeColor="text1"/>
          <w:sz w:val="20"/>
          <w:szCs w:val="20"/>
        </w:rPr>
        <w:t>standardów dostępności</w:t>
      </w:r>
      <w:r w:rsidR="00B3095B" w:rsidRPr="00DE1F41">
        <w:rPr>
          <w:rFonts w:ascii="Myriad Pro" w:hAnsi="Myriad Pro" w:cstheme="minorHAnsi"/>
          <w:color w:val="000000" w:themeColor="text1"/>
          <w:sz w:val="20"/>
          <w:szCs w:val="20"/>
        </w:rPr>
        <w:t>;</w:t>
      </w:r>
    </w:p>
    <w:p w14:paraId="268E364C" w14:textId="18A6DCCA" w:rsidR="004779CC" w:rsidRPr="00DE1F41" w:rsidRDefault="004779CC" w:rsidP="002A153E">
      <w:pPr>
        <w:pStyle w:val="Akapitzlist"/>
        <w:numPr>
          <w:ilvl w:val="0"/>
          <w:numId w:val="23"/>
        </w:numPr>
        <w:spacing w:before="120" w:after="120" w:line="271" w:lineRule="auto"/>
        <w:jc w:val="both"/>
        <w:rPr>
          <w:rFonts w:ascii="Myriad Pro" w:hAnsi="Myriad Pro" w:cs="Arial"/>
          <w:sz w:val="20"/>
          <w:szCs w:val="20"/>
        </w:rPr>
      </w:pPr>
      <w:r>
        <w:rPr>
          <w:rFonts w:ascii="Myriad Pro" w:hAnsi="Myriad Pro" w:cs="Arial"/>
          <w:sz w:val="20"/>
          <w:szCs w:val="20"/>
        </w:rPr>
        <w:t>dostępność dla osób z niepełnosprawnościami;</w:t>
      </w:r>
    </w:p>
    <w:p w14:paraId="377D4D3D" w14:textId="434F1658"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 xml:space="preserve">podczas działań informacyjno-promocyjnych opracowanie neutralnych treści i formułowanie przekazu w sposób niedyskryminujący czy ośmieszający </w:t>
      </w:r>
      <w:r w:rsidR="00B3095B" w:rsidRPr="00DE1F41">
        <w:rPr>
          <w:rFonts w:ascii="Myriad Pro" w:hAnsi="Myriad Pro" w:cstheme="minorHAnsi"/>
          <w:color w:val="000000" w:themeColor="text1"/>
          <w:sz w:val="20"/>
          <w:szCs w:val="20"/>
        </w:rPr>
        <w:t>kogokolwiek;</w:t>
      </w:r>
    </w:p>
    <w:p w14:paraId="5D08DECC" w14:textId="6E61B32D"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szkolenia dla pracowników LGD, członków organów decyzyjnych z przedmiotowego zakresu</w:t>
      </w:r>
      <w:r w:rsidR="00640668">
        <w:rPr>
          <w:rFonts w:ascii="Myriad Pro" w:hAnsi="Myriad Pro" w:cs="Arial"/>
          <w:sz w:val="20"/>
          <w:szCs w:val="20"/>
        </w:rPr>
        <w:t>;</w:t>
      </w:r>
    </w:p>
    <w:p w14:paraId="6692F92E" w14:textId="1E9B6EC7" w:rsidR="000E0919" w:rsidRPr="007C7B7B" w:rsidRDefault="000E0919" w:rsidP="002A153E">
      <w:pPr>
        <w:pStyle w:val="Akapitzlist"/>
        <w:numPr>
          <w:ilvl w:val="0"/>
          <w:numId w:val="23"/>
        </w:numPr>
        <w:spacing w:before="120" w:after="120" w:line="271" w:lineRule="auto"/>
        <w:jc w:val="both"/>
        <w:rPr>
          <w:rFonts w:ascii="Myriad Pro" w:hAnsi="Myriad Pro" w:cs="Arial"/>
          <w:sz w:val="20"/>
          <w:szCs w:val="20"/>
        </w:rPr>
      </w:pPr>
      <w:r w:rsidRPr="007C7B7B">
        <w:rPr>
          <w:rFonts w:ascii="Myriad Pro" w:hAnsi="Myriad Pro" w:cs="Arial"/>
          <w:sz w:val="20"/>
          <w:szCs w:val="20"/>
        </w:rPr>
        <w:t>zastosowanie MRU</w:t>
      </w:r>
      <w:r w:rsidR="00BE0D97" w:rsidRPr="007C7B7B">
        <w:rPr>
          <w:rFonts w:ascii="Myriad Pro" w:hAnsi="Myriad Pro" w:cs="Arial"/>
          <w:sz w:val="20"/>
          <w:szCs w:val="20"/>
        </w:rPr>
        <w:t>;</w:t>
      </w:r>
    </w:p>
    <w:p w14:paraId="06DF2B39" w14:textId="53761E5E" w:rsidR="000B51E0" w:rsidRPr="007C7B7B" w:rsidRDefault="00D20FAB" w:rsidP="002A153E">
      <w:pPr>
        <w:pStyle w:val="Akapitzlist"/>
        <w:numPr>
          <w:ilvl w:val="0"/>
          <w:numId w:val="23"/>
        </w:numPr>
        <w:spacing w:before="120" w:after="120" w:line="271" w:lineRule="auto"/>
        <w:jc w:val="both"/>
        <w:rPr>
          <w:rFonts w:ascii="Myriad Pro" w:hAnsi="Myriad Pro" w:cs="Arial"/>
          <w:sz w:val="20"/>
          <w:szCs w:val="20"/>
        </w:rPr>
      </w:pPr>
      <w:r w:rsidRPr="007C7B7B">
        <w:rPr>
          <w:rFonts w:ascii="Myriad Pro" w:hAnsi="Myriad Pro" w:cs="Arial"/>
          <w:sz w:val="20"/>
          <w:szCs w:val="20"/>
        </w:rPr>
        <w:t xml:space="preserve">informowanie uczestników projektu </w:t>
      </w:r>
      <w:r w:rsidR="007C7B7B" w:rsidRPr="007C7B7B">
        <w:rPr>
          <w:rFonts w:ascii="Myriad Pro" w:hAnsi="Myriad Pro" w:cs="Arial"/>
          <w:sz w:val="20"/>
          <w:szCs w:val="20"/>
        </w:rPr>
        <w:t>o możliwości zgłaszania podejrzenia o niezgodności Projektu lub działań Beneficjenta z Kartą praw podstawowych oraz Konwencji o osobach niepełnosprawnych do IZ FPZ</w:t>
      </w:r>
      <w:r w:rsidR="00005A4A">
        <w:rPr>
          <w:rFonts w:ascii="Myriad Pro" w:hAnsi="Myriad Pro" w:cs="Arial"/>
          <w:sz w:val="20"/>
          <w:szCs w:val="20"/>
        </w:rPr>
        <w:t>.</w:t>
      </w:r>
    </w:p>
    <w:p w14:paraId="51AF888B" w14:textId="3753FB59" w:rsidR="000B51E0" w:rsidRPr="00DE1F41" w:rsidRDefault="000B51E0" w:rsidP="002A153E">
      <w:pPr>
        <w:spacing w:before="120" w:after="120" w:line="271" w:lineRule="auto"/>
        <w:jc w:val="both"/>
        <w:rPr>
          <w:rFonts w:ascii="Myriad Pro" w:eastAsia="MyriadPro-Regular" w:hAnsi="Myriad Pro" w:cs="Arial"/>
          <w:sz w:val="20"/>
          <w:szCs w:val="20"/>
        </w:rPr>
      </w:pPr>
      <w:r w:rsidRPr="00DE1F41">
        <w:rPr>
          <w:rFonts w:ascii="Myriad Pro" w:hAnsi="Myriad Pro" w:cs="Arial"/>
          <w:b/>
          <w:sz w:val="20"/>
          <w:szCs w:val="20"/>
        </w:rPr>
        <w:t xml:space="preserve">WAŻNE! </w:t>
      </w:r>
      <w:r w:rsidRPr="00DE1F41">
        <w:rPr>
          <w:rFonts w:ascii="Myriad Pro" w:hAnsi="Myriad Pro" w:cs="Arial"/>
          <w:sz w:val="20"/>
          <w:szCs w:val="20"/>
        </w:rPr>
        <w:t xml:space="preserve">Oprócz opisu wpływu realizacji projektu na ww. polityki potwierdź bezpośrednio w treści wniosku, że projekt jest zgodny z </w:t>
      </w:r>
      <w:r w:rsidRPr="00DE1F41">
        <w:rPr>
          <w:rFonts w:ascii="Myriad Pro" w:eastAsia="MyriadPro-Regular" w:hAnsi="Myriad Pro" w:cs="Arial"/>
          <w:sz w:val="20"/>
          <w:szCs w:val="20"/>
        </w:rPr>
        <w:t xml:space="preserve"> Konwencją o Prawach Osób Niepełnosprawnych. Możesz tego nie zrobić jedynie w przypadku projektu, którego zakres i zawartość są neutralne. Oceniający ten aspekt ocenia również poprzez analizę założeń projektu – czy z informacji zawartych we wniosku nie wynika brak sprzeczności z wymogami Konwencji.</w:t>
      </w:r>
    </w:p>
    <w:p w14:paraId="42AEE470" w14:textId="77777777" w:rsidR="00352AC2" w:rsidRPr="00DE1F41" w:rsidRDefault="00352AC2" w:rsidP="002A153E">
      <w:pPr>
        <w:spacing w:before="120" w:after="120" w:line="271" w:lineRule="auto"/>
        <w:jc w:val="both"/>
        <w:rPr>
          <w:rFonts w:ascii="Myriad Pro" w:hAnsi="Myriad Pro" w:cs="Arial"/>
          <w:b/>
          <w:sz w:val="20"/>
          <w:szCs w:val="20"/>
        </w:rPr>
      </w:pPr>
    </w:p>
    <w:p w14:paraId="22A45338" w14:textId="33F0B17E" w:rsidR="00352AC2" w:rsidRDefault="00F80E74" w:rsidP="002A153E">
      <w:pPr>
        <w:pStyle w:val="Nagwek2"/>
        <w:numPr>
          <w:ilvl w:val="0"/>
          <w:numId w:val="22"/>
        </w:numPr>
        <w:tabs>
          <w:tab w:val="left" w:pos="709"/>
        </w:tabs>
        <w:ind w:left="426" w:hanging="76"/>
        <w:jc w:val="both"/>
        <w:rPr>
          <w:rFonts w:ascii="Myriad Pro" w:hAnsi="Myriad Pro"/>
          <w:b/>
          <w:sz w:val="20"/>
          <w:szCs w:val="20"/>
        </w:rPr>
      </w:pPr>
      <w:bookmarkStart w:id="31" w:name="_Toc191555425"/>
      <w:r w:rsidRPr="00DE1F41">
        <w:rPr>
          <w:rFonts w:ascii="Myriad Pro" w:eastAsia="MyriadPro-Regular" w:hAnsi="Myriad Pro"/>
          <w:b/>
          <w:sz w:val="20"/>
          <w:szCs w:val="20"/>
        </w:rPr>
        <w:t xml:space="preserve">Komponent: </w:t>
      </w:r>
      <w:r w:rsidRPr="00DE1F41">
        <w:rPr>
          <w:rFonts w:ascii="Myriad Pro" w:hAnsi="Myriad Pro"/>
          <w:b/>
          <w:sz w:val="20"/>
          <w:szCs w:val="20"/>
        </w:rPr>
        <w:t>Zgodność z Kartą Praw Podstawowych Unii Europejskiej</w:t>
      </w:r>
      <w:bookmarkEnd w:id="31"/>
    </w:p>
    <w:p w14:paraId="33D5EB8B" w14:textId="77777777" w:rsidR="00603DF8" w:rsidRPr="00603DF8" w:rsidRDefault="00603DF8" w:rsidP="00603DF8"/>
    <w:p w14:paraId="3D783B2B" w14:textId="052F5695" w:rsidR="00352AC2" w:rsidRPr="00DE1F41" w:rsidRDefault="00DE1F41" w:rsidP="002A153E">
      <w:pPr>
        <w:spacing w:before="120" w:after="120" w:line="271" w:lineRule="auto"/>
        <w:jc w:val="both"/>
        <w:rPr>
          <w:rStyle w:val="markedcontent"/>
          <w:rFonts w:ascii="Myriad Pro" w:hAnsi="Myriad Pro" w:cs="Arial"/>
          <w:sz w:val="20"/>
          <w:szCs w:val="20"/>
        </w:rPr>
      </w:pPr>
      <w:r>
        <w:rPr>
          <w:rFonts w:ascii="Myriad Pro" w:hAnsi="Myriad Pro" w:cs="Arial"/>
          <w:iCs/>
          <w:sz w:val="20"/>
          <w:szCs w:val="20"/>
        </w:rPr>
        <w:t>P</w:t>
      </w:r>
      <w:r w:rsidR="00352AC2" w:rsidRPr="00DE1F41">
        <w:rPr>
          <w:rFonts w:ascii="Myriad Pro" w:hAnsi="Myriad Pro" w:cs="Arial"/>
          <w:iCs/>
          <w:sz w:val="20"/>
          <w:szCs w:val="20"/>
        </w:rPr>
        <w:t>ole opisowe zawierające maksymalnie 4000 znaków. W tym polu potwierdź</w:t>
      </w:r>
      <w:r w:rsidR="00352AC2" w:rsidRPr="00DE1F41">
        <w:rPr>
          <w:rFonts w:ascii="Myriad Pro" w:hAnsi="Myriad Pro" w:cs="Arial"/>
          <w:sz w:val="20"/>
          <w:szCs w:val="20"/>
        </w:rPr>
        <w:t xml:space="preserve"> bezpośrednio w treści wniosku, że projekt jest zgodny z postanowieniami Karty praw podstawowych Unii Europejskiej ( Dz. Urz. UE C 326 z 26.10.2012, str. 391) oraz został przygotowany/zostanie przygotowany i zrealizowany z  poszanowaniem praw podstawowych. </w:t>
      </w:r>
      <w:r w:rsidR="00352AC2" w:rsidRPr="00DE1F41">
        <w:rPr>
          <w:rFonts w:ascii="Myriad Pro" w:hAnsi="Myriad Pro" w:cs="Arial"/>
          <w:iCs/>
          <w:sz w:val="20"/>
          <w:szCs w:val="20"/>
        </w:rPr>
        <w:t xml:space="preserve">W celu weryfikacji sposobu spełnienia wskazanej zgodności korzystaj z </w:t>
      </w:r>
      <w:r w:rsidR="00352AC2" w:rsidRPr="00DE1F41">
        <w:rPr>
          <w:rFonts w:ascii="Myriad Pro" w:hAnsi="Myriad Pro" w:cs="Arial"/>
          <w:i/>
          <w:iCs/>
          <w:sz w:val="20"/>
          <w:szCs w:val="20"/>
        </w:rPr>
        <w:t xml:space="preserve">Wytycznych dotyczących zapewnienia poszanowania Karty praw podstawowych Unii Europejskiej </w:t>
      </w:r>
      <w:r w:rsidR="00352AC2" w:rsidRPr="00DE1F41">
        <w:rPr>
          <w:rStyle w:val="markedcontent"/>
          <w:rFonts w:ascii="Myriad Pro" w:hAnsi="Myriad Pro" w:cs="Arial"/>
          <w:sz w:val="20"/>
          <w:szCs w:val="20"/>
        </w:rPr>
        <w:t>(2016/C 269/01) i pytań zawartych w załączniku nr III do niniejszego dokumentu, pomogą Ci one realizować projekt w zgodzie z KPP.</w:t>
      </w:r>
    </w:p>
    <w:p w14:paraId="067479FB" w14:textId="7023C98F" w:rsidR="00352AC2" w:rsidRDefault="00352AC2" w:rsidP="002A153E">
      <w:pPr>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Oceniający ten aspekt ocenia również poprzez analizę założeń projektu – czy z informacji zawartych we wniosku nie wynika brak sprzeczności z wymogami KPP</w:t>
      </w:r>
      <w:r w:rsidR="00DE1F41">
        <w:rPr>
          <w:rFonts w:ascii="Myriad Pro" w:eastAsia="MyriadPro-Regular" w:hAnsi="Myriad Pro" w:cs="Arial"/>
          <w:sz w:val="20"/>
          <w:szCs w:val="20"/>
        </w:rPr>
        <w:t>.</w:t>
      </w:r>
    </w:p>
    <w:p w14:paraId="27F87075" w14:textId="1F757598" w:rsidR="008C6F73" w:rsidRPr="008A3E53" w:rsidRDefault="008A3E53" w:rsidP="002A153E">
      <w:pPr>
        <w:spacing w:before="120" w:after="120" w:line="271" w:lineRule="auto"/>
        <w:jc w:val="both"/>
        <w:rPr>
          <w:rFonts w:ascii="Myriad Pro" w:hAnsi="Myriad Pro" w:cs="Arial"/>
          <w:sz w:val="20"/>
          <w:szCs w:val="20"/>
        </w:rPr>
      </w:pPr>
      <w:r w:rsidRPr="008A3E53">
        <w:rPr>
          <w:rFonts w:ascii="Myriad Pro" w:hAnsi="Myriad Pro" w:cs="Arial"/>
          <w:sz w:val="20"/>
          <w:szCs w:val="20"/>
        </w:rPr>
        <w:t>U</w:t>
      </w:r>
      <w:r w:rsidR="008C6F73" w:rsidRPr="008A3E53">
        <w:rPr>
          <w:rFonts w:ascii="Myriad Pro" w:hAnsi="Myriad Pro" w:cs="Arial"/>
          <w:sz w:val="20"/>
          <w:szCs w:val="20"/>
        </w:rPr>
        <w:t>zasadnij we wniosku zgodność z prawami i wolnościami określonymi w KPP lub neutralność względem wybranych artykułów (o ile jest to uzasadnione) – czyli co już</w:t>
      </w:r>
      <w:r w:rsidRPr="008A3E53">
        <w:rPr>
          <w:rFonts w:ascii="Myriad Pro" w:hAnsi="Myriad Pro" w:cs="Arial"/>
          <w:sz w:val="20"/>
          <w:szCs w:val="20"/>
        </w:rPr>
        <w:t xml:space="preserve"> </w:t>
      </w:r>
      <w:r w:rsidR="008C6F73" w:rsidRPr="008A3E53">
        <w:rPr>
          <w:rFonts w:ascii="Myriad Pro" w:hAnsi="Myriad Pro" w:cs="Arial"/>
          <w:sz w:val="20"/>
          <w:szCs w:val="20"/>
        </w:rPr>
        <w:t>robisz w swojej organizacji oraz co zrobisz w organizacji w związku</w:t>
      </w:r>
      <w:r w:rsidRPr="008A3E53">
        <w:rPr>
          <w:rFonts w:ascii="Myriad Pro" w:hAnsi="Myriad Pro" w:cs="Arial"/>
          <w:sz w:val="20"/>
          <w:szCs w:val="20"/>
        </w:rPr>
        <w:t xml:space="preserve"> </w:t>
      </w:r>
      <w:r w:rsidR="006B4B9A">
        <w:rPr>
          <w:rFonts w:ascii="Myriad Pro" w:hAnsi="Myriad Pro" w:cs="Arial"/>
          <w:sz w:val="20"/>
          <w:szCs w:val="20"/>
        </w:rPr>
        <w:br/>
      </w:r>
      <w:r w:rsidR="008C6F73" w:rsidRPr="008A3E53">
        <w:rPr>
          <w:rFonts w:ascii="Myriad Pro" w:hAnsi="Myriad Pro" w:cs="Arial"/>
          <w:sz w:val="20"/>
          <w:szCs w:val="20"/>
        </w:rPr>
        <w:t>z realizacją projektu.</w:t>
      </w:r>
    </w:p>
    <w:p w14:paraId="29AEFD65" w14:textId="3BDDFA6B" w:rsidR="0042083D" w:rsidRDefault="008A3E53"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8A3E53">
        <w:rPr>
          <w:rFonts w:ascii="Myriad Pro" w:eastAsia="Calibri" w:hAnsi="Myriad Pro" w:cs="Arial"/>
          <w:sz w:val="20"/>
          <w:szCs w:val="20"/>
          <w:lang w:eastAsia="pl-PL"/>
        </w:rPr>
        <w:t>W celu uzasadnienia zgodności z KPP wskaż  dokumenty wewnętrzne</w:t>
      </w:r>
      <w:r w:rsidR="0042083D">
        <w:rPr>
          <w:rFonts w:ascii="Myriad Pro" w:eastAsia="Calibri" w:hAnsi="Myriad Pro" w:cs="Arial"/>
          <w:sz w:val="20"/>
          <w:szCs w:val="20"/>
          <w:lang w:eastAsia="pl-PL"/>
        </w:rPr>
        <w:t xml:space="preserve"> obowiązujące w LGD</w:t>
      </w:r>
      <w:r w:rsidRPr="008A3E53">
        <w:rPr>
          <w:rFonts w:ascii="Myriad Pro" w:eastAsia="Calibri" w:hAnsi="Myriad Pro" w:cs="Arial"/>
          <w:sz w:val="20"/>
          <w:szCs w:val="20"/>
          <w:lang w:eastAsia="pl-PL"/>
        </w:rPr>
        <w:t xml:space="preserve"> </w:t>
      </w:r>
      <w:r w:rsidR="0042083D">
        <w:rPr>
          <w:rFonts w:ascii="Myriad Pro" w:eastAsia="Calibri" w:hAnsi="Myriad Pro" w:cs="Arial"/>
          <w:sz w:val="20"/>
          <w:szCs w:val="20"/>
          <w:lang w:eastAsia="pl-PL"/>
        </w:rPr>
        <w:t>(</w:t>
      </w:r>
      <w:r w:rsidRPr="008A3E53">
        <w:rPr>
          <w:rFonts w:ascii="Myriad Pro" w:eastAsia="Calibri" w:hAnsi="Myriad Pro" w:cs="Arial"/>
          <w:sz w:val="20"/>
          <w:szCs w:val="20"/>
          <w:lang w:eastAsia="pl-PL"/>
        </w:rPr>
        <w:t>regulaminy, procedury</w:t>
      </w:r>
      <w:r w:rsidR="0042083D">
        <w:rPr>
          <w:rFonts w:ascii="Myriad Pro" w:eastAsia="Calibri" w:hAnsi="Myriad Pro" w:cs="Arial"/>
          <w:sz w:val="20"/>
          <w:szCs w:val="20"/>
          <w:lang w:eastAsia="pl-PL"/>
        </w:rPr>
        <w:t>)</w:t>
      </w:r>
      <w:r w:rsidRPr="008A3E53">
        <w:rPr>
          <w:rFonts w:ascii="Myriad Pro" w:eastAsia="Calibri" w:hAnsi="Myriad Pro" w:cs="Arial"/>
          <w:sz w:val="20"/>
          <w:szCs w:val="20"/>
          <w:lang w:eastAsia="pl-PL"/>
        </w:rPr>
        <w:t>,</w:t>
      </w:r>
      <w:r>
        <w:rPr>
          <w:rFonts w:ascii="Myriad Pro" w:eastAsia="Calibri" w:hAnsi="Myriad Pro" w:cs="Arial"/>
          <w:sz w:val="20"/>
          <w:szCs w:val="20"/>
          <w:lang w:eastAsia="pl-PL"/>
        </w:rPr>
        <w:t xml:space="preserve"> </w:t>
      </w:r>
      <w:r w:rsidR="0042083D">
        <w:rPr>
          <w:rFonts w:ascii="Myriad Pro" w:eastAsia="Calibri" w:hAnsi="Myriad Pro" w:cs="Arial"/>
          <w:sz w:val="20"/>
          <w:szCs w:val="20"/>
          <w:lang w:eastAsia="pl-PL"/>
        </w:rPr>
        <w:t xml:space="preserve">które </w:t>
      </w:r>
      <w:r w:rsidRPr="008A3E53">
        <w:rPr>
          <w:rFonts w:ascii="Myriad Pro" w:eastAsia="Calibri" w:hAnsi="Myriad Pro" w:cs="Arial"/>
          <w:sz w:val="20"/>
          <w:szCs w:val="20"/>
          <w:lang w:eastAsia="pl-PL"/>
        </w:rPr>
        <w:t>zapewniają przestrzeganie</w:t>
      </w:r>
      <w:r>
        <w:rPr>
          <w:rFonts w:ascii="Myriad Pro" w:eastAsia="Calibri" w:hAnsi="Myriad Pro" w:cs="Arial"/>
          <w:sz w:val="20"/>
          <w:szCs w:val="20"/>
          <w:lang w:eastAsia="pl-PL"/>
        </w:rPr>
        <w:t xml:space="preserve"> </w:t>
      </w:r>
      <w:r w:rsidRPr="008A3E53">
        <w:rPr>
          <w:rFonts w:ascii="Myriad Pro" w:eastAsia="Calibri" w:hAnsi="Myriad Pro" w:cs="Arial"/>
          <w:sz w:val="20"/>
          <w:szCs w:val="20"/>
          <w:lang w:eastAsia="pl-PL"/>
        </w:rPr>
        <w:t>zgodności z KPP</w:t>
      </w:r>
      <w:r w:rsidR="00177726">
        <w:rPr>
          <w:rFonts w:ascii="Myriad Pro" w:eastAsia="Calibri" w:hAnsi="Myriad Pro" w:cs="Arial"/>
          <w:sz w:val="20"/>
          <w:szCs w:val="20"/>
          <w:lang w:eastAsia="pl-PL"/>
        </w:rPr>
        <w:t>.</w:t>
      </w:r>
    </w:p>
    <w:p w14:paraId="7C3E8B22" w14:textId="392E6465" w:rsidR="0042083D" w:rsidRDefault="0042083D"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Przykłady przestrzegania KPP przez LGD:</w:t>
      </w:r>
    </w:p>
    <w:p w14:paraId="43CE37A8" w14:textId="00A0E4F5" w:rsidR="0042083D" w:rsidRPr="0042083D" w:rsidRDefault="0042083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42083D">
        <w:rPr>
          <w:rFonts w:ascii="Myriad Pro" w:eastAsia="Calibri" w:hAnsi="Myriad Pro" w:cs="Arial"/>
          <w:sz w:val="20"/>
          <w:szCs w:val="20"/>
          <w:lang w:eastAsia="pl-PL"/>
        </w:rPr>
        <w:lastRenderedPageBreak/>
        <w:t>dokumenty wewnętrzne (procedury, regulamin pracy, regulamin wynagrodzeń) zapewniające przestrzeganie KPP</w:t>
      </w:r>
      <w:r w:rsidR="00177726">
        <w:rPr>
          <w:rFonts w:ascii="Myriad Pro" w:eastAsia="Calibri" w:hAnsi="Myriad Pro" w:cs="Arial"/>
          <w:sz w:val="20"/>
          <w:szCs w:val="20"/>
          <w:lang w:eastAsia="pl-PL"/>
        </w:rPr>
        <w:t>;</w:t>
      </w:r>
    </w:p>
    <w:p w14:paraId="516479A6" w14:textId="1F94B492" w:rsidR="0042083D" w:rsidRDefault="0042083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42083D">
        <w:rPr>
          <w:rFonts w:ascii="Myriad Pro" w:eastAsia="Calibri" w:hAnsi="Myriad Pro" w:cs="Arial"/>
          <w:sz w:val="20"/>
          <w:szCs w:val="20"/>
          <w:lang w:eastAsia="pl-PL"/>
        </w:rPr>
        <w:t>rekrutacja nowych pracowników bez względu na płeć, przekonania religijne i polityczne, wiek itp.</w:t>
      </w:r>
      <w:r w:rsidR="00D768CE">
        <w:rPr>
          <w:rFonts w:ascii="Myriad Pro" w:eastAsia="Calibri" w:hAnsi="Myriad Pro" w:cs="Arial"/>
          <w:sz w:val="20"/>
          <w:szCs w:val="20"/>
          <w:lang w:eastAsia="pl-PL"/>
        </w:rPr>
        <w:t>;</w:t>
      </w:r>
    </w:p>
    <w:p w14:paraId="034FD23B" w14:textId="4DACBEDD" w:rsidR="0042083D" w:rsidRDefault="0042083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zapewnienie rozwoju osobistego i zawodowego wszystkich pracowników</w:t>
      </w:r>
      <w:r w:rsidR="00D768CE">
        <w:rPr>
          <w:rFonts w:ascii="Myriad Pro" w:eastAsia="Calibri" w:hAnsi="Myriad Pro" w:cs="Arial"/>
          <w:sz w:val="20"/>
          <w:szCs w:val="20"/>
          <w:lang w:eastAsia="pl-PL"/>
        </w:rPr>
        <w:t>;</w:t>
      </w:r>
    </w:p>
    <w:p w14:paraId="7723126D" w14:textId="1D265E3E" w:rsidR="00D768CE" w:rsidRDefault="00D768CE"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 xml:space="preserve">przestrzeganie równości i niedyskryminacji wobec </w:t>
      </w:r>
      <w:r w:rsidR="009068F3">
        <w:rPr>
          <w:rFonts w:ascii="Myriad Pro" w:eastAsia="Calibri" w:hAnsi="Myriad Pro" w:cs="Arial"/>
          <w:sz w:val="20"/>
          <w:szCs w:val="20"/>
          <w:lang w:eastAsia="pl-PL"/>
        </w:rPr>
        <w:t>interesantów</w:t>
      </w:r>
      <w:r w:rsidR="00C87F9D">
        <w:rPr>
          <w:rFonts w:ascii="Myriad Pro" w:eastAsia="Calibri" w:hAnsi="Myriad Pro" w:cs="Arial"/>
          <w:sz w:val="20"/>
          <w:szCs w:val="20"/>
          <w:lang w:eastAsia="pl-PL"/>
        </w:rPr>
        <w:t>;</w:t>
      </w:r>
    </w:p>
    <w:p w14:paraId="63FA3DB3" w14:textId="79CC2BEE" w:rsidR="00C87F9D" w:rsidRDefault="00C87F9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ochrona danych osobowych;</w:t>
      </w:r>
    </w:p>
    <w:p w14:paraId="28BE53B5" w14:textId="76F18D6D" w:rsidR="00C87F9D" w:rsidRPr="0042083D" w:rsidRDefault="00C87F9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dostępność dla osób ze specjalnymi potrzebami.</w:t>
      </w:r>
    </w:p>
    <w:p w14:paraId="4996A771" w14:textId="198650C7" w:rsidR="0042083D" w:rsidRDefault="0042083D"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 xml:space="preserve"> </w:t>
      </w:r>
      <w:r w:rsidR="00D940FE">
        <w:rPr>
          <w:rFonts w:ascii="Myriad Pro" w:eastAsia="Calibri" w:hAnsi="Myriad Pro" w:cs="Arial"/>
          <w:sz w:val="20"/>
          <w:szCs w:val="20"/>
          <w:lang w:eastAsia="pl-PL"/>
        </w:rPr>
        <w:t>Niektóre działania mogłeś już opisać w innych komponentach (np. równość kobiet i mężczyzn)</w:t>
      </w:r>
      <w:r w:rsidR="006649BE">
        <w:rPr>
          <w:rFonts w:ascii="Myriad Pro" w:eastAsia="Calibri" w:hAnsi="Myriad Pro" w:cs="Arial"/>
          <w:sz w:val="20"/>
          <w:szCs w:val="20"/>
          <w:lang w:eastAsia="pl-PL"/>
        </w:rPr>
        <w:t>, w związku z czym nie musisz ich powtarzać tutaj. Odnieś się krótko, że dane kwestie opisałeś i uzasadniłeś w opisie zasad równościowych.</w:t>
      </w:r>
    </w:p>
    <w:p w14:paraId="50D59937" w14:textId="77777777" w:rsidR="00640668" w:rsidRPr="00960AEC" w:rsidRDefault="00640668"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p>
    <w:p w14:paraId="573FEEF2" w14:textId="4F7B96B3" w:rsidR="00BB77EE" w:rsidRPr="00335AE0" w:rsidRDefault="00BB77EE" w:rsidP="002A153E">
      <w:pPr>
        <w:pStyle w:val="Nagwek2"/>
        <w:numPr>
          <w:ilvl w:val="0"/>
          <w:numId w:val="22"/>
        </w:numPr>
        <w:tabs>
          <w:tab w:val="left" w:pos="709"/>
        </w:tabs>
        <w:ind w:left="426" w:hanging="76"/>
        <w:jc w:val="both"/>
        <w:rPr>
          <w:rFonts w:ascii="Myriad Pro" w:eastAsia="Calibri" w:hAnsi="Myriad Pro"/>
          <w:b/>
          <w:sz w:val="20"/>
          <w:lang w:eastAsia="pl-PL"/>
        </w:rPr>
      </w:pPr>
      <w:bookmarkStart w:id="32" w:name="_Toc191555426"/>
      <w:r w:rsidRPr="00335AE0">
        <w:rPr>
          <w:rFonts w:ascii="Myriad Pro" w:hAnsi="Myriad Pro"/>
          <w:b/>
          <w:sz w:val="20"/>
        </w:rPr>
        <w:t>Komponent: Zgodność z zasadą zrównoważonego rozwoju (ZZR) oraz zasadą „nie czyn poważnych szkód” (DNSH)</w:t>
      </w:r>
      <w:bookmarkEnd w:id="32"/>
    </w:p>
    <w:p w14:paraId="334E38F4" w14:textId="7CD48123" w:rsidR="00BB77EE" w:rsidRPr="00DE1F41" w:rsidRDefault="00335AE0" w:rsidP="002A153E">
      <w:pPr>
        <w:autoSpaceDE w:val="0"/>
        <w:autoSpaceDN w:val="0"/>
        <w:adjustRightInd w:val="0"/>
        <w:spacing w:before="120" w:after="120" w:line="271" w:lineRule="auto"/>
        <w:jc w:val="both"/>
        <w:rPr>
          <w:rFonts w:ascii="Myriad Pro" w:hAnsi="Myriad Pro" w:cs="Arial"/>
          <w:sz w:val="20"/>
          <w:szCs w:val="20"/>
        </w:rPr>
      </w:pPr>
      <w:r>
        <w:rPr>
          <w:rFonts w:ascii="Myriad Pro" w:hAnsi="Myriad Pro" w:cs="Arial"/>
          <w:iCs/>
          <w:sz w:val="20"/>
          <w:szCs w:val="20"/>
        </w:rPr>
        <w:t>P</w:t>
      </w:r>
      <w:r w:rsidR="00BB77EE" w:rsidRPr="00DE1F41">
        <w:rPr>
          <w:rFonts w:ascii="Myriad Pro" w:hAnsi="Myriad Pro" w:cs="Arial"/>
          <w:iCs/>
          <w:sz w:val="20"/>
          <w:szCs w:val="20"/>
        </w:rPr>
        <w:t>ole opisowe zawierające maksymalnie 4000 znaków. W tym polu wskaż oraz uzasadnij że p</w:t>
      </w:r>
      <w:r w:rsidR="00BB77EE" w:rsidRPr="00DE1F41">
        <w:rPr>
          <w:rFonts w:ascii="Myriad Pro" w:hAnsi="Myriad Pro" w:cs="Arial"/>
          <w:sz w:val="20"/>
          <w:szCs w:val="20"/>
        </w:rPr>
        <w:t>rojekt jest zgodny z zasadą zrównoważonego rozwoju</w:t>
      </w:r>
      <w:r>
        <w:rPr>
          <w:rFonts w:ascii="Myriad Pro" w:hAnsi="Myriad Pro" w:cs="Arial"/>
          <w:sz w:val="20"/>
          <w:szCs w:val="20"/>
        </w:rPr>
        <w:t xml:space="preserve"> (ZZR)</w:t>
      </w:r>
      <w:r w:rsidR="00BB77EE" w:rsidRPr="00DE1F41">
        <w:rPr>
          <w:rFonts w:ascii="Myriad Pro" w:hAnsi="Myriad Pro" w:cs="Arial"/>
          <w:sz w:val="20"/>
          <w:szCs w:val="20"/>
        </w:rPr>
        <w:t xml:space="preserve"> oraz zasadą</w:t>
      </w:r>
      <w:r>
        <w:rPr>
          <w:rFonts w:ascii="Myriad Pro" w:hAnsi="Myriad Pro" w:cs="Arial"/>
          <w:sz w:val="20"/>
          <w:szCs w:val="20"/>
        </w:rPr>
        <w:t xml:space="preserve"> „nie czyń poważnych szkód”</w:t>
      </w:r>
      <w:r w:rsidR="00BB77EE" w:rsidRPr="00DE1F41">
        <w:rPr>
          <w:rFonts w:ascii="Myriad Pro" w:hAnsi="Myriad Pro" w:cs="Arial"/>
          <w:sz w:val="20"/>
          <w:szCs w:val="20"/>
        </w:rPr>
        <w:t xml:space="preserve"> </w:t>
      </w:r>
      <w:r>
        <w:rPr>
          <w:rFonts w:ascii="Myriad Pro" w:hAnsi="Myriad Pro" w:cs="Arial"/>
          <w:sz w:val="20"/>
          <w:szCs w:val="20"/>
        </w:rPr>
        <w:t>(</w:t>
      </w:r>
      <w:r w:rsidR="00BB77EE" w:rsidRPr="00DE1F41">
        <w:rPr>
          <w:rFonts w:ascii="Myriad Pro" w:hAnsi="Myriad Pro" w:cs="Arial"/>
          <w:sz w:val="20"/>
          <w:szCs w:val="20"/>
        </w:rPr>
        <w:t>DNSH</w:t>
      </w:r>
      <w:r>
        <w:rPr>
          <w:rFonts w:ascii="Myriad Pro" w:hAnsi="Myriad Pro" w:cs="Arial"/>
          <w:sz w:val="20"/>
          <w:szCs w:val="20"/>
        </w:rPr>
        <w:t>)</w:t>
      </w:r>
      <w:r w:rsidR="00BB77EE" w:rsidRPr="00DE1F41">
        <w:rPr>
          <w:rFonts w:ascii="Myriad Pro" w:hAnsi="Myriad Pro" w:cs="Arial"/>
          <w:sz w:val="20"/>
          <w:szCs w:val="20"/>
        </w:rPr>
        <w:t>. Realizacja zasady zrównoważonego rozwoju oznacza, że w planowaniu działań należy dążyć do synergii celów gospodarczych, społecznych i ochrony środowiska.</w:t>
      </w:r>
    </w:p>
    <w:p w14:paraId="5AEBAACD" w14:textId="77777777" w:rsidR="00BB77EE" w:rsidRPr="00DE1F41" w:rsidRDefault="00BB77EE"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Realizacja koncepcji zrównoważonego rozwoju powinna sprowadzać się m.in. do:</w:t>
      </w:r>
    </w:p>
    <w:p w14:paraId="1E04633A" w14:textId="77777777" w:rsidR="00BB77EE" w:rsidRPr="00DE1F41" w:rsidRDefault="00BB77EE" w:rsidP="002A153E">
      <w:pPr>
        <w:pStyle w:val="Akapitzlist"/>
        <w:numPr>
          <w:ilvl w:val="0"/>
          <w:numId w:val="7"/>
        </w:numPr>
        <w:autoSpaceDE w:val="0"/>
        <w:autoSpaceDN w:val="0"/>
        <w:adjustRightInd w:val="0"/>
        <w:spacing w:before="120" w:after="120" w:line="271" w:lineRule="auto"/>
        <w:ind w:left="263" w:hanging="218"/>
        <w:contextualSpacing w:val="0"/>
        <w:jc w:val="both"/>
        <w:rPr>
          <w:rFonts w:ascii="Myriad Pro" w:hAnsi="Myriad Pro" w:cs="Arial"/>
          <w:sz w:val="20"/>
          <w:szCs w:val="20"/>
        </w:rPr>
      </w:pPr>
      <w:r w:rsidRPr="00DE1F41">
        <w:rPr>
          <w:rFonts w:ascii="Myriad Pro" w:hAnsi="Myriad Pro" w:cs="Arial"/>
          <w:sz w:val="20"/>
          <w:szCs w:val="20"/>
        </w:rPr>
        <w:t xml:space="preserve">poszukiwania konsensusu pomiędzy dążeniem do maksymalizacji efektu ekonomicznego projektu a zwiększaniem efektywności wykorzystania zasobów (np. energii, wody i surowców mineralnych) i zmniejszeniem negatywnych oddziaływań na środowisko; </w:t>
      </w:r>
    </w:p>
    <w:p w14:paraId="295F5900" w14:textId="77777777" w:rsidR="00BB77EE" w:rsidRPr="00DE1F41" w:rsidRDefault="00BB77EE" w:rsidP="002A153E">
      <w:pPr>
        <w:pStyle w:val="Akapitzlist"/>
        <w:numPr>
          <w:ilvl w:val="0"/>
          <w:numId w:val="7"/>
        </w:numPr>
        <w:autoSpaceDE w:val="0"/>
        <w:autoSpaceDN w:val="0"/>
        <w:adjustRightInd w:val="0"/>
        <w:spacing w:before="120" w:after="120" w:line="271" w:lineRule="auto"/>
        <w:ind w:left="263" w:hanging="218"/>
        <w:contextualSpacing w:val="0"/>
        <w:jc w:val="both"/>
        <w:rPr>
          <w:rFonts w:ascii="Myriad Pro" w:hAnsi="Myriad Pro" w:cs="Arial"/>
          <w:sz w:val="20"/>
          <w:szCs w:val="20"/>
        </w:rPr>
      </w:pPr>
      <w:r w:rsidRPr="00DE1F41">
        <w:rPr>
          <w:rFonts w:ascii="Myriad Pro" w:hAnsi="Myriad Pro" w:cs="Arial"/>
          <w:sz w:val="20"/>
          <w:szCs w:val="20"/>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9E61FEE" w14:textId="77777777" w:rsidR="00BB77EE" w:rsidRPr="00DE1F41" w:rsidRDefault="00BB77EE" w:rsidP="002A153E">
      <w:pPr>
        <w:pStyle w:val="Akapitzlist"/>
        <w:numPr>
          <w:ilvl w:val="0"/>
          <w:numId w:val="7"/>
        </w:numPr>
        <w:autoSpaceDE w:val="0"/>
        <w:autoSpaceDN w:val="0"/>
        <w:adjustRightInd w:val="0"/>
        <w:spacing w:before="120" w:after="120" w:line="271" w:lineRule="auto"/>
        <w:ind w:left="263" w:hanging="218"/>
        <w:contextualSpacing w:val="0"/>
        <w:jc w:val="both"/>
        <w:rPr>
          <w:rFonts w:ascii="Myriad Pro" w:hAnsi="Myriad Pro" w:cs="Arial"/>
          <w:sz w:val="20"/>
          <w:szCs w:val="20"/>
        </w:rPr>
      </w:pPr>
      <w:r w:rsidRPr="00DE1F41">
        <w:rPr>
          <w:rFonts w:ascii="Myriad Pro" w:hAnsi="Myriad Pro" w:cs="Arial"/>
          <w:sz w:val="20"/>
          <w:szCs w:val="20"/>
        </w:rPr>
        <w:t>dążenia do zamykania obiegów surowcowych, a w tym maksymalizacji oszczędności wody i energii.</w:t>
      </w:r>
    </w:p>
    <w:p w14:paraId="1C63B984" w14:textId="77777777" w:rsidR="00BB77EE" w:rsidRPr="00DE1F41" w:rsidRDefault="00BB77E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Zasada zrównoważonego rozwoju prowadzi do minimalizacji oddziaływania człowieka na środowisko.  </w:t>
      </w:r>
    </w:p>
    <w:p w14:paraId="38D0BE71" w14:textId="65EDEC81" w:rsidR="00BB77EE" w:rsidRPr="00DE1F41" w:rsidRDefault="00BB77E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Zasada DNSH -„nie czyń poważnych szkód” środowisku („Do no </w:t>
      </w:r>
      <w:proofErr w:type="spellStart"/>
      <w:r w:rsidRPr="00DE1F41">
        <w:rPr>
          <w:rFonts w:ascii="Myriad Pro" w:hAnsi="Myriad Pro" w:cs="Arial"/>
          <w:sz w:val="20"/>
          <w:szCs w:val="20"/>
        </w:rPr>
        <w:t>significant</w:t>
      </w:r>
      <w:proofErr w:type="spellEnd"/>
      <w:r w:rsidRPr="00DE1F41">
        <w:rPr>
          <w:rFonts w:ascii="Myriad Pro" w:hAnsi="Myriad Pro" w:cs="Arial"/>
          <w:sz w:val="20"/>
          <w:szCs w:val="20"/>
        </w:rPr>
        <w:t xml:space="preserve"> </w:t>
      </w:r>
      <w:proofErr w:type="spellStart"/>
      <w:r w:rsidRPr="00DE1F41">
        <w:rPr>
          <w:rFonts w:ascii="Myriad Pro" w:hAnsi="Myriad Pro" w:cs="Arial"/>
          <w:sz w:val="20"/>
          <w:szCs w:val="20"/>
        </w:rPr>
        <w:t>harm</w:t>
      </w:r>
      <w:proofErr w:type="spellEnd"/>
      <w:r w:rsidRPr="00DE1F41">
        <w:rPr>
          <w:rFonts w:ascii="Myriad Pro" w:hAnsi="Myriad Pro" w:cs="Arial"/>
          <w:sz w:val="20"/>
          <w:szCs w:val="20"/>
        </w:rPr>
        <w:t xml:space="preserve">”) - jest nową zasadą horyzontalną, obowiązkową do spełnienia dla wszystkich interwencji dofinansowywanych w ramach perspektywy 2021-2027, zdefiniowaną w 6 celach środowiskowych: </w:t>
      </w:r>
    </w:p>
    <w:p w14:paraId="3B26C573" w14:textId="355F066D" w:rsidR="00BB77EE" w:rsidRPr="00DE1F41" w:rsidRDefault="00BB77EE" w:rsidP="00716C64">
      <w:pPr>
        <w:spacing w:before="120" w:after="120" w:line="271" w:lineRule="auto"/>
        <w:rPr>
          <w:rFonts w:ascii="Myriad Pro" w:hAnsi="Myriad Pro" w:cs="Arial"/>
          <w:sz w:val="20"/>
          <w:szCs w:val="20"/>
        </w:rPr>
      </w:pPr>
      <w:r w:rsidRPr="00DE1F41">
        <w:rPr>
          <w:rFonts w:ascii="Myriad Pro" w:hAnsi="Myriad Pro" w:cs="Arial"/>
          <w:sz w:val="20"/>
          <w:szCs w:val="20"/>
        </w:rPr>
        <w:t>1) łagodzenie zmian klimatu,</w:t>
      </w:r>
      <w:r w:rsidRPr="00DE1F41">
        <w:rPr>
          <w:rFonts w:ascii="Myriad Pro" w:hAnsi="Myriad Pro" w:cs="Arial"/>
          <w:sz w:val="20"/>
          <w:szCs w:val="20"/>
        </w:rPr>
        <w:br/>
        <w:t>2) adaptacja do zmian klimatu,</w:t>
      </w:r>
      <w:r w:rsidRPr="00DE1F41">
        <w:rPr>
          <w:rFonts w:ascii="Myriad Pro" w:hAnsi="Myriad Pro" w:cs="Arial"/>
          <w:sz w:val="20"/>
          <w:szCs w:val="20"/>
        </w:rPr>
        <w:br/>
        <w:t>3) zrównoważone wykorzystanie i ochrona zasobów wodnych i morskich,</w:t>
      </w:r>
      <w:r w:rsidRPr="00DE1F41">
        <w:rPr>
          <w:rFonts w:ascii="Myriad Pro" w:hAnsi="Myriad Pro" w:cs="Arial"/>
          <w:sz w:val="20"/>
          <w:szCs w:val="20"/>
        </w:rPr>
        <w:br/>
        <w:t>4) gospodarka o obiegu zamkniętym</w:t>
      </w:r>
      <w:r w:rsidR="00640668">
        <w:rPr>
          <w:rFonts w:ascii="Myriad Pro" w:hAnsi="Myriad Pro" w:cs="Arial"/>
          <w:sz w:val="20"/>
          <w:szCs w:val="20"/>
        </w:rPr>
        <w:t>,</w:t>
      </w:r>
      <w:r w:rsidRPr="00DE1F41">
        <w:rPr>
          <w:rFonts w:ascii="Myriad Pro" w:hAnsi="Myriad Pro" w:cs="Arial"/>
          <w:sz w:val="20"/>
          <w:szCs w:val="20"/>
        </w:rPr>
        <w:br/>
        <w:t>5) zapobieganie zanieczyszczeniu i jego kontroli,</w:t>
      </w:r>
      <w:r w:rsidRPr="00DE1F41">
        <w:rPr>
          <w:rFonts w:ascii="Myriad Pro" w:hAnsi="Myriad Pro" w:cs="Arial"/>
          <w:sz w:val="20"/>
          <w:szCs w:val="20"/>
        </w:rPr>
        <w:br/>
        <w:t xml:space="preserve">6) ochrona i odbudowa bioróżnorodności i ekosystemów. </w:t>
      </w:r>
    </w:p>
    <w:p w14:paraId="5971A2CB" w14:textId="421257F9" w:rsidR="00BB77EE" w:rsidRPr="00DE1F41" w:rsidRDefault="00BB77E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tej części wniosku musisz określić nie tylko wpływ projektu na te polityki (pamiętaj - zawsze pozytywny) ale i wskazać jakie zostaną przyjęte rozwiązania minimalizujące (tam gdzie jest to możliwe) oddziaływanie działalności człowieka </w:t>
      </w:r>
      <w:r w:rsidR="00842BC6">
        <w:rPr>
          <w:rFonts w:ascii="Myriad Pro" w:hAnsi="Myriad Pro" w:cs="Arial"/>
          <w:sz w:val="20"/>
          <w:szCs w:val="20"/>
        </w:rPr>
        <w:br/>
      </w:r>
      <w:r w:rsidRPr="00DE1F41">
        <w:rPr>
          <w:rFonts w:ascii="Myriad Pro" w:hAnsi="Myriad Pro" w:cs="Arial"/>
          <w:sz w:val="20"/>
          <w:szCs w:val="20"/>
        </w:rPr>
        <w:t xml:space="preserve">na środowisko takie jak np.: oszczędność energii i wody, powtórne wykorzystanie zasobów, ograniczenie wpływu </w:t>
      </w:r>
      <w:r w:rsidR="00842BC6">
        <w:rPr>
          <w:rFonts w:ascii="Myriad Pro" w:hAnsi="Myriad Pro" w:cs="Arial"/>
          <w:sz w:val="20"/>
          <w:szCs w:val="20"/>
        </w:rPr>
        <w:br/>
      </w:r>
      <w:r w:rsidRPr="00DE1F41">
        <w:rPr>
          <w:rFonts w:ascii="Myriad Pro" w:hAnsi="Myriad Pro" w:cs="Arial"/>
          <w:sz w:val="20"/>
          <w:szCs w:val="20"/>
        </w:rPr>
        <w:t xml:space="preserve">na bioróżnorodność, podnoszenie świadomości ekologicznej.  Aby uznać że projekt jest zgodny z zasadą zrównoważonego rozwoju oraz zasadą DNSH opis w tej części wniosku musi wskazywać na pozytywny wpływ wyżej wymienionej polityki. W odniesieniu do zasady DSNH projekty EFS+ będą przede wszystkim miały wpływ pośredni na cele 1-6 tej zasady.  Opis ten musi dotyczyć bezpośrednio lub pośrednio działań realizowanych w projekcie. </w:t>
      </w:r>
    </w:p>
    <w:p w14:paraId="45CB31E1" w14:textId="4F7F363C" w:rsidR="00BB77EE" w:rsidRDefault="00BB77EE"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WAŻNE! </w:t>
      </w:r>
      <w:r w:rsidRPr="00DE1F41">
        <w:rPr>
          <w:rFonts w:ascii="Myriad Pro" w:hAnsi="Myriad Pro" w:cs="Arial"/>
          <w:sz w:val="20"/>
          <w:szCs w:val="20"/>
        </w:rPr>
        <w:t>Oprócz opisu działań jakie zamierzasz podjąć w zakresie wpływu realizacji projektu na ww. polityki potwierdź bezpośrednio w treści wniosku, że planowane w ramach projektu działania są zgodne z zasadą DNSH</w:t>
      </w:r>
      <w:r w:rsidR="006B4B9A">
        <w:rPr>
          <w:rFonts w:ascii="Myriad Pro" w:hAnsi="Myriad Pro" w:cs="Arial"/>
          <w:sz w:val="20"/>
          <w:szCs w:val="20"/>
        </w:rPr>
        <w:t xml:space="preserve"> oraz ZZR</w:t>
      </w:r>
      <w:r w:rsidRPr="00DE1F41">
        <w:rPr>
          <w:rFonts w:ascii="Myriad Pro" w:hAnsi="Myriad Pro" w:cs="Arial"/>
          <w:sz w:val="20"/>
          <w:szCs w:val="20"/>
        </w:rPr>
        <w:t>.</w:t>
      </w:r>
    </w:p>
    <w:p w14:paraId="71426BEB" w14:textId="77777777" w:rsidR="00863537" w:rsidRDefault="00863537" w:rsidP="002A153E">
      <w:pPr>
        <w:spacing w:before="120" w:after="120" w:line="271" w:lineRule="auto"/>
        <w:jc w:val="both"/>
        <w:rPr>
          <w:rFonts w:ascii="Myriad Pro" w:hAnsi="Myriad Pro" w:cs="Arial"/>
          <w:sz w:val="20"/>
          <w:szCs w:val="20"/>
        </w:rPr>
      </w:pPr>
    </w:p>
    <w:p w14:paraId="1C3FCB71" w14:textId="231AD123" w:rsidR="00E743DE" w:rsidRDefault="00E743DE" w:rsidP="002A153E">
      <w:pPr>
        <w:pStyle w:val="Nagwek2"/>
        <w:numPr>
          <w:ilvl w:val="0"/>
          <w:numId w:val="22"/>
        </w:numPr>
        <w:tabs>
          <w:tab w:val="left" w:pos="709"/>
        </w:tabs>
        <w:ind w:left="426" w:hanging="76"/>
        <w:jc w:val="both"/>
        <w:rPr>
          <w:rFonts w:ascii="Myriad Pro" w:eastAsiaTheme="minorHAnsi" w:hAnsi="Myriad Pro"/>
          <w:b/>
          <w:sz w:val="20"/>
        </w:rPr>
      </w:pPr>
      <w:bookmarkStart w:id="33" w:name="_Toc191555427"/>
      <w:r w:rsidRPr="00E743DE">
        <w:rPr>
          <w:rFonts w:ascii="Myriad Pro" w:eastAsiaTheme="minorHAnsi" w:hAnsi="Myriad Pro"/>
          <w:b/>
          <w:sz w:val="20"/>
        </w:rPr>
        <w:t>Promocja projektu</w:t>
      </w:r>
      <w:bookmarkEnd w:id="33"/>
    </w:p>
    <w:p w14:paraId="56D5E08A" w14:textId="6613EA25" w:rsidR="00E743DE" w:rsidRDefault="00E743DE" w:rsidP="002A153E">
      <w:pPr>
        <w:jc w:val="both"/>
      </w:pPr>
    </w:p>
    <w:p w14:paraId="02D15AD2" w14:textId="09BE0C9C" w:rsidR="00C213F7" w:rsidRPr="00C213F7" w:rsidRDefault="00C213F7" w:rsidP="002A153E">
      <w:pPr>
        <w:spacing w:before="120" w:after="120" w:line="271" w:lineRule="auto"/>
        <w:jc w:val="both"/>
        <w:rPr>
          <w:rFonts w:ascii="Myriad Pro" w:hAnsi="Myriad Pro" w:cstheme="minorHAnsi"/>
          <w:sz w:val="20"/>
        </w:rPr>
      </w:pPr>
      <w:r>
        <w:rPr>
          <w:rFonts w:ascii="Myriad Pro" w:hAnsi="Myriad Pro" w:cstheme="minorHAnsi"/>
          <w:sz w:val="20"/>
        </w:rPr>
        <w:t>P</w:t>
      </w:r>
      <w:r w:rsidRPr="00C213F7">
        <w:rPr>
          <w:rFonts w:ascii="Myriad Pro" w:hAnsi="Myriad Pro" w:cstheme="minorHAnsi"/>
          <w:sz w:val="20"/>
        </w:rPr>
        <w:t xml:space="preserve">ole zawierające maksymalnie 4000 znaków. W tym miejscu opisz sposób promocji projektu </w:t>
      </w:r>
      <w:r>
        <w:rPr>
          <w:rFonts w:ascii="Myriad Pro" w:hAnsi="Myriad Pro" w:cstheme="minorHAnsi"/>
          <w:sz w:val="20"/>
        </w:rPr>
        <w:t>na każdym etapie jego realizacji</w:t>
      </w:r>
      <w:r w:rsidRPr="00C213F7">
        <w:rPr>
          <w:rFonts w:ascii="Myriad Pro" w:hAnsi="Myriad Pro" w:cstheme="minorHAnsi"/>
          <w:sz w:val="20"/>
        </w:rPr>
        <w:t>. Nie zapomnij o informacji na temat:</w:t>
      </w:r>
    </w:p>
    <w:p w14:paraId="3495CD95" w14:textId="0649760B" w:rsidR="00C213F7" w:rsidRPr="00C213F7" w:rsidRDefault="00C213F7" w:rsidP="002A153E">
      <w:pPr>
        <w:pStyle w:val="Akapitzlist"/>
        <w:numPr>
          <w:ilvl w:val="0"/>
          <w:numId w:val="9"/>
        </w:numPr>
        <w:spacing w:before="120" w:after="120" w:line="271" w:lineRule="auto"/>
        <w:contextualSpacing w:val="0"/>
        <w:jc w:val="both"/>
        <w:rPr>
          <w:rFonts w:ascii="Myriad Pro" w:hAnsi="Myriad Pro" w:cstheme="minorHAnsi"/>
          <w:sz w:val="20"/>
        </w:rPr>
      </w:pPr>
      <w:r w:rsidRPr="00C213F7">
        <w:rPr>
          <w:rFonts w:ascii="Myriad Pro" w:hAnsi="Myriad Pro" w:cstheme="minorHAnsi"/>
          <w:sz w:val="20"/>
        </w:rPr>
        <w:lastRenderedPageBreak/>
        <w:t>zamieszczania na oficjalnych stronach internetowych (jeśli takie posiadasz) lub w mediach społecznościowych (Uwaga! Jeżeli nie posiadasz takiego profilu, musisz go założyć (przynajmniej jeden profil), informacji wskazujących na cele i rezultaty projektu, które założyłeś podkreślając fakt otrzymania wsparcia finansowego</w:t>
      </w:r>
      <w:r w:rsidR="00842BC6">
        <w:rPr>
          <w:rFonts w:ascii="Myriad Pro" w:hAnsi="Myriad Pro" w:cstheme="minorHAnsi"/>
          <w:sz w:val="20"/>
        </w:rPr>
        <w:t xml:space="preserve"> ze środków Unii Europejskiej</w:t>
      </w:r>
      <w:r w:rsidRPr="00C213F7">
        <w:rPr>
          <w:rFonts w:ascii="Myriad Pro" w:hAnsi="Myriad Pro" w:cstheme="minorHAnsi"/>
          <w:sz w:val="20"/>
        </w:rPr>
        <w:t>;</w:t>
      </w:r>
    </w:p>
    <w:p w14:paraId="020C1E63" w14:textId="77777777" w:rsidR="00C213F7" w:rsidRPr="00C213F7" w:rsidRDefault="00C213F7" w:rsidP="002A153E">
      <w:pPr>
        <w:pStyle w:val="Akapitzlist"/>
        <w:numPr>
          <w:ilvl w:val="0"/>
          <w:numId w:val="9"/>
        </w:numPr>
        <w:spacing w:before="120" w:after="120" w:line="271" w:lineRule="auto"/>
        <w:contextualSpacing w:val="0"/>
        <w:jc w:val="both"/>
        <w:rPr>
          <w:rStyle w:val="markedcontent"/>
          <w:rFonts w:ascii="Myriad Pro" w:hAnsi="Myriad Pro" w:cstheme="minorHAnsi"/>
          <w:sz w:val="20"/>
        </w:rPr>
      </w:pPr>
      <w:r w:rsidRPr="00C213F7">
        <w:rPr>
          <w:rFonts w:ascii="Myriad Pro" w:hAnsi="Myriad Pro" w:cstheme="minorHAnsi"/>
          <w:sz w:val="20"/>
        </w:rPr>
        <w:t>zamieszczania</w:t>
      </w:r>
      <w:r w:rsidRPr="00C213F7">
        <w:rPr>
          <w:rStyle w:val="Hipercze"/>
          <w:rFonts w:ascii="Myriad Pro" w:hAnsi="Myriad Pro" w:cstheme="minorHAnsi"/>
          <w:sz w:val="20"/>
        </w:rPr>
        <w:t xml:space="preserve"> </w:t>
      </w:r>
      <w:r w:rsidRPr="00C213F7">
        <w:rPr>
          <w:rStyle w:val="markedcontent"/>
          <w:rFonts w:ascii="Myriad Pro" w:hAnsi="Myriad Pro" w:cstheme="minorHAnsi"/>
          <w:sz w:val="20"/>
        </w:rPr>
        <w:t>w widoczny sposób informacji z podkreśleniem faktu otrzymania wsparcia z Unii w dokumentach</w:t>
      </w:r>
      <w:r w:rsidRPr="00C213F7">
        <w:rPr>
          <w:rFonts w:ascii="Myriad Pro" w:hAnsi="Myriad Pro" w:cstheme="minorHAnsi"/>
          <w:sz w:val="20"/>
        </w:rPr>
        <w:t xml:space="preserve"> </w:t>
      </w:r>
      <w:r w:rsidRPr="00C213F7">
        <w:rPr>
          <w:rStyle w:val="markedcontent"/>
          <w:rFonts w:ascii="Myriad Pro" w:hAnsi="Myriad Pro" w:cstheme="minorHAnsi"/>
          <w:sz w:val="20"/>
        </w:rPr>
        <w:t>i materiałach związanych z komunikacją dotyczących wdrażania projektu;</w:t>
      </w:r>
    </w:p>
    <w:p w14:paraId="250A6961" w14:textId="45C1755B" w:rsidR="00E743DE" w:rsidRDefault="00C213F7" w:rsidP="002A153E">
      <w:pPr>
        <w:pStyle w:val="Akapitzlist"/>
        <w:numPr>
          <w:ilvl w:val="0"/>
          <w:numId w:val="9"/>
        </w:numPr>
        <w:spacing w:before="120" w:after="120" w:line="271" w:lineRule="auto"/>
        <w:contextualSpacing w:val="0"/>
        <w:jc w:val="both"/>
        <w:rPr>
          <w:rStyle w:val="markedcontent"/>
          <w:rFonts w:ascii="Myriad Pro" w:hAnsi="Myriad Pro" w:cstheme="minorHAnsi"/>
          <w:sz w:val="20"/>
        </w:rPr>
      </w:pPr>
      <w:r w:rsidRPr="00C213F7">
        <w:rPr>
          <w:rStyle w:val="markedcontent"/>
          <w:rFonts w:ascii="Myriad Pro" w:hAnsi="Myriad Pro" w:cstheme="minorHAnsi"/>
          <w:sz w:val="20"/>
        </w:rPr>
        <w:t>zamieszczeniu odpowiednich tablic informacyjnych lub plakatów (tablic elektronicznych)</w:t>
      </w:r>
      <w:r w:rsidR="00842BC6">
        <w:rPr>
          <w:rStyle w:val="markedcontent"/>
          <w:rFonts w:ascii="Myriad Pro" w:hAnsi="Myriad Pro" w:cstheme="minorHAnsi"/>
          <w:sz w:val="20"/>
        </w:rPr>
        <w:t>.</w:t>
      </w:r>
    </w:p>
    <w:p w14:paraId="25751556" w14:textId="269B9A7C" w:rsidR="00E44070" w:rsidRPr="00E44070" w:rsidRDefault="00E44070" w:rsidP="002A153E">
      <w:pPr>
        <w:spacing w:before="120" w:after="120" w:line="271" w:lineRule="auto"/>
        <w:jc w:val="both"/>
        <w:rPr>
          <w:rStyle w:val="markedcontent"/>
          <w:rFonts w:ascii="Myriad Pro" w:hAnsi="Myriad Pro" w:cstheme="minorHAnsi"/>
          <w:sz w:val="20"/>
        </w:rPr>
      </w:pPr>
    </w:p>
    <w:p w14:paraId="284B0E8C" w14:textId="0C9FACA6" w:rsidR="00863537" w:rsidRPr="00863537" w:rsidRDefault="00C213F7" w:rsidP="002A153E">
      <w:pPr>
        <w:spacing w:before="120" w:after="120" w:line="271" w:lineRule="auto"/>
        <w:jc w:val="both"/>
        <w:rPr>
          <w:rFonts w:ascii="Myriad Pro" w:hAnsi="Myriad Pro"/>
          <w:sz w:val="20"/>
          <w:szCs w:val="20"/>
        </w:rPr>
      </w:pPr>
      <w:r w:rsidRPr="00863537">
        <w:rPr>
          <w:rFonts w:ascii="Myriad Pro" w:hAnsi="Myriad Pro" w:cstheme="minorHAnsi"/>
          <w:sz w:val="20"/>
          <w:szCs w:val="20"/>
        </w:rPr>
        <w:t>Szczegółowe informacje dotyczące</w:t>
      </w:r>
      <w:r w:rsidR="00863537">
        <w:rPr>
          <w:rFonts w:ascii="Myriad Pro" w:hAnsi="Myriad Pro" w:cstheme="minorHAnsi"/>
          <w:sz w:val="20"/>
          <w:szCs w:val="20"/>
        </w:rPr>
        <w:t xml:space="preserve"> działań informacyjnych i</w:t>
      </w:r>
      <w:r w:rsidRPr="00863537">
        <w:rPr>
          <w:rFonts w:ascii="Myriad Pro" w:hAnsi="Myriad Pro" w:cstheme="minorHAnsi"/>
          <w:sz w:val="20"/>
          <w:szCs w:val="20"/>
        </w:rPr>
        <w:t xml:space="preserve"> promoc</w:t>
      </w:r>
      <w:r w:rsidR="00863537">
        <w:rPr>
          <w:rFonts w:ascii="Myriad Pro" w:hAnsi="Myriad Pro" w:cstheme="minorHAnsi"/>
          <w:sz w:val="20"/>
          <w:szCs w:val="20"/>
        </w:rPr>
        <w:t>yjnych</w:t>
      </w:r>
      <w:r w:rsidRPr="00863537">
        <w:rPr>
          <w:rFonts w:ascii="Myriad Pro" w:hAnsi="Myriad Pro" w:cstheme="minorHAnsi"/>
          <w:sz w:val="20"/>
          <w:szCs w:val="20"/>
        </w:rPr>
        <w:t xml:space="preserve"> s</w:t>
      </w:r>
      <w:r w:rsidR="00B25797" w:rsidRPr="00863537">
        <w:rPr>
          <w:rFonts w:ascii="Myriad Pro" w:hAnsi="Myriad Pro" w:cstheme="minorHAnsi"/>
          <w:sz w:val="20"/>
          <w:szCs w:val="20"/>
        </w:rPr>
        <w:t>ą</w:t>
      </w:r>
      <w:r w:rsidRPr="00863537">
        <w:rPr>
          <w:rFonts w:ascii="Myriad Pro" w:hAnsi="Myriad Pro" w:cstheme="minorHAnsi"/>
          <w:sz w:val="20"/>
          <w:szCs w:val="20"/>
        </w:rPr>
        <w:t xml:space="preserve"> dostępne na stronie</w:t>
      </w:r>
      <w:r w:rsidR="00863537" w:rsidRPr="00863537">
        <w:rPr>
          <w:rFonts w:ascii="Myriad Pro" w:hAnsi="Myriad Pro" w:cstheme="minorHAnsi"/>
          <w:sz w:val="20"/>
          <w:szCs w:val="20"/>
        </w:rPr>
        <w:t xml:space="preserve">: </w:t>
      </w:r>
      <w:hyperlink r:id="rId9" w:history="1">
        <w:r w:rsidR="00863537" w:rsidRPr="00863537">
          <w:rPr>
            <w:rStyle w:val="Hipercze"/>
            <w:rFonts w:ascii="Myriad Pro" w:hAnsi="Myriad Pro"/>
            <w:sz w:val="20"/>
            <w:szCs w:val="20"/>
          </w:rPr>
          <w:t>Zasady komunikacji marki Fundusze Europejskie 2021-2027 - Ministerstwo Funduszy i Polityki Regionalnej</w:t>
        </w:r>
      </w:hyperlink>
    </w:p>
    <w:p w14:paraId="26A47C26" w14:textId="77777777" w:rsidR="003C3542" w:rsidRDefault="003C3542" w:rsidP="002A153E">
      <w:pPr>
        <w:spacing w:before="120" w:after="120" w:line="271" w:lineRule="auto"/>
        <w:jc w:val="both"/>
        <w:rPr>
          <w:rFonts w:ascii="Myriad Pro" w:hAnsi="Myriad Pro" w:cstheme="minorHAnsi"/>
          <w:sz w:val="20"/>
        </w:rPr>
      </w:pPr>
    </w:p>
    <w:p w14:paraId="5F9787CF" w14:textId="0DD11A23" w:rsidR="00E44070" w:rsidRPr="003C3542" w:rsidRDefault="00E44070" w:rsidP="002A153E">
      <w:pPr>
        <w:pStyle w:val="Nagwek2"/>
        <w:numPr>
          <w:ilvl w:val="0"/>
          <w:numId w:val="22"/>
        </w:numPr>
        <w:tabs>
          <w:tab w:val="left" w:pos="709"/>
        </w:tabs>
        <w:ind w:left="426" w:hanging="76"/>
        <w:jc w:val="both"/>
        <w:rPr>
          <w:rFonts w:ascii="Myriad Pro" w:hAnsi="Myriad Pro"/>
          <w:b/>
          <w:sz w:val="20"/>
        </w:rPr>
      </w:pPr>
      <w:bookmarkStart w:id="34" w:name="_Toc191555428"/>
      <w:r w:rsidRPr="003C3542">
        <w:rPr>
          <w:rFonts w:ascii="Myriad Pro" w:hAnsi="Myriad Pro"/>
          <w:b/>
          <w:sz w:val="20"/>
        </w:rPr>
        <w:t xml:space="preserve">Pomoc publiczna/de </w:t>
      </w:r>
      <w:proofErr w:type="spellStart"/>
      <w:r w:rsidRPr="003C3542">
        <w:rPr>
          <w:rFonts w:ascii="Myriad Pro" w:hAnsi="Myriad Pro"/>
          <w:b/>
          <w:sz w:val="20"/>
        </w:rPr>
        <w:t>minimis</w:t>
      </w:r>
      <w:bookmarkEnd w:id="34"/>
      <w:proofErr w:type="spellEnd"/>
    </w:p>
    <w:p w14:paraId="47951565" w14:textId="77777777" w:rsidR="00E44070" w:rsidRDefault="00E44070" w:rsidP="002A153E">
      <w:pPr>
        <w:jc w:val="both"/>
      </w:pPr>
    </w:p>
    <w:p w14:paraId="7AA91E3B" w14:textId="29BFED91" w:rsidR="00E44070" w:rsidRDefault="00E44070" w:rsidP="002A153E">
      <w:pPr>
        <w:jc w:val="both"/>
        <w:rPr>
          <w:rFonts w:ascii="Myriad Pro" w:hAnsi="Myriad Pro" w:cstheme="minorHAnsi"/>
          <w:sz w:val="20"/>
          <w:szCs w:val="20"/>
        </w:rPr>
      </w:pPr>
      <w:r w:rsidRPr="00103BFC">
        <w:rPr>
          <w:rFonts w:ascii="Myriad Pro" w:hAnsi="Myriad Pro" w:cstheme="minorHAnsi"/>
          <w:sz w:val="20"/>
          <w:szCs w:val="20"/>
        </w:rPr>
        <w:t xml:space="preserve">Pole zawierające maksymalnie 4000 znaków. W tym miejscu opisz jak będziesz identyfikować występowanie pomocy publicznej/pomocy de </w:t>
      </w:r>
      <w:proofErr w:type="spellStart"/>
      <w:r w:rsidRPr="00103BFC">
        <w:rPr>
          <w:rFonts w:ascii="Myriad Pro" w:hAnsi="Myriad Pro" w:cstheme="minorHAnsi"/>
          <w:sz w:val="20"/>
          <w:szCs w:val="20"/>
        </w:rPr>
        <w:t>minimis</w:t>
      </w:r>
      <w:proofErr w:type="spellEnd"/>
      <w:r w:rsidRPr="00103BFC">
        <w:rPr>
          <w:rFonts w:ascii="Myriad Pro" w:hAnsi="Myriad Pro" w:cstheme="minorHAnsi"/>
          <w:sz w:val="20"/>
          <w:szCs w:val="20"/>
        </w:rPr>
        <w:t xml:space="preserve"> w projekcie w odniesieniu do </w:t>
      </w:r>
      <w:proofErr w:type="spellStart"/>
      <w:r w:rsidRPr="00103BFC">
        <w:rPr>
          <w:rFonts w:ascii="Myriad Pro" w:hAnsi="Myriad Pro" w:cstheme="minorHAnsi"/>
          <w:sz w:val="20"/>
          <w:szCs w:val="20"/>
        </w:rPr>
        <w:t>grantobiorców</w:t>
      </w:r>
      <w:proofErr w:type="spellEnd"/>
      <w:r w:rsidRPr="00103BFC">
        <w:rPr>
          <w:rFonts w:ascii="Myriad Pro" w:hAnsi="Myriad Pro" w:cstheme="minorHAnsi"/>
          <w:sz w:val="20"/>
          <w:szCs w:val="20"/>
        </w:rPr>
        <w:t xml:space="preserve">. </w:t>
      </w:r>
    </w:p>
    <w:p w14:paraId="43098E6B" w14:textId="77777777" w:rsidR="00842BC6" w:rsidRPr="00103BFC" w:rsidRDefault="00842BC6" w:rsidP="002A153E">
      <w:pPr>
        <w:jc w:val="both"/>
        <w:rPr>
          <w:rFonts w:ascii="Myriad Pro" w:hAnsi="Myriad Pro" w:cstheme="minorHAnsi"/>
          <w:sz w:val="20"/>
          <w:szCs w:val="20"/>
        </w:rPr>
      </w:pPr>
    </w:p>
    <w:p w14:paraId="3F0695AF" w14:textId="5D493DBE" w:rsidR="00E44070" w:rsidRPr="00103BFC" w:rsidRDefault="00C13820" w:rsidP="002A153E">
      <w:pPr>
        <w:pStyle w:val="Nagwek2"/>
        <w:numPr>
          <w:ilvl w:val="0"/>
          <w:numId w:val="22"/>
        </w:numPr>
        <w:tabs>
          <w:tab w:val="left" w:pos="709"/>
        </w:tabs>
        <w:ind w:left="426" w:hanging="76"/>
        <w:jc w:val="both"/>
        <w:rPr>
          <w:rFonts w:ascii="Myriad Pro" w:hAnsi="Myriad Pro"/>
          <w:b/>
          <w:sz w:val="20"/>
          <w:szCs w:val="20"/>
        </w:rPr>
      </w:pPr>
      <w:bookmarkStart w:id="35" w:name="_Toc191555429"/>
      <w:r w:rsidRPr="00103BFC">
        <w:rPr>
          <w:rFonts w:ascii="Myriad Pro" w:hAnsi="Myriad Pro"/>
          <w:b/>
          <w:sz w:val="20"/>
          <w:szCs w:val="20"/>
        </w:rPr>
        <w:t>Typy projektów</w:t>
      </w:r>
      <w:bookmarkEnd w:id="35"/>
    </w:p>
    <w:p w14:paraId="5DD27917" w14:textId="6E7C43BD" w:rsidR="00C13820" w:rsidRPr="00103BFC" w:rsidRDefault="00C13820" w:rsidP="002A153E">
      <w:pPr>
        <w:jc w:val="both"/>
        <w:rPr>
          <w:rFonts w:ascii="Myriad Pro" w:hAnsi="Myriad Pro"/>
          <w:sz w:val="20"/>
          <w:szCs w:val="20"/>
        </w:rPr>
      </w:pPr>
    </w:p>
    <w:p w14:paraId="303FA871" w14:textId="3E51A4D9" w:rsidR="00C13820" w:rsidRDefault="004148FF" w:rsidP="002A153E">
      <w:pPr>
        <w:jc w:val="both"/>
        <w:rPr>
          <w:rFonts w:ascii="Myriad Pro" w:hAnsi="Myriad Pro" w:cs="Calibri"/>
          <w:color w:val="000000"/>
          <w:sz w:val="20"/>
          <w:szCs w:val="20"/>
        </w:rPr>
      </w:pPr>
      <w:r w:rsidRPr="00103BFC">
        <w:rPr>
          <w:rFonts w:ascii="Myriad Pro" w:hAnsi="Myriad Pro"/>
          <w:sz w:val="20"/>
          <w:szCs w:val="20"/>
        </w:rPr>
        <w:t xml:space="preserve">Wybierz na zasadzie </w:t>
      </w:r>
      <w:proofErr w:type="spellStart"/>
      <w:r w:rsidRPr="00103BFC">
        <w:rPr>
          <w:rFonts w:ascii="Myriad Pro" w:hAnsi="Myriad Pro"/>
          <w:sz w:val="20"/>
          <w:szCs w:val="20"/>
        </w:rPr>
        <w:t>multiwyboru</w:t>
      </w:r>
      <w:proofErr w:type="spellEnd"/>
      <w:r w:rsidRPr="00103BFC">
        <w:rPr>
          <w:rFonts w:ascii="Myriad Pro" w:hAnsi="Myriad Pro"/>
          <w:sz w:val="20"/>
          <w:szCs w:val="20"/>
        </w:rPr>
        <w:t xml:space="preserve"> typy projektów, jakie będziesz realizować. Pamiętaj, że w ramach naboru obowiązkowym typem projektu jest typ 1: </w:t>
      </w:r>
      <w:r w:rsidR="00103BFC" w:rsidRPr="00103BFC">
        <w:rPr>
          <w:rFonts w:ascii="Myriad Pro" w:hAnsi="Myriad Pro" w:cs="Calibri"/>
          <w:color w:val="000000"/>
          <w:sz w:val="20"/>
          <w:szCs w:val="20"/>
        </w:rPr>
        <w:t>Wsparcie aktywizacyjne na rzecz rodzin, społeczności i osób zagrożonych ubóstwem lub wykluczeniem społecznym oraz ich otoczenia, a także osób biernych zawodowo poprzez usługi integracji społecznej, edukacyjnej, zdrowotnej i zawodowej.</w:t>
      </w:r>
    </w:p>
    <w:p w14:paraId="5D2DF06C" w14:textId="77777777" w:rsidR="00937A69" w:rsidRPr="00103BFC" w:rsidRDefault="00937A69" w:rsidP="002A153E">
      <w:pPr>
        <w:jc w:val="both"/>
        <w:rPr>
          <w:rFonts w:ascii="Myriad Pro" w:hAnsi="Myriad Pro"/>
          <w:sz w:val="20"/>
          <w:szCs w:val="20"/>
        </w:rPr>
      </w:pPr>
    </w:p>
    <w:p w14:paraId="061AFF2F" w14:textId="494F30B3" w:rsidR="00103BFC" w:rsidRDefault="00103BFC" w:rsidP="002A153E">
      <w:pPr>
        <w:pStyle w:val="Nagwek2"/>
        <w:numPr>
          <w:ilvl w:val="0"/>
          <w:numId w:val="22"/>
        </w:numPr>
        <w:tabs>
          <w:tab w:val="left" w:pos="709"/>
        </w:tabs>
        <w:ind w:left="426" w:hanging="76"/>
        <w:jc w:val="both"/>
        <w:rPr>
          <w:rFonts w:ascii="Myriad Pro" w:hAnsi="Myriad Pro"/>
          <w:b/>
          <w:sz w:val="20"/>
        </w:rPr>
      </w:pPr>
      <w:bookmarkStart w:id="36" w:name="_Toc191555430"/>
      <w:r w:rsidRPr="00103BFC">
        <w:rPr>
          <w:rFonts w:ascii="Myriad Pro" w:hAnsi="Myriad Pro"/>
          <w:b/>
          <w:sz w:val="20"/>
        </w:rPr>
        <w:t>Trafność doboru zadań i wskaźników</w:t>
      </w:r>
      <w:bookmarkEnd w:id="36"/>
      <w:r w:rsidRPr="00103BFC">
        <w:rPr>
          <w:rFonts w:ascii="Myriad Pro" w:hAnsi="Myriad Pro"/>
          <w:b/>
          <w:sz w:val="20"/>
        </w:rPr>
        <w:t xml:space="preserve"> </w:t>
      </w:r>
    </w:p>
    <w:p w14:paraId="7E0C27A7" w14:textId="6850821B" w:rsidR="00103BFC" w:rsidRDefault="00103BFC" w:rsidP="002A153E">
      <w:pPr>
        <w:jc w:val="both"/>
      </w:pPr>
    </w:p>
    <w:p w14:paraId="358F4889" w14:textId="3A1061A1" w:rsidR="00AE657D" w:rsidRDefault="00103BFC" w:rsidP="002A153E">
      <w:pPr>
        <w:spacing w:after="0" w:line="283" w:lineRule="auto"/>
        <w:ind w:right="170"/>
        <w:jc w:val="both"/>
        <w:rPr>
          <w:rFonts w:ascii="Myriad Pro" w:hAnsi="Myriad Pro" w:cstheme="minorHAnsi"/>
          <w:sz w:val="20"/>
          <w:szCs w:val="20"/>
        </w:rPr>
      </w:pPr>
      <w:r w:rsidRPr="00AE657D">
        <w:rPr>
          <w:rFonts w:ascii="Myriad Pro" w:hAnsi="Myriad Pro" w:cstheme="minorHAnsi"/>
          <w:sz w:val="20"/>
          <w:szCs w:val="20"/>
        </w:rPr>
        <w:t xml:space="preserve">Pole zawierające maksymalnie 4000 znaków. W tym miejscu opisz planowane do realizacji typy projektów wraz </w:t>
      </w:r>
      <w:r w:rsidR="00842BC6">
        <w:rPr>
          <w:rFonts w:ascii="Myriad Pro" w:hAnsi="Myriad Pro" w:cstheme="minorHAnsi"/>
          <w:sz w:val="20"/>
          <w:szCs w:val="20"/>
        </w:rPr>
        <w:br/>
      </w:r>
      <w:r w:rsidRPr="00AE657D">
        <w:rPr>
          <w:rFonts w:ascii="Myriad Pro" w:hAnsi="Myriad Pro" w:cstheme="minorHAnsi"/>
          <w:sz w:val="20"/>
          <w:szCs w:val="20"/>
        </w:rPr>
        <w:t>z uzasadnieniem potrzeby realizacji zadań służących realizacji założonych celów lokalnej strategii rozwoju</w:t>
      </w:r>
      <w:r w:rsidR="00937A69" w:rsidRPr="00AE657D">
        <w:rPr>
          <w:rFonts w:ascii="Myriad Pro" w:hAnsi="Myriad Pro" w:cstheme="minorHAnsi"/>
          <w:sz w:val="20"/>
          <w:szCs w:val="20"/>
        </w:rPr>
        <w:t xml:space="preserve">, </w:t>
      </w:r>
      <w:r w:rsidR="00842BC6">
        <w:rPr>
          <w:rFonts w:ascii="Myriad Pro" w:hAnsi="Myriad Pro" w:cstheme="minorHAnsi"/>
          <w:sz w:val="20"/>
          <w:szCs w:val="20"/>
        </w:rPr>
        <w:t>zakładany</w:t>
      </w:r>
      <w:r w:rsidR="00937A69" w:rsidRPr="00AE657D">
        <w:rPr>
          <w:rFonts w:ascii="Myriad Pro" w:hAnsi="Myriad Pro" w:cstheme="minorHAnsi"/>
          <w:sz w:val="20"/>
          <w:szCs w:val="20"/>
        </w:rPr>
        <w:t xml:space="preserve"> sposób realizacji zadań (w tym planowany harmonogram zadań</w:t>
      </w:r>
      <w:r w:rsidR="00842BC6">
        <w:rPr>
          <w:rFonts w:ascii="Myriad Pro" w:hAnsi="Myriad Pro" w:cstheme="minorHAnsi"/>
          <w:sz w:val="20"/>
          <w:szCs w:val="20"/>
        </w:rPr>
        <w:t>:</w:t>
      </w:r>
      <w:r w:rsidR="00937A69" w:rsidRPr="00AE657D">
        <w:rPr>
          <w:rFonts w:ascii="Myriad Pro" w:hAnsi="Myriad Pro" w:cstheme="minorHAnsi"/>
          <w:sz w:val="20"/>
          <w:szCs w:val="20"/>
        </w:rPr>
        <w:t xml:space="preserve"> planowanych naborów grantów</w:t>
      </w:r>
      <w:r w:rsidR="009E13C5" w:rsidRPr="00AE657D">
        <w:rPr>
          <w:rFonts w:ascii="Myriad Pro" w:hAnsi="Myriad Pro" w:cstheme="minorHAnsi"/>
          <w:sz w:val="20"/>
          <w:szCs w:val="20"/>
        </w:rPr>
        <w:t xml:space="preserve"> w ramach poszczególnych typów projektów</w:t>
      </w:r>
      <w:r w:rsidR="00937A69" w:rsidRPr="00AE657D">
        <w:rPr>
          <w:rFonts w:ascii="Myriad Pro" w:hAnsi="Myriad Pro" w:cstheme="minorHAnsi"/>
          <w:sz w:val="20"/>
          <w:szCs w:val="20"/>
        </w:rPr>
        <w:t>)</w:t>
      </w:r>
      <w:r w:rsidR="00AE657D">
        <w:rPr>
          <w:rFonts w:ascii="Myriad Pro" w:hAnsi="Myriad Pro" w:cstheme="minorHAnsi"/>
          <w:sz w:val="20"/>
          <w:szCs w:val="20"/>
        </w:rPr>
        <w:t>,</w:t>
      </w:r>
      <w:r w:rsidR="00AE657D" w:rsidRPr="00AE657D">
        <w:rPr>
          <w:rFonts w:ascii="Myriad Pro" w:hAnsi="Myriad Pro" w:cstheme="minorHAnsi"/>
          <w:sz w:val="20"/>
          <w:szCs w:val="20"/>
        </w:rPr>
        <w:t xml:space="preserve"> adekwatność doboru wskaźników do założeń projektu i możliwość ich osiągnięcia w ramach projektu w tym ich</w:t>
      </w:r>
      <w:r w:rsidR="00AE657D" w:rsidRPr="00AE657D" w:rsidDel="007C7148">
        <w:rPr>
          <w:rFonts w:ascii="Myriad Pro" w:hAnsi="Myriad Pro" w:cstheme="minorHAnsi"/>
          <w:sz w:val="20"/>
          <w:szCs w:val="20"/>
        </w:rPr>
        <w:t xml:space="preserve"> </w:t>
      </w:r>
      <w:r w:rsidR="00AE657D" w:rsidRPr="00AE657D">
        <w:rPr>
          <w:rFonts w:ascii="Myriad Pro" w:hAnsi="Myriad Pro" w:cstheme="minorHAnsi"/>
          <w:sz w:val="20"/>
          <w:szCs w:val="20"/>
        </w:rPr>
        <w:t>zgodność z lokalną strategią rozwoju</w:t>
      </w:r>
      <w:r w:rsidR="00272CAD">
        <w:rPr>
          <w:rFonts w:ascii="Myriad Pro" w:hAnsi="Myriad Pro" w:cstheme="minorHAnsi"/>
          <w:sz w:val="20"/>
          <w:szCs w:val="20"/>
        </w:rPr>
        <w:t xml:space="preserve"> oraz </w:t>
      </w:r>
      <w:r w:rsidR="00AE657D" w:rsidRPr="00AE657D">
        <w:rPr>
          <w:rFonts w:ascii="Myriad Pro" w:hAnsi="Myriad Pro" w:cstheme="minorHAnsi"/>
          <w:sz w:val="20"/>
          <w:szCs w:val="20"/>
        </w:rPr>
        <w:t>sposób, w jaki zostanie zachowana trwałość projektu (jeśli dotyczy).</w:t>
      </w:r>
    </w:p>
    <w:p w14:paraId="05DB67EC" w14:textId="1E8633CF" w:rsidR="00775FFC" w:rsidRPr="00DE1F41" w:rsidRDefault="00775FFC"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Zgodnie z</w:t>
      </w:r>
      <w:r w:rsidRPr="00DE1F41">
        <w:rPr>
          <w:rFonts w:ascii="Myriad Pro" w:hAnsi="Myriad Pro"/>
          <w:sz w:val="20"/>
          <w:szCs w:val="20"/>
        </w:rPr>
        <w:t xml:space="preserve"> </w:t>
      </w:r>
      <w:r w:rsidRPr="00DE1F41">
        <w:rPr>
          <w:rFonts w:ascii="Myriad Pro" w:hAnsi="Myriad Pro" w:cs="Arial"/>
          <w:i/>
          <w:sz w:val="20"/>
          <w:szCs w:val="20"/>
        </w:rPr>
        <w:t>Wytycznymi dotyczycącymi kwalifikowalności wydatków na lata 2021-2027</w:t>
      </w:r>
      <w:r w:rsidRPr="00DE1F41">
        <w:rPr>
          <w:rFonts w:ascii="Myriad Pro" w:hAnsi="Myriad Pro" w:cs="Arial"/>
          <w:sz w:val="20"/>
          <w:szCs w:val="20"/>
        </w:rPr>
        <w:t xml:space="preserve">, zachowanie </w:t>
      </w:r>
      <w:r w:rsidRPr="00DE1F41">
        <w:rPr>
          <w:rFonts w:ascii="Myriad Pro" w:hAnsi="Myriad Pro" w:cs="Arial"/>
          <w:b/>
          <w:sz w:val="20"/>
          <w:szCs w:val="20"/>
        </w:rPr>
        <w:t>trwałości projektu</w:t>
      </w:r>
      <w:r w:rsidRPr="00DE1F41">
        <w:rPr>
          <w:rFonts w:ascii="Myriad Pro" w:hAnsi="Myriad Pro" w:cs="Arial"/>
          <w:sz w:val="20"/>
          <w:szCs w:val="20"/>
        </w:rPr>
        <w:t xml:space="preserve"> obowiązuje w odniesieniu do współfinansowanej w ramach projektu infrastruktury</w:t>
      </w:r>
      <w:r w:rsidRPr="00DE1F41">
        <w:rPr>
          <w:rStyle w:val="Odwoanieprzypisudolnego"/>
          <w:rFonts w:ascii="Myriad Pro" w:hAnsi="Myriad Pro" w:cs="Arial"/>
          <w:sz w:val="20"/>
          <w:szCs w:val="20"/>
        </w:rPr>
        <w:footnoteReference w:id="2"/>
      </w:r>
      <w:r w:rsidRPr="00DE1F41">
        <w:rPr>
          <w:rFonts w:ascii="Myriad Pro" w:hAnsi="Myriad Pro" w:cs="Arial"/>
          <w:sz w:val="20"/>
          <w:szCs w:val="20"/>
        </w:rPr>
        <w:t xml:space="preserve"> lub inwestycji produkcyjnych. W przypadku projektów współfinansowanych ze środków EFS+ zachowanie trwałości projektu obowiązuje w odniesieniu do wydatków ponoszonych jako cross-</w:t>
      </w:r>
      <w:proofErr w:type="spellStart"/>
      <w:r w:rsidRPr="00DE1F41">
        <w:rPr>
          <w:rFonts w:ascii="Myriad Pro" w:hAnsi="Myriad Pro" w:cs="Arial"/>
          <w:sz w:val="20"/>
          <w:szCs w:val="20"/>
        </w:rPr>
        <w:t>financing</w:t>
      </w:r>
      <w:proofErr w:type="spellEnd"/>
      <w:r w:rsidRPr="00DE1F41">
        <w:rPr>
          <w:rFonts w:ascii="Myriad Pro" w:hAnsi="Myriad Pro" w:cs="Arial"/>
          <w:sz w:val="20"/>
          <w:szCs w:val="20"/>
        </w:rPr>
        <w:t xml:space="preserve">, o którym mowa w podrozdziale 2.4 </w:t>
      </w:r>
      <w:r w:rsidRPr="00DE1F41">
        <w:rPr>
          <w:rFonts w:ascii="Myriad Pro" w:hAnsi="Myriad Pro" w:cs="Arial"/>
          <w:i/>
          <w:sz w:val="20"/>
          <w:szCs w:val="20"/>
        </w:rPr>
        <w:t>Wytycznych dotyczących kwalifikowalności wydatków na lata 2021-2027</w:t>
      </w:r>
      <w:r w:rsidRPr="00DE1F41">
        <w:rPr>
          <w:rFonts w:ascii="Myriad Pro" w:hAnsi="Myriad Pro"/>
          <w:sz w:val="20"/>
          <w:szCs w:val="20"/>
        </w:rPr>
        <w:t xml:space="preserve"> </w:t>
      </w:r>
      <w:r w:rsidRPr="00DE1F41">
        <w:rPr>
          <w:rFonts w:ascii="Myriad Pro" w:hAnsi="Myriad Pro" w:cs="Arial"/>
          <w:sz w:val="20"/>
          <w:szCs w:val="20"/>
        </w:rPr>
        <w:t xml:space="preserve">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 którymi związany jest wymóg utrzymania inwestycji lub miejsc pracy) od daty płatności końcowej na rzecz beneficjenta. </w:t>
      </w:r>
    </w:p>
    <w:p w14:paraId="545CC416" w14:textId="4D2E79BD" w:rsidR="00775FFC" w:rsidRPr="00AE657D" w:rsidRDefault="00775FFC" w:rsidP="00842BC6">
      <w:pPr>
        <w:spacing w:after="0" w:line="283" w:lineRule="auto"/>
        <w:ind w:right="55"/>
        <w:jc w:val="both"/>
        <w:rPr>
          <w:rFonts w:ascii="Myriad Pro" w:hAnsi="Myriad Pro" w:cstheme="minorHAnsi"/>
          <w:sz w:val="20"/>
          <w:szCs w:val="20"/>
        </w:rPr>
      </w:pPr>
      <w:r w:rsidRPr="00DE1F41">
        <w:rPr>
          <w:rFonts w:ascii="Myriad Pro" w:hAnsi="Myriad Pro" w:cs="Arial"/>
          <w:sz w:val="20"/>
          <w:szCs w:val="20"/>
        </w:rPr>
        <w:t>Należy zagwarantować, że jeśli na etapie realizacji projektu wystąpią wydatki objęte limitem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 xml:space="preserve">,  </w:t>
      </w:r>
      <w:proofErr w:type="spellStart"/>
      <w:r w:rsidRPr="00DE1F41">
        <w:rPr>
          <w:rFonts w:ascii="Myriad Pro" w:hAnsi="Myriad Pro" w:cs="Arial"/>
          <w:sz w:val="20"/>
          <w:szCs w:val="20"/>
        </w:rPr>
        <w:t>grantobiorcy</w:t>
      </w:r>
      <w:proofErr w:type="spellEnd"/>
      <w:r w:rsidRPr="00DE1F41">
        <w:rPr>
          <w:rFonts w:ascii="Myriad Pro" w:hAnsi="Myriad Pro" w:cs="Arial"/>
          <w:sz w:val="20"/>
          <w:szCs w:val="20"/>
        </w:rPr>
        <w:t xml:space="preserve"> zostaną zobowiązani do utrzymania użyteczności zakupionych w ramach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 xml:space="preserve"> pozycji wydatków (np. uwzględniając kwestię serwisowania/ przeglądów sezonowych). W sytuacji gdy </w:t>
      </w:r>
      <w:proofErr w:type="spellStart"/>
      <w:r w:rsidRPr="00DE1F41">
        <w:rPr>
          <w:rFonts w:ascii="Myriad Pro" w:hAnsi="Myriad Pro" w:cs="Arial"/>
          <w:sz w:val="20"/>
          <w:szCs w:val="20"/>
        </w:rPr>
        <w:t>grantobiorca</w:t>
      </w:r>
      <w:proofErr w:type="spellEnd"/>
      <w:r w:rsidRPr="00DE1F41">
        <w:rPr>
          <w:rFonts w:ascii="Myriad Pro" w:hAnsi="Myriad Pro" w:cs="Arial"/>
          <w:sz w:val="20"/>
          <w:szCs w:val="20"/>
        </w:rPr>
        <w:t xml:space="preserve">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w:t>
      </w:r>
      <w:r w:rsidRPr="00DE1F41">
        <w:rPr>
          <w:rFonts w:ascii="Myriad Pro" w:hAnsi="Myriad Pro" w:cs="Arial"/>
          <w:sz w:val="20"/>
          <w:szCs w:val="20"/>
        </w:rPr>
        <w:lastRenderedPageBreak/>
        <w:t xml:space="preserve">trwałości infrastrukturalnej po zakończeniu projektu. Jeśli właściciel nie zgadza się na takie zapisy </w:t>
      </w:r>
      <w:proofErr w:type="spellStart"/>
      <w:r w:rsidRPr="00DE1F41">
        <w:rPr>
          <w:rFonts w:ascii="Myriad Pro" w:hAnsi="Myriad Pro" w:cs="Arial"/>
          <w:sz w:val="20"/>
          <w:szCs w:val="20"/>
        </w:rPr>
        <w:t>grantobiorca</w:t>
      </w:r>
      <w:proofErr w:type="spellEnd"/>
      <w:r w:rsidRPr="00DE1F41">
        <w:rPr>
          <w:rFonts w:ascii="Myriad Pro" w:hAnsi="Myriad Pro" w:cs="Arial"/>
          <w:sz w:val="20"/>
          <w:szCs w:val="20"/>
        </w:rPr>
        <w:t xml:space="preserve">/ najemca nie powinien planować realizacji przedsięwzięcia w tym miejscu. Analogicznie, jeżeli </w:t>
      </w:r>
      <w:proofErr w:type="spellStart"/>
      <w:r w:rsidRPr="00DE1F41">
        <w:rPr>
          <w:rFonts w:ascii="Myriad Pro" w:hAnsi="Myriad Pro" w:cs="Arial"/>
          <w:sz w:val="20"/>
          <w:szCs w:val="20"/>
        </w:rPr>
        <w:t>grantobiorca</w:t>
      </w:r>
      <w:proofErr w:type="spellEnd"/>
      <w:r w:rsidRPr="00DE1F41">
        <w:rPr>
          <w:rFonts w:ascii="Myriad Pro" w:hAnsi="Myriad Pro" w:cs="Arial"/>
          <w:sz w:val="20"/>
          <w:szCs w:val="20"/>
        </w:rPr>
        <w:t xml:space="preserve"> jest już najemcą/ dzierżawcą w danym miejscu, wskazane powyżej klauzule np. w formie aneksu, powinny rozszerzać zapisy zawartej wcześniej umowy.</w:t>
      </w:r>
    </w:p>
    <w:p w14:paraId="3338A9BD" w14:textId="174E5416" w:rsidR="00BB77EE" w:rsidRDefault="00BB77EE" w:rsidP="002A153E">
      <w:pPr>
        <w:spacing w:before="120" w:after="120" w:line="271" w:lineRule="auto"/>
        <w:jc w:val="both"/>
        <w:rPr>
          <w:rFonts w:ascii="Myriad Pro" w:hAnsi="Myriad Pro" w:cs="Arial"/>
          <w:sz w:val="20"/>
          <w:szCs w:val="20"/>
        </w:rPr>
      </w:pPr>
    </w:p>
    <w:p w14:paraId="32FC7F46" w14:textId="060680B6" w:rsidR="00755C65" w:rsidRPr="00A552AC" w:rsidRDefault="00075131" w:rsidP="002A153E">
      <w:pPr>
        <w:pStyle w:val="Nagwek2"/>
        <w:numPr>
          <w:ilvl w:val="0"/>
          <w:numId w:val="22"/>
        </w:numPr>
        <w:tabs>
          <w:tab w:val="left" w:pos="709"/>
        </w:tabs>
        <w:ind w:left="426" w:hanging="76"/>
        <w:jc w:val="both"/>
        <w:rPr>
          <w:rFonts w:ascii="Myriad Pro" w:hAnsi="Myriad Pro"/>
          <w:b/>
          <w:sz w:val="20"/>
          <w:szCs w:val="20"/>
        </w:rPr>
      </w:pPr>
      <w:bookmarkStart w:id="37" w:name="_Toc191555431"/>
      <w:r w:rsidRPr="00A552AC">
        <w:rPr>
          <w:rFonts w:ascii="Myriad Pro" w:hAnsi="Myriad Pro"/>
          <w:b/>
          <w:sz w:val="20"/>
          <w:szCs w:val="20"/>
        </w:rPr>
        <w:t>Zgodność projektu z uwarunkowaniami</w:t>
      </w:r>
      <w:bookmarkEnd w:id="37"/>
    </w:p>
    <w:p w14:paraId="6AE9BD4B" w14:textId="75CDC4E6" w:rsidR="00A552AC" w:rsidRPr="00842BC6" w:rsidRDefault="00A552AC" w:rsidP="002A153E">
      <w:pPr>
        <w:spacing w:before="120" w:after="120" w:line="271" w:lineRule="auto"/>
        <w:jc w:val="both"/>
        <w:rPr>
          <w:rFonts w:ascii="Myriad Pro" w:hAnsi="Myriad Pro" w:cs="Arial"/>
          <w:sz w:val="20"/>
          <w:szCs w:val="20"/>
        </w:rPr>
      </w:pPr>
    </w:p>
    <w:p w14:paraId="7207ABFB" w14:textId="72B8BCEA" w:rsidR="00E30B99" w:rsidRPr="00842BC6" w:rsidRDefault="00E30B99" w:rsidP="002A153E">
      <w:pPr>
        <w:spacing w:before="120" w:after="120" w:line="271" w:lineRule="auto"/>
        <w:jc w:val="both"/>
        <w:rPr>
          <w:rFonts w:ascii="Myriad Pro" w:hAnsi="Myriad Pro"/>
          <w:sz w:val="20"/>
          <w:szCs w:val="20"/>
        </w:rPr>
      </w:pPr>
      <w:r w:rsidRPr="00842BC6">
        <w:rPr>
          <w:rFonts w:ascii="Myriad Pro" w:hAnsi="Myriad Pro" w:cstheme="minorHAnsi"/>
          <w:sz w:val="20"/>
          <w:szCs w:val="20"/>
        </w:rPr>
        <w:t>Pole zawierające maksymalnie 4000 znaków</w:t>
      </w:r>
      <w:r w:rsidRPr="00842BC6">
        <w:rPr>
          <w:rFonts w:ascii="Myriad Pro" w:hAnsi="Myriad Pro"/>
          <w:sz w:val="20"/>
          <w:szCs w:val="20"/>
        </w:rPr>
        <w:t xml:space="preserve">. W tym miejscu opisz w jaki sposób zapewnisz zgodność realizowanego projektu z wytycznymi dotyczącymi realizacji projektów z udziałem EFS+. </w:t>
      </w:r>
    </w:p>
    <w:p w14:paraId="2451AA3D" w14:textId="6BFCBD60" w:rsidR="00E30B99" w:rsidRDefault="00E30B99" w:rsidP="002A153E">
      <w:pPr>
        <w:spacing w:before="120" w:after="120" w:line="271" w:lineRule="auto"/>
        <w:jc w:val="both"/>
        <w:rPr>
          <w:rFonts w:ascii="Myriad Pro" w:hAnsi="Myriad Pro" w:cs="Arial"/>
          <w:sz w:val="20"/>
          <w:szCs w:val="20"/>
        </w:rPr>
      </w:pPr>
    </w:p>
    <w:p w14:paraId="59F9F632" w14:textId="10325961" w:rsidR="00E30B99" w:rsidRDefault="00E30B99" w:rsidP="002A153E">
      <w:pPr>
        <w:pStyle w:val="Nagwek2"/>
        <w:numPr>
          <w:ilvl w:val="0"/>
          <w:numId w:val="22"/>
        </w:numPr>
        <w:tabs>
          <w:tab w:val="left" w:pos="709"/>
        </w:tabs>
        <w:ind w:left="426" w:hanging="76"/>
        <w:jc w:val="both"/>
        <w:rPr>
          <w:rFonts w:ascii="Myriad Pro" w:hAnsi="Myriad Pro"/>
          <w:b/>
          <w:sz w:val="20"/>
          <w:szCs w:val="20"/>
        </w:rPr>
      </w:pPr>
      <w:bookmarkStart w:id="38" w:name="_Toc191555432"/>
      <w:r w:rsidRPr="00E30B99">
        <w:rPr>
          <w:rFonts w:ascii="Myriad Pro" w:hAnsi="Myriad Pro"/>
          <w:b/>
          <w:sz w:val="20"/>
          <w:szCs w:val="20"/>
        </w:rPr>
        <w:t xml:space="preserve">Działania </w:t>
      </w:r>
      <w:proofErr w:type="spellStart"/>
      <w:r w:rsidRPr="00E30B99">
        <w:rPr>
          <w:rFonts w:ascii="Myriad Pro" w:hAnsi="Myriad Pro"/>
          <w:b/>
          <w:sz w:val="20"/>
          <w:szCs w:val="20"/>
        </w:rPr>
        <w:t>informacyjno</w:t>
      </w:r>
      <w:proofErr w:type="spellEnd"/>
      <w:r w:rsidRPr="00E30B99">
        <w:rPr>
          <w:rFonts w:ascii="Myriad Pro" w:hAnsi="Myriad Pro"/>
          <w:b/>
          <w:sz w:val="20"/>
          <w:szCs w:val="20"/>
        </w:rPr>
        <w:t xml:space="preserve"> </w:t>
      </w:r>
      <w:r>
        <w:rPr>
          <w:rFonts w:ascii="Myriad Pro" w:hAnsi="Myriad Pro"/>
          <w:b/>
          <w:sz w:val="20"/>
          <w:szCs w:val="20"/>
        </w:rPr>
        <w:t>–</w:t>
      </w:r>
      <w:r w:rsidRPr="00E30B99">
        <w:rPr>
          <w:rFonts w:ascii="Myriad Pro" w:hAnsi="Myriad Pro"/>
          <w:b/>
          <w:sz w:val="20"/>
          <w:szCs w:val="20"/>
        </w:rPr>
        <w:t xml:space="preserve"> konsultacyjne</w:t>
      </w:r>
      <w:bookmarkEnd w:id="38"/>
    </w:p>
    <w:p w14:paraId="63F6A2A8" w14:textId="7C9A8214" w:rsidR="00E30B99" w:rsidRDefault="00E30B99" w:rsidP="002A153E">
      <w:pPr>
        <w:jc w:val="both"/>
      </w:pPr>
    </w:p>
    <w:p w14:paraId="4E7D28E9" w14:textId="52325986" w:rsidR="00E30B99" w:rsidRDefault="00E30B99" w:rsidP="002A153E">
      <w:pPr>
        <w:jc w:val="both"/>
      </w:pPr>
      <w:r w:rsidRPr="00AE657D">
        <w:rPr>
          <w:rFonts w:ascii="Myriad Pro" w:hAnsi="Myriad Pro" w:cstheme="minorHAnsi"/>
          <w:sz w:val="20"/>
          <w:szCs w:val="20"/>
        </w:rPr>
        <w:t>Pole zawierające maksymalnie 4000 znaków</w:t>
      </w:r>
      <w:r>
        <w:rPr>
          <w:rFonts w:ascii="Myriad Pro" w:hAnsi="Myriad Pro" w:cstheme="minorHAnsi"/>
          <w:sz w:val="20"/>
          <w:szCs w:val="20"/>
        </w:rPr>
        <w:t xml:space="preserve">.  W tym miejscu opisz </w:t>
      </w:r>
      <w:r w:rsidR="009347BB">
        <w:rPr>
          <w:rFonts w:ascii="Myriad Pro" w:hAnsi="Myriad Pro" w:cstheme="minorHAnsi"/>
          <w:sz w:val="20"/>
          <w:szCs w:val="20"/>
        </w:rPr>
        <w:t>planowane</w:t>
      </w:r>
      <w:r>
        <w:rPr>
          <w:rFonts w:ascii="Myriad Pro" w:hAnsi="Myriad Pro" w:cstheme="minorHAnsi"/>
          <w:sz w:val="20"/>
          <w:szCs w:val="20"/>
        </w:rPr>
        <w:t xml:space="preserve"> działa</w:t>
      </w:r>
      <w:r w:rsidR="009347BB">
        <w:rPr>
          <w:rFonts w:ascii="Myriad Pro" w:hAnsi="Myriad Pro" w:cstheme="minorHAnsi"/>
          <w:sz w:val="20"/>
          <w:szCs w:val="20"/>
        </w:rPr>
        <w:t>nia</w:t>
      </w:r>
      <w:r>
        <w:rPr>
          <w:rFonts w:ascii="Myriad Pro" w:hAnsi="Myriad Pro" w:cstheme="minorHAnsi"/>
          <w:sz w:val="20"/>
          <w:szCs w:val="20"/>
        </w:rPr>
        <w:t xml:space="preserve"> informacyjno-konsultacyjn</w:t>
      </w:r>
      <w:r w:rsidR="009347BB">
        <w:rPr>
          <w:rFonts w:ascii="Myriad Pro" w:hAnsi="Myriad Pro" w:cstheme="minorHAnsi"/>
          <w:sz w:val="20"/>
          <w:szCs w:val="20"/>
        </w:rPr>
        <w:t>e</w:t>
      </w:r>
      <w:r>
        <w:rPr>
          <w:rFonts w:ascii="Myriad Pro" w:hAnsi="Myriad Pro" w:cstheme="minorHAnsi"/>
          <w:sz w:val="20"/>
          <w:szCs w:val="20"/>
        </w:rPr>
        <w:t xml:space="preserve"> skierowane do podmiotów ubiegających się o grant</w:t>
      </w:r>
      <w:r w:rsidR="007A6F13">
        <w:rPr>
          <w:rFonts w:ascii="Myriad Pro" w:hAnsi="Myriad Pro" w:cstheme="minorHAnsi"/>
          <w:sz w:val="20"/>
          <w:szCs w:val="20"/>
        </w:rPr>
        <w:t xml:space="preserve"> oraz wskaż w jaki sposób </w:t>
      </w:r>
      <w:r w:rsidR="00BE1B1A">
        <w:rPr>
          <w:rFonts w:ascii="Myriad Pro" w:hAnsi="Myriad Pro" w:cstheme="minorHAnsi"/>
          <w:sz w:val="20"/>
          <w:szCs w:val="20"/>
        </w:rPr>
        <w:t>p</w:t>
      </w:r>
      <w:r w:rsidR="009347BB">
        <w:rPr>
          <w:rFonts w:ascii="Myriad Pro" w:hAnsi="Myriad Pro" w:cstheme="minorHAnsi"/>
          <w:sz w:val="20"/>
          <w:szCs w:val="20"/>
        </w:rPr>
        <w:t>rzewidujesz</w:t>
      </w:r>
      <w:r w:rsidR="00BE1B1A">
        <w:rPr>
          <w:rFonts w:ascii="Myriad Pro" w:hAnsi="Myriad Pro" w:cstheme="minorHAnsi"/>
          <w:sz w:val="20"/>
          <w:szCs w:val="20"/>
        </w:rPr>
        <w:t xml:space="preserve"> </w:t>
      </w:r>
      <w:r w:rsidR="007A6F13">
        <w:rPr>
          <w:rFonts w:ascii="Myriad Pro" w:hAnsi="Myriad Pro" w:cstheme="minorHAnsi"/>
          <w:sz w:val="20"/>
          <w:szCs w:val="20"/>
        </w:rPr>
        <w:t>ich organizację</w:t>
      </w:r>
      <w:r>
        <w:rPr>
          <w:rFonts w:ascii="Myriad Pro" w:hAnsi="Myriad Pro" w:cstheme="minorHAnsi"/>
          <w:sz w:val="20"/>
          <w:szCs w:val="20"/>
        </w:rPr>
        <w:t xml:space="preserve">. Pamiętaj, </w:t>
      </w:r>
      <w:r w:rsidR="009347BB">
        <w:rPr>
          <w:rFonts w:ascii="Myriad Pro" w:hAnsi="Myriad Pro" w:cstheme="minorHAnsi"/>
          <w:sz w:val="20"/>
          <w:szCs w:val="20"/>
        </w:rPr>
        <w:br/>
      </w:r>
      <w:r>
        <w:rPr>
          <w:rFonts w:ascii="Myriad Pro" w:hAnsi="Myriad Pro" w:cstheme="minorHAnsi"/>
          <w:sz w:val="20"/>
          <w:szCs w:val="20"/>
        </w:rPr>
        <w:t>że warunkiem koniecznym do udzielenia wsparcia jest przeprowadzenie co najmniej jednego spotkania informacyjno-konsultacyjnego przed ogłoszeniem każdego naboru na udzielenie grantu.</w:t>
      </w:r>
    </w:p>
    <w:p w14:paraId="73F62508" w14:textId="77777777" w:rsidR="00A552AC" w:rsidRPr="00A41CFA" w:rsidRDefault="00A552AC" w:rsidP="002A153E">
      <w:pPr>
        <w:spacing w:before="120" w:after="120" w:line="271" w:lineRule="auto"/>
        <w:jc w:val="both"/>
        <w:rPr>
          <w:rFonts w:ascii="Myriad Pro" w:hAnsi="Myriad Pro" w:cs="Arial"/>
          <w:sz w:val="20"/>
          <w:szCs w:val="20"/>
        </w:rPr>
      </w:pPr>
    </w:p>
    <w:p w14:paraId="30E4A7FC" w14:textId="1162B6F5" w:rsidR="005626F9" w:rsidRDefault="0082393C" w:rsidP="002A153E">
      <w:pPr>
        <w:pStyle w:val="Nagwek2"/>
        <w:numPr>
          <w:ilvl w:val="0"/>
          <w:numId w:val="22"/>
        </w:numPr>
        <w:tabs>
          <w:tab w:val="left" w:pos="709"/>
        </w:tabs>
        <w:ind w:left="426" w:hanging="76"/>
        <w:jc w:val="both"/>
        <w:rPr>
          <w:rFonts w:ascii="Myriad Pro" w:hAnsi="Myriad Pro"/>
          <w:b/>
          <w:sz w:val="20"/>
          <w:szCs w:val="24"/>
        </w:rPr>
      </w:pPr>
      <w:bookmarkStart w:id="39" w:name="_Toc191555433"/>
      <w:r>
        <w:rPr>
          <w:rFonts w:ascii="Myriad Pro" w:hAnsi="Myriad Pro"/>
          <w:b/>
          <w:sz w:val="20"/>
          <w:szCs w:val="24"/>
        </w:rPr>
        <w:t>E-doręczenia</w:t>
      </w:r>
      <w:r w:rsidR="00073ED9">
        <w:rPr>
          <w:rFonts w:ascii="Myriad Pro" w:hAnsi="Myriad Pro"/>
          <w:b/>
          <w:sz w:val="20"/>
          <w:szCs w:val="24"/>
        </w:rPr>
        <w:t>/skrzynka e-</w:t>
      </w:r>
      <w:proofErr w:type="spellStart"/>
      <w:r w:rsidR="00073ED9">
        <w:rPr>
          <w:rFonts w:ascii="Myriad Pro" w:hAnsi="Myriad Pro"/>
          <w:b/>
          <w:sz w:val="20"/>
          <w:szCs w:val="24"/>
        </w:rPr>
        <w:t>puap</w:t>
      </w:r>
      <w:bookmarkEnd w:id="39"/>
      <w:proofErr w:type="spellEnd"/>
    </w:p>
    <w:p w14:paraId="7F898910" w14:textId="77777777" w:rsidR="00D37DF3" w:rsidRPr="00D37DF3" w:rsidRDefault="00D37DF3" w:rsidP="002A153E">
      <w:pPr>
        <w:jc w:val="both"/>
      </w:pPr>
    </w:p>
    <w:p w14:paraId="60F0BBEC" w14:textId="72203EED" w:rsidR="00611FE4" w:rsidRPr="00DE1F41" w:rsidRDefault="00CF701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 </w:t>
      </w:r>
      <w:r w:rsidR="00D37DF3">
        <w:rPr>
          <w:rFonts w:ascii="Myriad Pro" w:hAnsi="Myriad Pro" w:cs="Arial"/>
          <w:sz w:val="20"/>
          <w:szCs w:val="20"/>
        </w:rPr>
        <w:t>P</w:t>
      </w:r>
      <w:r w:rsidRPr="00DE1F41">
        <w:rPr>
          <w:rFonts w:ascii="Myriad Pro" w:hAnsi="Myriad Pro" w:cs="Arial"/>
          <w:sz w:val="20"/>
          <w:szCs w:val="20"/>
        </w:rPr>
        <w:t xml:space="preserve">ole zawierające </w:t>
      </w:r>
      <w:r w:rsidR="00FA1907" w:rsidRPr="00DE1F41">
        <w:rPr>
          <w:rFonts w:ascii="Myriad Pro" w:hAnsi="Myriad Pro" w:cs="Arial"/>
          <w:sz w:val="20"/>
          <w:szCs w:val="20"/>
        </w:rPr>
        <w:t xml:space="preserve">maksymalnie </w:t>
      </w:r>
      <w:r w:rsidR="00AF2D1D" w:rsidRPr="00DE1F41">
        <w:rPr>
          <w:rFonts w:ascii="Myriad Pro" w:hAnsi="Myriad Pro" w:cs="Arial"/>
          <w:sz w:val="20"/>
          <w:szCs w:val="20"/>
        </w:rPr>
        <w:t>750 znaków.</w:t>
      </w:r>
      <w:r w:rsidR="004257B7" w:rsidRPr="00DE1F41">
        <w:rPr>
          <w:rFonts w:ascii="Myriad Pro" w:hAnsi="Myriad Pro" w:cs="Arial"/>
          <w:sz w:val="20"/>
          <w:szCs w:val="20"/>
        </w:rPr>
        <w:t xml:space="preserve"> W tym polu</w:t>
      </w:r>
      <w:r w:rsidR="00AF2D1D" w:rsidRPr="00DE1F41">
        <w:rPr>
          <w:rFonts w:ascii="Myriad Pro" w:hAnsi="Myriad Pro" w:cs="Arial"/>
          <w:sz w:val="20"/>
          <w:szCs w:val="20"/>
        </w:rPr>
        <w:t xml:space="preserve"> </w:t>
      </w:r>
      <w:r w:rsidR="004257B7" w:rsidRPr="00DE1F41">
        <w:rPr>
          <w:rFonts w:ascii="Myriad Pro" w:hAnsi="Myriad Pro" w:cs="Arial"/>
          <w:sz w:val="20"/>
          <w:szCs w:val="20"/>
        </w:rPr>
        <w:t xml:space="preserve">wpisz adres </w:t>
      </w:r>
      <w:r w:rsidR="0082393C">
        <w:rPr>
          <w:rFonts w:ascii="Myriad Pro" w:hAnsi="Myriad Pro" w:cs="Arial"/>
          <w:sz w:val="20"/>
          <w:szCs w:val="20"/>
        </w:rPr>
        <w:t>do doręczeń elektronicznych</w:t>
      </w:r>
      <w:r w:rsidR="00D37DF3">
        <w:rPr>
          <w:rFonts w:ascii="Myriad Pro" w:hAnsi="Myriad Pro" w:cs="Arial"/>
          <w:sz w:val="20"/>
          <w:szCs w:val="20"/>
        </w:rPr>
        <w:t xml:space="preserve"> </w:t>
      </w:r>
      <w:r w:rsidR="00073ED9">
        <w:rPr>
          <w:rFonts w:ascii="Myriad Pro" w:hAnsi="Myriad Pro" w:cs="Arial"/>
          <w:sz w:val="20"/>
          <w:szCs w:val="20"/>
        </w:rPr>
        <w:t>lub adres elektronicznej skrzynki podawczej e-</w:t>
      </w:r>
      <w:proofErr w:type="spellStart"/>
      <w:r w:rsidR="00073ED9">
        <w:rPr>
          <w:rFonts w:ascii="Myriad Pro" w:hAnsi="Myriad Pro" w:cs="Arial"/>
          <w:sz w:val="20"/>
          <w:szCs w:val="20"/>
        </w:rPr>
        <w:t>puap</w:t>
      </w:r>
      <w:proofErr w:type="spellEnd"/>
      <w:r w:rsidR="00073ED9">
        <w:rPr>
          <w:rFonts w:ascii="Myriad Pro" w:hAnsi="Myriad Pro" w:cs="Arial"/>
          <w:sz w:val="20"/>
          <w:szCs w:val="20"/>
        </w:rPr>
        <w:t>.</w:t>
      </w:r>
      <w:r w:rsidR="00CA06CB">
        <w:rPr>
          <w:rFonts w:ascii="Myriad Pro" w:hAnsi="Myriad Pro" w:cs="Arial"/>
          <w:sz w:val="20"/>
          <w:szCs w:val="20"/>
        </w:rPr>
        <w:t xml:space="preserve"> Pamiętaj, że umowa będzie podpisywana elektronicznie.</w:t>
      </w:r>
    </w:p>
    <w:p w14:paraId="45AD7C09" w14:textId="77777777" w:rsidR="00F52875" w:rsidRPr="00DE1F41" w:rsidRDefault="00F52875" w:rsidP="002A153E">
      <w:pPr>
        <w:spacing w:before="120" w:after="120" w:line="271" w:lineRule="auto"/>
        <w:jc w:val="both"/>
        <w:rPr>
          <w:rFonts w:ascii="Myriad Pro" w:hAnsi="Myriad Pro" w:cs="Arial"/>
          <w:sz w:val="20"/>
          <w:szCs w:val="20"/>
        </w:rPr>
      </w:pPr>
    </w:p>
    <w:p w14:paraId="571F82A8" w14:textId="18514C03" w:rsidR="002707AD" w:rsidRPr="00DE1F41" w:rsidRDefault="004625BC" w:rsidP="002A153E">
      <w:pPr>
        <w:pStyle w:val="Nagwek1"/>
        <w:numPr>
          <w:ilvl w:val="0"/>
          <w:numId w:val="37"/>
        </w:numPr>
        <w:spacing w:before="120" w:after="120" w:line="271" w:lineRule="auto"/>
        <w:ind w:left="567" w:hanging="283"/>
        <w:jc w:val="both"/>
        <w:rPr>
          <w:rFonts w:ascii="Myriad Pro" w:hAnsi="Myriad Pro" w:cs="Arial"/>
          <w:b/>
          <w:color w:val="auto"/>
          <w:sz w:val="20"/>
          <w:szCs w:val="20"/>
        </w:rPr>
      </w:pPr>
      <w:bookmarkStart w:id="40" w:name="_Toc191555434"/>
      <w:r w:rsidRPr="00DE1F41">
        <w:rPr>
          <w:rFonts w:ascii="Myriad Pro" w:hAnsi="Myriad Pro" w:cs="Arial"/>
          <w:b/>
          <w:color w:val="auto"/>
          <w:sz w:val="20"/>
          <w:szCs w:val="20"/>
        </w:rPr>
        <w:t>Harmonogram</w:t>
      </w:r>
      <w:bookmarkEnd w:id="40"/>
    </w:p>
    <w:p w14:paraId="6EE4467D" w14:textId="77777777" w:rsidR="004625BC" w:rsidRPr="00DE1F41" w:rsidRDefault="002707AD"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Harmonogram jest generowany na podstawie wypełnionych danych z sekcji </w:t>
      </w:r>
      <w:r w:rsidRPr="00DE1F41">
        <w:rPr>
          <w:rFonts w:ascii="Myriad Pro" w:hAnsi="Myriad Pro" w:cs="Arial"/>
          <w:b/>
          <w:i/>
          <w:sz w:val="20"/>
          <w:szCs w:val="20"/>
        </w:rPr>
        <w:t>Informacje</w:t>
      </w:r>
      <w:r w:rsidRPr="00DE1F41">
        <w:rPr>
          <w:rFonts w:ascii="Myriad Pro" w:hAnsi="Myriad Pro" w:cs="Arial"/>
          <w:sz w:val="20"/>
          <w:szCs w:val="20"/>
        </w:rPr>
        <w:t xml:space="preserve"> </w:t>
      </w:r>
      <w:r w:rsidRPr="00DE1F41">
        <w:rPr>
          <w:rFonts w:ascii="Myriad Pro" w:hAnsi="Myriad Pro" w:cs="Arial"/>
          <w:b/>
          <w:i/>
          <w:sz w:val="20"/>
          <w:szCs w:val="20"/>
        </w:rPr>
        <w:t>o</w:t>
      </w:r>
      <w:r w:rsidR="00D46D2F" w:rsidRPr="00DE1F41">
        <w:rPr>
          <w:rFonts w:ascii="Myriad Pro" w:hAnsi="Myriad Pro" w:cs="Arial"/>
          <w:b/>
          <w:i/>
          <w:sz w:val="20"/>
          <w:szCs w:val="20"/>
        </w:rPr>
        <w:t> </w:t>
      </w:r>
      <w:r w:rsidRPr="00DE1F41">
        <w:rPr>
          <w:rFonts w:ascii="Myriad Pro" w:hAnsi="Myriad Pro" w:cs="Arial"/>
          <w:b/>
          <w:i/>
          <w:sz w:val="20"/>
          <w:szCs w:val="20"/>
        </w:rPr>
        <w:t>projekcie</w:t>
      </w:r>
      <w:r w:rsidRPr="00DE1F41">
        <w:rPr>
          <w:rFonts w:ascii="Myriad Pro" w:hAnsi="Myriad Pro" w:cs="Arial"/>
          <w:sz w:val="20"/>
          <w:szCs w:val="20"/>
        </w:rPr>
        <w:t xml:space="preserve"> oraz </w:t>
      </w:r>
      <w:r w:rsidRPr="00DE1F41">
        <w:rPr>
          <w:rFonts w:ascii="Myriad Pro" w:hAnsi="Myriad Pro" w:cs="Arial"/>
          <w:b/>
          <w:i/>
          <w:sz w:val="20"/>
          <w:szCs w:val="20"/>
        </w:rPr>
        <w:t>Zadania</w:t>
      </w:r>
      <w:r w:rsidRPr="00DE1F41">
        <w:rPr>
          <w:rFonts w:ascii="Myriad Pro" w:hAnsi="Myriad Pro" w:cs="Arial"/>
          <w:sz w:val="20"/>
          <w:szCs w:val="20"/>
        </w:rPr>
        <w:t>.</w:t>
      </w:r>
    </w:p>
    <w:p w14:paraId="467129FD" w14:textId="0983A160" w:rsidR="002C6756" w:rsidRDefault="002707AD"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Do każdego z zadań możesz dodać etap, usunąć etap lub zamienić jego kolejność na liście. Etapy dla danego zadania można określać tylko dla zakresu dat określonego w sekcji Zadania.</w:t>
      </w:r>
      <w:r w:rsidR="00BA47F7" w:rsidRPr="00DE1F41">
        <w:rPr>
          <w:rFonts w:ascii="Myriad Pro" w:hAnsi="Myriad Pro" w:cs="Arial"/>
          <w:sz w:val="20"/>
          <w:szCs w:val="20"/>
        </w:rPr>
        <w:t xml:space="preserve"> Oś czasu podzielona jest na lata i kwartały. Zadania możesz podzielić na etapy i</w:t>
      </w:r>
      <w:r w:rsidR="00D46D2F" w:rsidRPr="00DE1F41">
        <w:rPr>
          <w:rFonts w:ascii="Myriad Pro" w:hAnsi="Myriad Pro" w:cs="Arial"/>
          <w:sz w:val="20"/>
          <w:szCs w:val="20"/>
        </w:rPr>
        <w:t> </w:t>
      </w:r>
      <w:r w:rsidR="00BA47F7" w:rsidRPr="00DE1F41">
        <w:rPr>
          <w:rFonts w:ascii="Myriad Pro" w:hAnsi="Myriad Pro" w:cs="Arial"/>
          <w:sz w:val="20"/>
          <w:szCs w:val="20"/>
        </w:rPr>
        <w:t xml:space="preserve">opisać każdy etap oraz wskazać, w jakich kwartałach będzie realizowany. Aby dodać poszczególne etapy, musisz odznaczyć funkcję </w:t>
      </w:r>
      <w:r w:rsidR="00BA47F7" w:rsidRPr="00DE1F41">
        <w:rPr>
          <w:rFonts w:ascii="Myriad Pro" w:hAnsi="Myriad Pro" w:cs="Arial"/>
          <w:b/>
          <w:i/>
          <w:sz w:val="20"/>
          <w:szCs w:val="20"/>
        </w:rPr>
        <w:t>Brak etapów</w:t>
      </w:r>
      <w:r w:rsidR="00BA47F7" w:rsidRPr="00DE1F41">
        <w:rPr>
          <w:rFonts w:ascii="Myriad Pro" w:hAnsi="Myriad Pro" w:cs="Arial"/>
          <w:sz w:val="20"/>
          <w:szCs w:val="20"/>
        </w:rPr>
        <w:t xml:space="preserve"> w zadaniu. Wówczas pojawi się opcja umożliwiająca </w:t>
      </w:r>
      <w:r w:rsidR="00DB2412" w:rsidRPr="00DE1F41">
        <w:rPr>
          <w:rFonts w:ascii="Myriad Pro" w:hAnsi="Myriad Pro" w:cs="Arial"/>
          <w:sz w:val="20"/>
          <w:szCs w:val="20"/>
        </w:rPr>
        <w:t xml:space="preserve">rozwinięcie </w:t>
      </w:r>
      <w:r w:rsidR="00BA47F7" w:rsidRPr="00DE1F41">
        <w:rPr>
          <w:rFonts w:ascii="Myriad Pro" w:hAnsi="Myriad Pro" w:cs="Arial"/>
          <w:sz w:val="20"/>
          <w:szCs w:val="20"/>
        </w:rPr>
        <w:t xml:space="preserve">zadania. Po rozwinięciu system automatycznie doda pierwszy etap zadania. Uzupełnij pole </w:t>
      </w:r>
      <w:r w:rsidR="00BA47F7" w:rsidRPr="00DE1F41">
        <w:rPr>
          <w:rFonts w:ascii="Myriad Pro" w:hAnsi="Myriad Pro" w:cs="Arial"/>
          <w:b/>
          <w:i/>
          <w:sz w:val="20"/>
          <w:szCs w:val="20"/>
        </w:rPr>
        <w:t>Opis etapu</w:t>
      </w:r>
      <w:r w:rsidR="00BA47F7" w:rsidRPr="00DE1F41">
        <w:rPr>
          <w:rFonts w:ascii="Myriad Pro" w:hAnsi="Myriad Pro" w:cs="Arial"/>
          <w:sz w:val="20"/>
          <w:szCs w:val="20"/>
        </w:rPr>
        <w:t xml:space="preserve">, </w:t>
      </w:r>
      <w:r w:rsidR="00B831A9">
        <w:rPr>
          <w:rFonts w:ascii="Myriad Pro" w:hAnsi="Myriad Pro" w:cs="Arial"/>
          <w:sz w:val="20"/>
          <w:szCs w:val="20"/>
        </w:rPr>
        <w:br/>
      </w:r>
      <w:r w:rsidR="00BA47F7" w:rsidRPr="00DE1F41">
        <w:rPr>
          <w:rFonts w:ascii="Myriad Pro" w:hAnsi="Myriad Pro" w:cs="Arial"/>
          <w:sz w:val="20"/>
          <w:szCs w:val="20"/>
        </w:rPr>
        <w:t>a następnie wskaż kwartały, w których realizowany będzie etap.</w:t>
      </w:r>
    </w:p>
    <w:p w14:paraId="344EA851" w14:textId="77777777" w:rsidR="00F52875" w:rsidRPr="00DE1F41" w:rsidRDefault="00F52875" w:rsidP="002A153E">
      <w:pPr>
        <w:spacing w:before="120" w:after="120" w:line="271" w:lineRule="auto"/>
        <w:jc w:val="both"/>
        <w:rPr>
          <w:rFonts w:ascii="Myriad Pro" w:hAnsi="Myriad Pro" w:cs="Arial"/>
          <w:sz w:val="20"/>
          <w:szCs w:val="20"/>
        </w:rPr>
      </w:pPr>
    </w:p>
    <w:p w14:paraId="7E649D0F" w14:textId="339BC7C7" w:rsidR="000A4596" w:rsidRPr="00DE1F41" w:rsidRDefault="000A4596" w:rsidP="002A153E">
      <w:pPr>
        <w:pStyle w:val="Nagwek1"/>
        <w:numPr>
          <w:ilvl w:val="0"/>
          <w:numId w:val="37"/>
        </w:numPr>
        <w:spacing w:before="120" w:after="120" w:line="271" w:lineRule="auto"/>
        <w:ind w:left="567" w:hanging="283"/>
        <w:jc w:val="both"/>
        <w:rPr>
          <w:rFonts w:ascii="Myriad Pro" w:hAnsi="Myriad Pro" w:cs="Arial"/>
          <w:b/>
          <w:color w:val="auto"/>
          <w:sz w:val="20"/>
          <w:szCs w:val="20"/>
        </w:rPr>
      </w:pPr>
      <w:bookmarkStart w:id="41" w:name="_Toc191555435"/>
      <w:r w:rsidRPr="00DE1F41">
        <w:rPr>
          <w:rFonts w:ascii="Myriad Pro" w:hAnsi="Myriad Pro" w:cs="Arial"/>
          <w:b/>
          <w:color w:val="auto"/>
          <w:sz w:val="20"/>
          <w:szCs w:val="20"/>
        </w:rPr>
        <w:t>Oświadczenia</w:t>
      </w:r>
      <w:bookmarkEnd w:id="41"/>
    </w:p>
    <w:p w14:paraId="74EA3398" w14:textId="6CBF1E50" w:rsidR="0026491E" w:rsidRDefault="0026491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9347BB">
        <w:rPr>
          <w:rFonts w:ascii="Myriad Pro" w:hAnsi="Myriad Pro" w:cs="Arial"/>
          <w:sz w:val="20"/>
          <w:szCs w:val="20"/>
        </w:rPr>
        <w:t>„</w:t>
      </w:r>
      <w:r w:rsidRPr="00DE1F41">
        <w:rPr>
          <w:rFonts w:ascii="Myriad Pro" w:hAnsi="Myriad Pro" w:cs="Arial"/>
          <w:sz w:val="20"/>
          <w:szCs w:val="20"/>
        </w:rPr>
        <w:t>Oświadczenia</w:t>
      </w:r>
      <w:r w:rsidR="009347BB">
        <w:rPr>
          <w:rFonts w:ascii="Myriad Pro" w:hAnsi="Myriad Pro" w:cs="Arial"/>
          <w:sz w:val="20"/>
          <w:szCs w:val="20"/>
        </w:rPr>
        <w:t>”</w:t>
      </w:r>
      <w:r w:rsidRPr="00DE1F41">
        <w:rPr>
          <w:rFonts w:ascii="Myriad Pro" w:hAnsi="Myriad Pro" w:cs="Arial"/>
          <w:sz w:val="20"/>
          <w:szCs w:val="20"/>
        </w:rPr>
        <w:t xml:space="preserve"> zawiera zbiór oświadczeń wymaganych od wnioskodawc</w:t>
      </w:r>
      <w:r w:rsidR="005E505F" w:rsidRPr="00DE1F41">
        <w:rPr>
          <w:rFonts w:ascii="Myriad Pro" w:hAnsi="Myriad Pro" w:cs="Arial"/>
          <w:sz w:val="20"/>
          <w:szCs w:val="20"/>
        </w:rPr>
        <w:t>y</w:t>
      </w:r>
      <w:r w:rsidRPr="00DE1F41">
        <w:rPr>
          <w:rFonts w:ascii="Myriad Pro" w:hAnsi="Myriad Pro" w:cs="Arial"/>
          <w:sz w:val="20"/>
          <w:szCs w:val="20"/>
        </w:rPr>
        <w:t>. Aby złożyć wymagane oświadczenia przejdź w tryb edycji sekcji, a następnie wybierz jedną z odpowiedzi znajdującej się pod każdym z oświadczeń</w:t>
      </w:r>
      <w:r w:rsidR="009347BB">
        <w:rPr>
          <w:rFonts w:ascii="Myriad Pro" w:hAnsi="Myriad Pro" w:cs="Arial"/>
          <w:sz w:val="20"/>
          <w:szCs w:val="20"/>
        </w:rPr>
        <w:t xml:space="preserve"> (je</w:t>
      </w:r>
      <w:r w:rsidR="00B831A9">
        <w:rPr>
          <w:rFonts w:ascii="Myriad Pro" w:hAnsi="Myriad Pro" w:cs="Arial"/>
          <w:sz w:val="20"/>
          <w:szCs w:val="20"/>
        </w:rPr>
        <w:t>ś</w:t>
      </w:r>
      <w:r w:rsidR="009347BB">
        <w:rPr>
          <w:rFonts w:ascii="Myriad Pro" w:hAnsi="Myriad Pro" w:cs="Arial"/>
          <w:sz w:val="20"/>
          <w:szCs w:val="20"/>
        </w:rPr>
        <w:t>li dotyczy)</w:t>
      </w:r>
      <w:r w:rsidRPr="00DE1F41">
        <w:rPr>
          <w:rFonts w:ascii="Myriad Pro" w:hAnsi="Myriad Pro" w:cs="Arial"/>
          <w:sz w:val="20"/>
          <w:szCs w:val="20"/>
        </w:rPr>
        <w:t>.</w:t>
      </w:r>
    </w:p>
    <w:p w14:paraId="7AFADC12" w14:textId="77777777" w:rsidR="00B831A9" w:rsidRPr="00DE1F41" w:rsidRDefault="00B831A9" w:rsidP="002A153E">
      <w:pPr>
        <w:spacing w:before="120" w:after="120" w:line="271" w:lineRule="auto"/>
        <w:jc w:val="both"/>
        <w:rPr>
          <w:rFonts w:ascii="Myriad Pro" w:hAnsi="Myriad Pro" w:cs="Arial"/>
          <w:sz w:val="20"/>
          <w:szCs w:val="20"/>
        </w:rPr>
      </w:pPr>
    </w:p>
    <w:p w14:paraId="1AF3C98A" w14:textId="6C1DE74E" w:rsidR="00786842" w:rsidRPr="00DE1F41" w:rsidRDefault="00EA37C2" w:rsidP="002A153E">
      <w:pPr>
        <w:pStyle w:val="Nagwek1"/>
        <w:spacing w:before="120" w:after="120" w:line="271" w:lineRule="auto"/>
        <w:jc w:val="both"/>
        <w:rPr>
          <w:rFonts w:ascii="Myriad Pro" w:hAnsi="Myriad Pro" w:cs="Arial"/>
          <w:b/>
          <w:color w:val="auto"/>
          <w:sz w:val="20"/>
          <w:szCs w:val="20"/>
        </w:rPr>
      </w:pPr>
      <w:bookmarkStart w:id="42" w:name="_Toc191555436"/>
      <w:r w:rsidRPr="00DE1F41">
        <w:rPr>
          <w:rFonts w:ascii="Myriad Pro" w:hAnsi="Myriad Pro" w:cs="Arial"/>
          <w:b/>
          <w:color w:val="auto"/>
          <w:sz w:val="20"/>
          <w:szCs w:val="20"/>
        </w:rPr>
        <w:t xml:space="preserve">XIII. </w:t>
      </w:r>
      <w:r w:rsidR="008F2451">
        <w:rPr>
          <w:rFonts w:ascii="Myriad Pro" w:hAnsi="Myriad Pro" w:cs="Arial"/>
          <w:b/>
          <w:color w:val="auto"/>
          <w:sz w:val="20"/>
          <w:szCs w:val="20"/>
        </w:rPr>
        <w:tab/>
      </w:r>
      <w:r w:rsidRPr="00DE1F41">
        <w:rPr>
          <w:rFonts w:ascii="Myriad Pro" w:hAnsi="Myriad Pro" w:cs="Arial"/>
          <w:b/>
          <w:color w:val="auto"/>
          <w:sz w:val="20"/>
          <w:szCs w:val="20"/>
        </w:rPr>
        <w:t>Załączniki</w:t>
      </w:r>
      <w:bookmarkEnd w:id="42"/>
    </w:p>
    <w:p w14:paraId="158773A6"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Załączniki wniosku o dofinansowanie projektu zawiera listę załączników dołączonych do wniosku. </w:t>
      </w:r>
    </w:p>
    <w:p w14:paraId="086C69D8"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Po przejściu w tryb edycji sekcji kliknij przycisk Dodaj załącznik znajdujący się pod każdym z</w:t>
      </w:r>
      <w:r w:rsidR="00D46D2F" w:rsidRPr="00DE1F41">
        <w:rPr>
          <w:rFonts w:ascii="Myriad Pro" w:hAnsi="Myriad Pro" w:cs="Arial"/>
          <w:sz w:val="20"/>
          <w:szCs w:val="20"/>
        </w:rPr>
        <w:t> </w:t>
      </w:r>
      <w:r w:rsidRPr="00DE1F41">
        <w:rPr>
          <w:rFonts w:ascii="Myriad Pro" w:hAnsi="Myriad Pro" w:cs="Arial"/>
          <w:sz w:val="20"/>
          <w:szCs w:val="20"/>
        </w:rPr>
        <w:t>załączników.</w:t>
      </w:r>
    </w:p>
    <w:p w14:paraId="42254255"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Dopuszczalne są pliki z rozszerzeniami "</w:t>
      </w:r>
      <w:proofErr w:type="spellStart"/>
      <w:r w:rsidRPr="00DE1F41">
        <w:rPr>
          <w:rFonts w:ascii="Myriad Pro" w:hAnsi="Myriad Pro" w:cs="Arial"/>
          <w:sz w:val="20"/>
          <w:szCs w:val="20"/>
        </w:rPr>
        <w:t>doc</w:t>
      </w:r>
      <w:proofErr w:type="spellEnd"/>
      <w:r w:rsidRPr="00DE1F41">
        <w:rPr>
          <w:rFonts w:ascii="Myriad Pro" w:hAnsi="Myriad Pro" w:cs="Arial"/>
          <w:sz w:val="20"/>
          <w:szCs w:val="20"/>
        </w:rPr>
        <w:t>", "xls", "</w:t>
      </w:r>
      <w:proofErr w:type="spellStart"/>
      <w:r w:rsidRPr="00DE1F41">
        <w:rPr>
          <w:rFonts w:ascii="Myriad Pro" w:hAnsi="Myriad Pro" w:cs="Arial"/>
          <w:sz w:val="20"/>
          <w:szCs w:val="20"/>
        </w:rPr>
        <w:t>xlsx</w:t>
      </w:r>
      <w:proofErr w:type="spellEnd"/>
      <w:r w:rsidRPr="00DE1F41">
        <w:rPr>
          <w:rFonts w:ascii="Myriad Pro" w:hAnsi="Myriad Pro" w:cs="Arial"/>
          <w:sz w:val="20"/>
          <w:szCs w:val="20"/>
        </w:rPr>
        <w:t>", "pdf", "</w:t>
      </w:r>
      <w:proofErr w:type="spellStart"/>
      <w:r w:rsidRPr="00DE1F41">
        <w:rPr>
          <w:rFonts w:ascii="Myriad Pro" w:hAnsi="Myriad Pro" w:cs="Arial"/>
          <w:sz w:val="20"/>
          <w:szCs w:val="20"/>
        </w:rPr>
        <w:t>docx</w:t>
      </w:r>
      <w:proofErr w:type="spellEnd"/>
      <w:r w:rsidRPr="00DE1F41">
        <w:rPr>
          <w:rFonts w:ascii="Myriad Pro" w:hAnsi="Myriad Pro" w:cs="Arial"/>
          <w:sz w:val="20"/>
          <w:szCs w:val="20"/>
        </w:rPr>
        <w:t>", "</w:t>
      </w:r>
      <w:proofErr w:type="spellStart"/>
      <w:r w:rsidRPr="00DE1F41">
        <w:rPr>
          <w:rFonts w:ascii="Myriad Pro" w:hAnsi="Myriad Pro" w:cs="Arial"/>
          <w:sz w:val="20"/>
          <w:szCs w:val="20"/>
        </w:rPr>
        <w:t>png</w:t>
      </w:r>
      <w:proofErr w:type="spellEnd"/>
      <w:r w:rsidRPr="00DE1F41">
        <w:rPr>
          <w:rFonts w:ascii="Myriad Pro" w:hAnsi="Myriad Pro" w:cs="Arial"/>
          <w:sz w:val="20"/>
          <w:szCs w:val="20"/>
        </w:rPr>
        <w:t xml:space="preserve">", "jpg", "txt" oraz archiwa "zip" i "7z". Maksymalny rozmiar każdego z dołączanych plików, w tym maksymalny rozmiar archiwum, to 25 MB. </w:t>
      </w:r>
    </w:p>
    <w:p w14:paraId="2A6E9FEE"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Nazwa dodanego pliku załącznika pojawi się w polu </w:t>
      </w:r>
      <w:r w:rsidRPr="00DE1F41">
        <w:rPr>
          <w:rFonts w:ascii="Myriad Pro" w:hAnsi="Myriad Pro" w:cs="Arial"/>
          <w:b/>
          <w:i/>
          <w:sz w:val="20"/>
          <w:szCs w:val="20"/>
        </w:rPr>
        <w:t>Nazwa pliku</w:t>
      </w:r>
      <w:r w:rsidRPr="00DE1F41">
        <w:rPr>
          <w:rFonts w:ascii="Myriad Pro" w:hAnsi="Myriad Pro" w:cs="Arial"/>
          <w:sz w:val="20"/>
          <w:szCs w:val="20"/>
        </w:rPr>
        <w:t xml:space="preserve">. Przyciski </w:t>
      </w:r>
      <w:r w:rsidRPr="00DE1F41">
        <w:rPr>
          <w:rFonts w:ascii="Myriad Pro" w:hAnsi="Myriad Pro" w:cs="Arial"/>
          <w:b/>
          <w:i/>
          <w:sz w:val="20"/>
          <w:szCs w:val="20"/>
        </w:rPr>
        <w:t xml:space="preserve">Pobierz załącznik </w:t>
      </w:r>
      <w:r w:rsidRPr="00DE1F41">
        <w:rPr>
          <w:rFonts w:ascii="Myriad Pro" w:hAnsi="Myriad Pro" w:cs="Arial"/>
          <w:sz w:val="20"/>
          <w:szCs w:val="20"/>
        </w:rPr>
        <w:t xml:space="preserve">lub </w:t>
      </w:r>
      <w:r w:rsidRPr="00DE1F41">
        <w:rPr>
          <w:rFonts w:ascii="Myriad Pro" w:hAnsi="Myriad Pro" w:cs="Arial"/>
          <w:b/>
          <w:i/>
          <w:sz w:val="20"/>
          <w:szCs w:val="20"/>
        </w:rPr>
        <w:t>Usuń załącznik</w:t>
      </w:r>
      <w:r w:rsidRPr="00DE1F41">
        <w:rPr>
          <w:rFonts w:ascii="Myriad Pro" w:hAnsi="Myriad Pro" w:cs="Arial"/>
          <w:sz w:val="20"/>
          <w:szCs w:val="20"/>
        </w:rPr>
        <w:t xml:space="preserve"> służą odpowiednio do pobrania lub usunięcia pliku załącznika.</w:t>
      </w:r>
    </w:p>
    <w:p w14:paraId="70FA3A43" w14:textId="2B1CE89B" w:rsidR="00EA37C2" w:rsidRPr="00DE1F41" w:rsidRDefault="002F38A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ION</w:t>
      </w:r>
      <w:r w:rsidR="00EA37C2" w:rsidRPr="00DE1F41">
        <w:rPr>
          <w:rFonts w:ascii="Myriad Pro" w:hAnsi="Myriad Pro" w:cs="Arial"/>
          <w:sz w:val="20"/>
          <w:szCs w:val="20"/>
        </w:rPr>
        <w:t xml:space="preserve"> określa w Regulaminie </w:t>
      </w:r>
      <w:r w:rsidR="008F6CCA">
        <w:rPr>
          <w:rFonts w:ascii="Myriad Pro" w:hAnsi="Myriad Pro" w:cs="Arial"/>
          <w:sz w:val="20"/>
          <w:szCs w:val="20"/>
        </w:rPr>
        <w:t>naboru</w:t>
      </w:r>
      <w:r w:rsidR="00C85A9E" w:rsidRPr="00DE1F41">
        <w:rPr>
          <w:rFonts w:ascii="Myriad Pro" w:hAnsi="Myriad Pro" w:cs="Arial"/>
          <w:sz w:val="20"/>
          <w:szCs w:val="20"/>
        </w:rPr>
        <w:t xml:space="preserve"> </w:t>
      </w:r>
      <w:r w:rsidR="00EA37C2" w:rsidRPr="00DE1F41">
        <w:rPr>
          <w:rFonts w:ascii="Myriad Pro" w:hAnsi="Myriad Pro" w:cs="Arial"/>
          <w:sz w:val="20"/>
          <w:szCs w:val="20"/>
        </w:rPr>
        <w:t>załączniki</w:t>
      </w:r>
      <w:r w:rsidR="009347BB">
        <w:rPr>
          <w:rFonts w:ascii="Myriad Pro" w:hAnsi="Myriad Pro" w:cs="Arial"/>
          <w:sz w:val="20"/>
          <w:szCs w:val="20"/>
        </w:rPr>
        <w:t>, które są</w:t>
      </w:r>
      <w:r w:rsidR="00EA37C2" w:rsidRPr="00DE1F41">
        <w:rPr>
          <w:rFonts w:ascii="Myriad Pro" w:hAnsi="Myriad Pro" w:cs="Arial"/>
          <w:sz w:val="20"/>
          <w:szCs w:val="20"/>
        </w:rPr>
        <w:t xml:space="preserve"> wymagane do złożenia razem z wnioskiem o </w:t>
      </w:r>
      <w:r w:rsidR="008F6CCA">
        <w:rPr>
          <w:rFonts w:ascii="Myriad Pro" w:hAnsi="Myriad Pro" w:cs="Arial"/>
          <w:sz w:val="20"/>
          <w:szCs w:val="20"/>
        </w:rPr>
        <w:t>wsparcie</w:t>
      </w:r>
      <w:r w:rsidR="00EA37C2" w:rsidRPr="00DE1F41">
        <w:rPr>
          <w:rFonts w:ascii="Myriad Pro" w:hAnsi="Myriad Pro" w:cs="Arial"/>
          <w:sz w:val="20"/>
          <w:szCs w:val="20"/>
        </w:rPr>
        <w:t>.</w:t>
      </w:r>
      <w:r w:rsidR="000246EC" w:rsidRPr="00DE1F41">
        <w:rPr>
          <w:rFonts w:ascii="Myriad Pro" w:hAnsi="Myriad Pro" w:cs="Arial"/>
          <w:sz w:val="20"/>
          <w:szCs w:val="20"/>
        </w:rPr>
        <w:t xml:space="preserve"> Załączane do wniosku pliki mogą mieć charakter oświadczeń wymaganych w celu potwierdzenia spełnienia określonego </w:t>
      </w:r>
      <w:r w:rsidR="008F6CCA">
        <w:rPr>
          <w:rFonts w:ascii="Myriad Pro" w:hAnsi="Myriad Pro" w:cs="Arial"/>
          <w:sz w:val="20"/>
          <w:szCs w:val="20"/>
        </w:rPr>
        <w:t>warunku udzielenia wsparcia.</w:t>
      </w:r>
    </w:p>
    <w:p w14:paraId="4A99FD26" w14:textId="196EB821" w:rsidR="000246EC" w:rsidRPr="00DE1F41" w:rsidRDefault="00BA47F7"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Oświadczenie</w:t>
      </w:r>
      <w:r w:rsidR="000246EC" w:rsidRPr="00DE1F41">
        <w:rPr>
          <w:rFonts w:ascii="Myriad Pro" w:hAnsi="Myriad Pro" w:cs="Arial"/>
          <w:sz w:val="20"/>
          <w:szCs w:val="20"/>
        </w:rPr>
        <w:t xml:space="preserve">, o którym mowa powyżej, </w:t>
      </w:r>
      <w:r w:rsidRPr="00DE1F41">
        <w:rPr>
          <w:rFonts w:ascii="Myriad Pro" w:hAnsi="Myriad Pro" w:cs="Arial"/>
          <w:sz w:val="20"/>
          <w:szCs w:val="20"/>
        </w:rPr>
        <w:t xml:space="preserve">musi zawierać klauzulę wskazaną w art. 47 ust. 2 ustawy wdrożeniowej </w:t>
      </w:r>
      <w:r w:rsidR="002E6B8E">
        <w:rPr>
          <w:rFonts w:ascii="Myriad Pro" w:hAnsi="Myriad Pro" w:cs="Arial"/>
          <w:sz w:val="20"/>
          <w:szCs w:val="20"/>
        </w:rPr>
        <w:br/>
      </w:r>
      <w:r w:rsidRPr="00DE1F41">
        <w:rPr>
          <w:rFonts w:ascii="Myriad Pro" w:hAnsi="Myriad Pro" w:cs="Arial"/>
          <w:sz w:val="20"/>
          <w:szCs w:val="20"/>
        </w:rPr>
        <w:t xml:space="preserve">o następującej treści: „Jestem świadomy/świadoma odpowiedzialności karnej za złożenie fałszywych oświadczeń”, </w:t>
      </w:r>
      <w:r w:rsidR="002E6B8E">
        <w:rPr>
          <w:rFonts w:ascii="Myriad Pro" w:hAnsi="Myriad Pro" w:cs="Arial"/>
          <w:sz w:val="20"/>
          <w:szCs w:val="20"/>
        </w:rPr>
        <w:br/>
      </w:r>
      <w:r w:rsidRPr="00DE1F41">
        <w:rPr>
          <w:rFonts w:ascii="Myriad Pro" w:hAnsi="Myriad Pro" w:cs="Arial"/>
          <w:sz w:val="20"/>
          <w:szCs w:val="20"/>
        </w:rPr>
        <w:t>a załącznik musi być opatrzony podpisem kwalifikowanym</w:t>
      </w:r>
      <w:r w:rsidR="002E6B8E">
        <w:rPr>
          <w:rFonts w:ascii="Myriad Pro" w:hAnsi="Myriad Pro" w:cs="Arial"/>
          <w:sz w:val="20"/>
          <w:szCs w:val="20"/>
        </w:rPr>
        <w:t>.</w:t>
      </w:r>
      <w:r w:rsidRPr="00DE1F41">
        <w:rPr>
          <w:rFonts w:ascii="Myriad Pro" w:hAnsi="Myriad Pro" w:cs="Arial"/>
          <w:sz w:val="20"/>
          <w:szCs w:val="20"/>
        </w:rPr>
        <w:t xml:space="preserve"> </w:t>
      </w:r>
    </w:p>
    <w:p w14:paraId="1091685C" w14:textId="327910D8" w:rsidR="002F38A5" w:rsidRPr="00DE1F41" w:rsidRDefault="00BA47F7"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Tak sporządzony dokument należy załączyć do wniosku, klikając przycisk</w:t>
      </w:r>
      <w:r w:rsidR="002F38A5" w:rsidRPr="00DE1F41">
        <w:rPr>
          <w:rFonts w:ascii="Myriad Pro" w:hAnsi="Myriad Pro" w:cs="Arial"/>
          <w:sz w:val="20"/>
          <w:szCs w:val="20"/>
        </w:rPr>
        <w:t xml:space="preserve"> </w:t>
      </w:r>
      <w:r w:rsidRPr="00DE1F41">
        <w:rPr>
          <w:rFonts w:ascii="Myriad Pro" w:hAnsi="Myriad Pro" w:cs="Arial"/>
          <w:sz w:val="20"/>
          <w:szCs w:val="20"/>
        </w:rPr>
        <w:t xml:space="preserve"> </w:t>
      </w:r>
      <w:r w:rsidRPr="00DE1F41">
        <w:rPr>
          <w:rFonts w:ascii="Myriad Pro" w:hAnsi="Myriad Pro" w:cs="Arial"/>
          <w:b/>
          <w:i/>
          <w:sz w:val="20"/>
          <w:szCs w:val="20"/>
        </w:rPr>
        <w:t>Dodaj załącznik</w:t>
      </w:r>
      <w:r w:rsidRPr="00DE1F41">
        <w:rPr>
          <w:rFonts w:ascii="Myriad Pro" w:hAnsi="Myriad Pro" w:cs="Arial"/>
          <w:sz w:val="20"/>
          <w:szCs w:val="20"/>
        </w:rPr>
        <w:t>.</w:t>
      </w:r>
    </w:p>
    <w:p w14:paraId="355D44D3" w14:textId="77777777" w:rsidR="0041681A" w:rsidRPr="00DE1F41" w:rsidRDefault="0041681A"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u w:val="single"/>
        </w:rPr>
        <w:t>Pamiętaj o sprawdzeniu dokumentu przed przesłaniem gotowego wniosku do ION.</w:t>
      </w:r>
      <w:r w:rsidRPr="00DE1F41">
        <w:rPr>
          <w:rFonts w:ascii="Myriad Pro" w:hAnsi="Myriad Pro" w:cs="Arial"/>
          <w:sz w:val="20"/>
          <w:szCs w:val="20"/>
        </w:rPr>
        <w:t xml:space="preserve"> Zwróć uwagę, że weryfikacja dokumentu nie gwarantuje przyjęcia projektu do realizacji – to będzie weryfikowane przez ION w trakcie oceny merytorycznej projektu. </w:t>
      </w:r>
    </w:p>
    <w:p w14:paraId="56261D5B" w14:textId="77777777" w:rsidR="00BA47F7" w:rsidRPr="00DE1F41" w:rsidRDefault="0041681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Weryfikacja dokumentu jest konieczna, aby system umożliwił przesłanie dokumentu do instytucji. Aby zweryfikować poprawność wniosku lub fiszki skorzystaj z funkcji </w:t>
      </w:r>
      <w:r w:rsidRPr="00DE1F41">
        <w:rPr>
          <w:rFonts w:ascii="Myriad Pro" w:hAnsi="Myriad Pro" w:cs="Arial"/>
          <w:b/>
          <w:i/>
          <w:sz w:val="20"/>
          <w:szCs w:val="20"/>
        </w:rPr>
        <w:t>Sprawdź</w:t>
      </w:r>
      <w:r w:rsidRPr="00DE1F41">
        <w:rPr>
          <w:rFonts w:ascii="Myriad Pro" w:hAnsi="Myriad Pro" w:cs="Arial"/>
          <w:sz w:val="20"/>
          <w:szCs w:val="20"/>
        </w:rPr>
        <w:t xml:space="preserve"> dostępnej w menu ostatniej wersji dokumentu. </w:t>
      </w:r>
    </w:p>
    <w:p w14:paraId="0F410993" w14:textId="77777777" w:rsidR="0041681A" w:rsidRPr="00DE1F41" w:rsidRDefault="0041681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Możesz także skorzystać z funkcji </w:t>
      </w:r>
      <w:r w:rsidRPr="00DE1F41">
        <w:rPr>
          <w:rFonts w:ascii="Myriad Pro" w:hAnsi="Myriad Pro" w:cs="Arial"/>
          <w:b/>
          <w:i/>
          <w:sz w:val="20"/>
          <w:szCs w:val="20"/>
        </w:rPr>
        <w:t>Sprawdź wniosek</w:t>
      </w:r>
      <w:r w:rsidRPr="00DE1F41">
        <w:rPr>
          <w:rFonts w:ascii="Myriad Pro" w:hAnsi="Myriad Pro" w:cs="Arial"/>
          <w:sz w:val="20"/>
          <w:szCs w:val="20"/>
        </w:rPr>
        <w:t xml:space="preserve"> dostępnych odpowiednio w stopce ekranu edycji wniosku.</w:t>
      </w:r>
    </w:p>
    <w:p w14:paraId="4D18F3E4" w14:textId="2F9C3469" w:rsidR="0041681A" w:rsidRDefault="0041681A" w:rsidP="002A153E">
      <w:pPr>
        <w:spacing w:before="120" w:after="120" w:line="271" w:lineRule="auto"/>
        <w:jc w:val="both"/>
        <w:rPr>
          <w:rFonts w:ascii="Myriad Pro" w:hAnsi="Myriad Pro" w:cs="Arial"/>
          <w:b/>
          <w:i/>
          <w:sz w:val="20"/>
          <w:szCs w:val="20"/>
        </w:rPr>
      </w:pPr>
      <w:r w:rsidRPr="00DE1F41">
        <w:rPr>
          <w:rFonts w:ascii="Myriad Pro" w:hAnsi="Myriad Pro" w:cs="Arial"/>
          <w:sz w:val="20"/>
          <w:szCs w:val="20"/>
        </w:rPr>
        <w:t>Jeżeli przynajmniej jedna z sekcji dokumentu zawiera błędy system wyświetli komunikat o</w:t>
      </w:r>
      <w:r w:rsidR="00ED7BD3" w:rsidRPr="00DE1F41">
        <w:rPr>
          <w:rFonts w:ascii="Myriad Pro" w:hAnsi="Myriad Pro" w:cs="Arial"/>
          <w:sz w:val="20"/>
          <w:szCs w:val="20"/>
        </w:rPr>
        <w:t> </w:t>
      </w:r>
      <w:r w:rsidRPr="00DE1F41">
        <w:rPr>
          <w:rFonts w:ascii="Myriad Pro" w:hAnsi="Myriad Pro" w:cs="Arial"/>
          <w:sz w:val="20"/>
          <w:szCs w:val="20"/>
        </w:rPr>
        <w:t xml:space="preserve">błędach. Komunikat zawiera listę sekcji z błędami wraz z listą błędów na każdej sekcji. Jeżeli chcesz przejść do wybranej sekcji w celu poprawienia błędu kliknij w </w:t>
      </w:r>
      <w:r w:rsidRPr="00DE1F41">
        <w:rPr>
          <w:rFonts w:ascii="Myriad Pro" w:hAnsi="Myriad Pro" w:cs="Arial"/>
          <w:b/>
          <w:i/>
          <w:sz w:val="20"/>
          <w:szCs w:val="20"/>
        </w:rPr>
        <w:t>Przejdź do sekcji.</w:t>
      </w:r>
    </w:p>
    <w:p w14:paraId="16935A38" w14:textId="77777777" w:rsidR="001E1A18" w:rsidRPr="00DE1F41" w:rsidRDefault="001E1A18" w:rsidP="002A153E">
      <w:pPr>
        <w:spacing w:before="120" w:after="120" w:line="271" w:lineRule="auto"/>
        <w:jc w:val="both"/>
        <w:rPr>
          <w:rFonts w:ascii="Myriad Pro" w:hAnsi="Myriad Pro" w:cs="Arial"/>
          <w:b/>
          <w:i/>
          <w:sz w:val="20"/>
          <w:szCs w:val="20"/>
        </w:rPr>
      </w:pPr>
    </w:p>
    <w:p w14:paraId="5151411A" w14:textId="523F9625" w:rsidR="000935CC" w:rsidRPr="00DE1F41" w:rsidRDefault="000935CC" w:rsidP="002A153E">
      <w:pPr>
        <w:pStyle w:val="Nagwek1"/>
        <w:spacing w:before="120" w:after="120" w:line="271" w:lineRule="auto"/>
        <w:jc w:val="both"/>
        <w:rPr>
          <w:rFonts w:ascii="Myriad Pro" w:hAnsi="Myriad Pro" w:cs="Arial"/>
          <w:b/>
          <w:color w:val="auto"/>
          <w:sz w:val="20"/>
          <w:szCs w:val="20"/>
        </w:rPr>
      </w:pPr>
      <w:bookmarkStart w:id="43" w:name="_Toc191555437"/>
      <w:r w:rsidRPr="00DE1F41">
        <w:rPr>
          <w:rFonts w:ascii="Myriad Pro" w:hAnsi="Myriad Pro" w:cs="Arial"/>
          <w:b/>
          <w:color w:val="auto"/>
          <w:sz w:val="20"/>
          <w:szCs w:val="20"/>
        </w:rPr>
        <w:t>XIV.</w:t>
      </w:r>
      <w:r w:rsidR="008F2451">
        <w:rPr>
          <w:rFonts w:ascii="Myriad Pro" w:hAnsi="Myriad Pro" w:cs="Arial"/>
          <w:b/>
          <w:color w:val="auto"/>
          <w:sz w:val="20"/>
          <w:szCs w:val="20"/>
        </w:rPr>
        <w:tab/>
      </w:r>
      <w:r w:rsidRPr="00DE1F41">
        <w:rPr>
          <w:rFonts w:ascii="Myriad Pro" w:hAnsi="Myriad Pro" w:cs="Arial"/>
          <w:b/>
          <w:color w:val="auto"/>
          <w:sz w:val="20"/>
          <w:szCs w:val="20"/>
        </w:rPr>
        <w:t xml:space="preserve"> Informacje o wniosku o dofinansowanie</w:t>
      </w:r>
      <w:bookmarkEnd w:id="43"/>
      <w:r w:rsidR="008F6CCA">
        <w:rPr>
          <w:rFonts w:ascii="Myriad Pro" w:hAnsi="Myriad Pro" w:cs="Arial"/>
          <w:b/>
          <w:color w:val="auto"/>
          <w:sz w:val="20"/>
          <w:szCs w:val="20"/>
        </w:rPr>
        <w:t xml:space="preserve"> </w:t>
      </w:r>
    </w:p>
    <w:p w14:paraId="353B6307" w14:textId="66DB84D1" w:rsidR="000935CC" w:rsidRPr="00DE1F41" w:rsidRDefault="000935CC"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Pr="00DE1F41">
        <w:rPr>
          <w:rFonts w:ascii="Myriad Pro" w:hAnsi="Myriad Pro" w:cs="Arial"/>
          <w:b/>
          <w:sz w:val="20"/>
          <w:szCs w:val="20"/>
        </w:rPr>
        <w:t>Informacje o wniosku o dofinansowanie</w:t>
      </w:r>
      <w:r w:rsidRPr="00DE1F41">
        <w:rPr>
          <w:rFonts w:ascii="Myriad Pro" w:hAnsi="Myriad Pro" w:cs="Arial"/>
          <w:sz w:val="20"/>
          <w:szCs w:val="20"/>
        </w:rPr>
        <w:t xml:space="preserve"> </w:t>
      </w:r>
      <w:r w:rsidR="008F6CCA">
        <w:rPr>
          <w:rFonts w:ascii="Myriad Pro" w:hAnsi="Myriad Pro" w:cs="Arial"/>
          <w:sz w:val="20"/>
          <w:szCs w:val="20"/>
        </w:rPr>
        <w:t xml:space="preserve">(wniosku o wsparcie) </w:t>
      </w:r>
      <w:r w:rsidRPr="00DE1F41">
        <w:rPr>
          <w:rFonts w:ascii="Myriad Pro" w:hAnsi="Myriad Pro" w:cs="Arial"/>
          <w:sz w:val="20"/>
          <w:szCs w:val="20"/>
        </w:rPr>
        <w:t xml:space="preserve">jest sekcją nieedytowalną. Sekcja zawiera informacje dotyczące danej wersji wniosku, w szczególności numer wersji wniosku, unikalną sumę kontrolną wersji wniosku, datę złożenia wniosku do </w:t>
      </w:r>
      <w:r w:rsidR="002F38A5" w:rsidRPr="00DE1F41">
        <w:rPr>
          <w:rFonts w:ascii="Myriad Pro" w:hAnsi="Myriad Pro" w:cs="Arial"/>
          <w:sz w:val="20"/>
          <w:szCs w:val="20"/>
        </w:rPr>
        <w:t xml:space="preserve">ION </w:t>
      </w:r>
      <w:r w:rsidRPr="00DE1F41">
        <w:rPr>
          <w:rFonts w:ascii="Myriad Pro" w:hAnsi="Myriad Pro" w:cs="Arial"/>
          <w:sz w:val="20"/>
          <w:szCs w:val="20"/>
        </w:rPr>
        <w:t xml:space="preserve">oraz sygnaturę wniosku nadaną przez </w:t>
      </w:r>
      <w:r w:rsidR="002F38A5" w:rsidRPr="00DE1F41">
        <w:rPr>
          <w:rFonts w:ascii="Myriad Pro" w:hAnsi="Myriad Pro" w:cs="Arial"/>
          <w:sz w:val="20"/>
          <w:szCs w:val="20"/>
        </w:rPr>
        <w:t xml:space="preserve">ION </w:t>
      </w:r>
      <w:r w:rsidRPr="00DE1F41">
        <w:rPr>
          <w:rFonts w:ascii="Myriad Pro" w:hAnsi="Myriad Pro" w:cs="Arial"/>
          <w:sz w:val="20"/>
          <w:szCs w:val="20"/>
        </w:rPr>
        <w:t>po złożeniu wniosku. Pozostałe informacje w sekcji wskazują na aktualny status projektu oraz status obiegu dokumentu.</w:t>
      </w:r>
    </w:p>
    <w:p w14:paraId="4252E28D" w14:textId="6C6FD830" w:rsidR="008F77BA" w:rsidRPr="00DE1F41" w:rsidRDefault="0041681A" w:rsidP="002A153E">
      <w:pPr>
        <w:pStyle w:val="Nagwek1"/>
        <w:jc w:val="both"/>
        <w:rPr>
          <w:rFonts w:ascii="Myriad Pro" w:hAnsi="Myriad Pro" w:cs="Arial"/>
          <w:b/>
          <w:color w:val="auto"/>
          <w:sz w:val="20"/>
          <w:szCs w:val="20"/>
        </w:rPr>
      </w:pPr>
      <w:bookmarkStart w:id="44" w:name="_Toc191555438"/>
      <w:r w:rsidRPr="00DE1F41">
        <w:rPr>
          <w:rFonts w:ascii="Myriad Pro" w:hAnsi="Myriad Pro" w:cs="Arial"/>
          <w:b/>
          <w:color w:val="auto"/>
          <w:sz w:val="20"/>
          <w:szCs w:val="20"/>
        </w:rPr>
        <w:t xml:space="preserve">XV. </w:t>
      </w:r>
      <w:r w:rsidR="008F2451">
        <w:rPr>
          <w:rFonts w:ascii="Myriad Pro" w:hAnsi="Myriad Pro" w:cs="Arial"/>
          <w:b/>
          <w:color w:val="auto"/>
          <w:sz w:val="20"/>
          <w:szCs w:val="20"/>
        </w:rPr>
        <w:tab/>
      </w:r>
      <w:r w:rsidRPr="00DE1F41">
        <w:rPr>
          <w:rFonts w:ascii="Myriad Pro" w:hAnsi="Myriad Pro" w:cs="Arial"/>
          <w:b/>
          <w:color w:val="auto"/>
          <w:sz w:val="20"/>
          <w:szCs w:val="20"/>
        </w:rPr>
        <w:t>Przesłanie dokumentu do instytucji</w:t>
      </w:r>
      <w:bookmarkEnd w:id="44"/>
    </w:p>
    <w:p w14:paraId="03453B1B" w14:textId="77777777" w:rsidR="005851B6" w:rsidRPr="00DE1F41" w:rsidRDefault="005851B6" w:rsidP="002A153E">
      <w:pPr>
        <w:jc w:val="both"/>
        <w:rPr>
          <w:rFonts w:ascii="Myriad Pro" w:hAnsi="Myriad Pro"/>
          <w:sz w:val="20"/>
          <w:szCs w:val="20"/>
        </w:rPr>
      </w:pPr>
    </w:p>
    <w:p w14:paraId="00CA215B" w14:textId="77777777" w:rsidR="0041681A" w:rsidRPr="00DE1F41" w:rsidRDefault="0041681A" w:rsidP="002A153E">
      <w:pPr>
        <w:jc w:val="both"/>
        <w:rPr>
          <w:rFonts w:ascii="Myriad Pro" w:hAnsi="Myriad Pro" w:cs="Arial"/>
          <w:sz w:val="20"/>
          <w:szCs w:val="20"/>
        </w:rPr>
      </w:pPr>
      <w:r w:rsidRPr="00DE1F41">
        <w:rPr>
          <w:rFonts w:ascii="Myriad Pro" w:hAnsi="Myriad Pro" w:cs="Arial"/>
          <w:sz w:val="20"/>
          <w:szCs w:val="20"/>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DE1F41" w:rsidRDefault="0041681A" w:rsidP="002A153E">
      <w:pPr>
        <w:jc w:val="both"/>
        <w:rPr>
          <w:rFonts w:ascii="Myriad Pro" w:hAnsi="Myriad Pro" w:cs="Arial"/>
          <w:sz w:val="20"/>
          <w:szCs w:val="20"/>
        </w:rPr>
      </w:pPr>
      <w:r w:rsidRPr="00DE1F41">
        <w:rPr>
          <w:rFonts w:ascii="Myriad Pro" w:hAnsi="Myriad Pro" w:cs="Arial"/>
          <w:sz w:val="20"/>
          <w:szCs w:val="20"/>
        </w:rPr>
        <w:t xml:space="preserve">Aby przesłać wniosek lub fiszkę do instytucji skorzystaj z funkcji </w:t>
      </w:r>
      <w:r w:rsidRPr="00DE1F41">
        <w:rPr>
          <w:rFonts w:ascii="Myriad Pro" w:hAnsi="Myriad Pro" w:cs="Arial"/>
          <w:b/>
          <w:i/>
          <w:sz w:val="20"/>
          <w:szCs w:val="20"/>
        </w:rPr>
        <w:t>Prześlij do instytucji</w:t>
      </w:r>
      <w:r w:rsidRPr="00DE1F41">
        <w:rPr>
          <w:rFonts w:ascii="Myriad Pro" w:hAnsi="Myriad Pro" w:cs="Arial"/>
          <w:sz w:val="20"/>
          <w:szCs w:val="20"/>
        </w:rPr>
        <w:t xml:space="preserve"> dostępnej w menu ostatniej wersji dokumentu. System wyświetli komunikat potwierdzający przesłanie dokumentu do instytucji. Status przesłanej wersji dokumentu, a zarazem status obiegu dokumentu, zmieni się na </w:t>
      </w:r>
      <w:r w:rsidRPr="00DE1F41">
        <w:rPr>
          <w:rFonts w:ascii="Myriad Pro" w:hAnsi="Myriad Pro" w:cs="Arial"/>
          <w:b/>
          <w:i/>
          <w:sz w:val="20"/>
          <w:szCs w:val="20"/>
        </w:rPr>
        <w:t>Przesłany do instytucji</w:t>
      </w:r>
      <w:r w:rsidRPr="00DE1F41">
        <w:rPr>
          <w:rFonts w:ascii="Myriad Pro" w:hAnsi="Myriad Pro" w:cs="Arial"/>
          <w:sz w:val="20"/>
          <w:szCs w:val="20"/>
        </w:rPr>
        <w:t>.</w:t>
      </w:r>
    </w:p>
    <w:p w14:paraId="73A791A1" w14:textId="77777777" w:rsidR="002176EA" w:rsidRPr="00DE1F41" w:rsidRDefault="002176EA" w:rsidP="002A153E">
      <w:pPr>
        <w:spacing w:before="120" w:after="120" w:line="271" w:lineRule="auto"/>
        <w:jc w:val="both"/>
        <w:rPr>
          <w:rFonts w:ascii="Myriad Pro" w:hAnsi="Myriad Pro" w:cs="Arial"/>
          <w:sz w:val="20"/>
          <w:szCs w:val="20"/>
        </w:rPr>
      </w:pPr>
    </w:p>
    <w:p w14:paraId="5EFE3FFE" w14:textId="77777777" w:rsidR="003C0DE5" w:rsidRPr="00DE1F41" w:rsidRDefault="003C0DE5" w:rsidP="002A153E">
      <w:pPr>
        <w:spacing w:before="120" w:after="120" w:line="271" w:lineRule="auto"/>
        <w:jc w:val="both"/>
        <w:rPr>
          <w:rFonts w:ascii="Myriad Pro" w:hAnsi="Myriad Pro" w:cs="Arial"/>
          <w:sz w:val="20"/>
          <w:szCs w:val="20"/>
        </w:rPr>
      </w:pPr>
    </w:p>
    <w:sectPr w:rsidR="003C0DE5" w:rsidRPr="00DE1F41" w:rsidSect="00B70ABC">
      <w:headerReference w:type="even" r:id="rId10"/>
      <w:headerReference w:type="default" r:id="rId11"/>
      <w:footerReference w:type="even" r:id="rId12"/>
      <w:footerReference w:type="default" r:id="rId13"/>
      <w:headerReference w:type="first" r:id="rId14"/>
      <w:footerReference w:type="first" r:id="rId15"/>
      <w:pgSz w:w="11906" w:h="16838" w:code="9"/>
      <w:pgMar w:top="964" w:right="964" w:bottom="964"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8BE14" w14:textId="77777777" w:rsidR="00E067B0" w:rsidRDefault="00E067B0" w:rsidP="00B11F07">
      <w:pPr>
        <w:spacing w:after="0" w:line="240" w:lineRule="auto"/>
      </w:pPr>
      <w:r>
        <w:separator/>
      </w:r>
    </w:p>
  </w:endnote>
  <w:endnote w:type="continuationSeparator" w:id="0">
    <w:p w14:paraId="341E1E9D" w14:textId="77777777" w:rsidR="00E067B0" w:rsidRDefault="00E067B0"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Open Sans">
    <w:altName w:val="Segoe UI"/>
    <w:charset w:val="00"/>
    <w:family w:val="auto"/>
    <w:pitch w:val="default"/>
  </w:font>
  <w:font w:name="MyriadPro-Regular">
    <w:altName w:val="Yu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8888" w14:textId="77777777" w:rsidR="00B25687" w:rsidRDefault="00B256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rPr>
        <w:rFonts w:ascii="Myriad Pro" w:hAnsi="Myriad Pro"/>
        <w:sz w:val="22"/>
      </w:rPr>
    </w:sdtEndPr>
    <w:sdtContent>
      <w:p w14:paraId="3CDA488E" w14:textId="77777777" w:rsidR="00B25687" w:rsidRPr="004D2318" w:rsidRDefault="00B25687">
        <w:pPr>
          <w:pStyle w:val="Stopka"/>
          <w:jc w:val="right"/>
          <w:rPr>
            <w:rFonts w:ascii="Myriad Pro" w:eastAsiaTheme="majorEastAsia" w:hAnsi="Myriad Pro" w:cstheme="majorBidi"/>
            <w:szCs w:val="28"/>
          </w:rPr>
        </w:pPr>
        <w:r w:rsidRPr="004D2318">
          <w:rPr>
            <w:rFonts w:ascii="Myriad Pro" w:eastAsiaTheme="majorEastAsia" w:hAnsi="Myriad Pro" w:cstheme="minorHAnsi"/>
            <w:sz w:val="16"/>
            <w:szCs w:val="28"/>
          </w:rPr>
          <w:t xml:space="preserve">str. </w:t>
        </w:r>
        <w:r w:rsidRPr="004D2318">
          <w:rPr>
            <w:rFonts w:ascii="Myriad Pro" w:eastAsiaTheme="minorEastAsia" w:hAnsi="Myriad Pro" w:cstheme="minorHAnsi"/>
            <w:sz w:val="12"/>
          </w:rPr>
          <w:fldChar w:fldCharType="begin"/>
        </w:r>
        <w:r w:rsidRPr="004D2318">
          <w:rPr>
            <w:rFonts w:ascii="Myriad Pro" w:hAnsi="Myriad Pro" w:cstheme="minorHAnsi"/>
            <w:sz w:val="12"/>
          </w:rPr>
          <w:instrText>PAGE    \* MERGEFORMAT</w:instrText>
        </w:r>
        <w:r w:rsidRPr="004D2318">
          <w:rPr>
            <w:rFonts w:ascii="Myriad Pro" w:eastAsiaTheme="minorEastAsia" w:hAnsi="Myriad Pro" w:cstheme="minorHAnsi"/>
            <w:sz w:val="12"/>
          </w:rPr>
          <w:fldChar w:fldCharType="separate"/>
        </w:r>
        <w:r w:rsidRPr="004D2318">
          <w:rPr>
            <w:rFonts w:ascii="Myriad Pro" w:eastAsiaTheme="majorEastAsia" w:hAnsi="Myriad Pro" w:cstheme="minorHAnsi"/>
            <w:noProof/>
            <w:sz w:val="16"/>
            <w:szCs w:val="28"/>
          </w:rPr>
          <w:t>40</w:t>
        </w:r>
        <w:r w:rsidRPr="004D2318">
          <w:rPr>
            <w:rFonts w:ascii="Myriad Pro" w:eastAsiaTheme="majorEastAsia" w:hAnsi="Myriad Pro" w:cstheme="minorHAnsi"/>
            <w:sz w:val="16"/>
            <w:szCs w:val="28"/>
          </w:rPr>
          <w:fldChar w:fldCharType="end"/>
        </w:r>
      </w:p>
    </w:sdtContent>
  </w:sdt>
  <w:p w14:paraId="1D1E34F9" w14:textId="77777777" w:rsidR="00B25687" w:rsidRDefault="00B2568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A174" w14:textId="77777777" w:rsidR="00B25687" w:rsidRDefault="00B25687"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11" name="Obraz 1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57130" w14:textId="77777777" w:rsidR="00E067B0" w:rsidRDefault="00E067B0" w:rsidP="00B11F07">
      <w:pPr>
        <w:spacing w:after="0" w:line="240" w:lineRule="auto"/>
      </w:pPr>
      <w:r>
        <w:separator/>
      </w:r>
    </w:p>
  </w:footnote>
  <w:footnote w:type="continuationSeparator" w:id="0">
    <w:p w14:paraId="713635AF" w14:textId="77777777" w:rsidR="00E067B0" w:rsidRDefault="00E067B0" w:rsidP="00B11F07">
      <w:pPr>
        <w:spacing w:after="0" w:line="240" w:lineRule="auto"/>
      </w:pPr>
      <w:r>
        <w:continuationSeparator/>
      </w:r>
    </w:p>
  </w:footnote>
  <w:footnote w:id="1">
    <w:p w14:paraId="71FCF7C0" w14:textId="2B5F3670" w:rsidR="00B25687" w:rsidRPr="00661552" w:rsidRDefault="00B25687">
      <w:pPr>
        <w:pStyle w:val="Tekstprzypisudolnego"/>
        <w:rPr>
          <w:rFonts w:ascii="Myriad Pro" w:hAnsi="Myriad Pro"/>
        </w:rPr>
      </w:pPr>
      <w:r w:rsidRPr="00661552">
        <w:rPr>
          <w:rStyle w:val="Odwoanieprzypisudolnego"/>
          <w:rFonts w:ascii="Myriad Pro" w:hAnsi="Myriad Pro"/>
          <w:sz w:val="18"/>
        </w:rPr>
        <w:footnoteRef/>
      </w:r>
      <w:r w:rsidRPr="00661552">
        <w:rPr>
          <w:rFonts w:ascii="Myriad Pro" w:hAnsi="Myriad Pro"/>
          <w:sz w:val="18"/>
        </w:rPr>
        <w:t xml:space="preserve"> Ilekroć w niniejszym dokumencie</w:t>
      </w:r>
      <w:r>
        <w:rPr>
          <w:rFonts w:ascii="Myriad Pro" w:hAnsi="Myriad Pro"/>
          <w:sz w:val="18"/>
        </w:rPr>
        <w:t xml:space="preserve"> jest</w:t>
      </w:r>
      <w:r w:rsidRPr="00661552">
        <w:rPr>
          <w:rFonts w:ascii="Myriad Pro" w:hAnsi="Myriad Pro"/>
          <w:sz w:val="18"/>
        </w:rPr>
        <w:t xml:space="preserve"> mowa o wniosku o </w:t>
      </w:r>
      <w:r>
        <w:rPr>
          <w:rFonts w:ascii="Myriad Pro" w:hAnsi="Myriad Pro"/>
          <w:sz w:val="18"/>
        </w:rPr>
        <w:t>wsparcie</w:t>
      </w:r>
      <w:r w:rsidRPr="00661552">
        <w:rPr>
          <w:rFonts w:ascii="Myriad Pro" w:hAnsi="Myriad Pro"/>
          <w:sz w:val="18"/>
        </w:rPr>
        <w:t xml:space="preserve">, należy przez to rozumieć wniosek o </w:t>
      </w:r>
      <w:r>
        <w:rPr>
          <w:rFonts w:ascii="Myriad Pro" w:hAnsi="Myriad Pro"/>
          <w:sz w:val="18"/>
        </w:rPr>
        <w:t>dofinansowanie</w:t>
      </w:r>
      <w:r w:rsidRPr="00661552">
        <w:rPr>
          <w:rFonts w:ascii="Myriad Pro" w:hAnsi="Myriad Pro"/>
          <w:sz w:val="18"/>
        </w:rPr>
        <w:t xml:space="preserve"> </w:t>
      </w:r>
    </w:p>
  </w:footnote>
  <w:footnote w:id="2">
    <w:p w14:paraId="0B01198F" w14:textId="77777777" w:rsidR="00B25687" w:rsidRPr="002C27CC" w:rsidRDefault="00B25687" w:rsidP="00775FFC">
      <w:pPr>
        <w:pStyle w:val="Tekstprzypisudolnego"/>
        <w:spacing w:line="271" w:lineRule="auto"/>
        <w:rPr>
          <w:rFonts w:ascii="Myriad Pro" w:hAnsi="Myriad Pro" w:cs="Arial"/>
          <w:sz w:val="22"/>
          <w:szCs w:val="22"/>
        </w:rPr>
      </w:pPr>
      <w:r w:rsidRPr="002C27CC">
        <w:rPr>
          <w:rStyle w:val="Odwoanieprzypisudolnego"/>
          <w:rFonts w:ascii="Myriad Pro" w:hAnsi="Myriad Pro" w:cs="Arial"/>
          <w:sz w:val="18"/>
          <w:szCs w:val="22"/>
        </w:rPr>
        <w:footnoteRef/>
      </w:r>
      <w:r w:rsidRPr="002C27CC">
        <w:rPr>
          <w:rFonts w:ascii="Myriad Pro" w:hAnsi="Myriad Pro" w:cs="Arial"/>
          <w:sz w:val="18"/>
          <w:szCs w:val="22"/>
        </w:rPr>
        <w:t xml:space="preserve"> </w:t>
      </w:r>
      <w:r w:rsidRPr="002C27CC">
        <w:rPr>
          <w:rFonts w:ascii="Myriad Pro" w:hAnsi="Myriad Pro" w:cs="Arial"/>
          <w:sz w:val="16"/>
          <w:szCs w:val="22"/>
        </w:rPr>
        <w:t>Infrastruktura rozumiana jako środki trwałe zgodnie z art. 3 ust. 1 pkt 15 ustawy z dnia 29 września 1994 r. o rachunkowości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67F5" w14:textId="77777777" w:rsidR="00B25687" w:rsidRDefault="00B256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42A21" w14:textId="77777777" w:rsidR="00B25687" w:rsidRDefault="00B2568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C04E" w14:textId="77777777" w:rsidR="00B25687" w:rsidRDefault="00B25687"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B25687" w:rsidRDefault="00B256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93B62"/>
    <w:multiLevelType w:val="hybridMultilevel"/>
    <w:tmpl w:val="B3847D2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B4884"/>
    <w:multiLevelType w:val="hybridMultilevel"/>
    <w:tmpl w:val="615EA7E8"/>
    <w:lvl w:ilvl="0" w:tplc="0FC6A4BA">
      <w:start w:val="1"/>
      <w:numFmt w:val="decimal"/>
      <w:lvlText w:val="%1."/>
      <w:lvlJc w:val="left"/>
      <w:pPr>
        <w:ind w:left="720" w:hanging="360"/>
      </w:pPr>
      <w:rPr>
        <w:rFonts w:ascii="Arial" w:eastAsia="Times New Roman"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D4325"/>
    <w:multiLevelType w:val="hybridMultilevel"/>
    <w:tmpl w:val="7A929952"/>
    <w:lvl w:ilvl="0" w:tplc="B7C6D098">
      <w:start w:val="1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B433CA"/>
    <w:multiLevelType w:val="hybridMultilevel"/>
    <w:tmpl w:val="09FA3A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E85F7C"/>
    <w:multiLevelType w:val="hybridMultilevel"/>
    <w:tmpl w:val="E6E688D2"/>
    <w:lvl w:ilvl="0" w:tplc="9BA6A1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2D3C48"/>
    <w:multiLevelType w:val="hybridMultilevel"/>
    <w:tmpl w:val="8B7A31E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0D4CC0"/>
    <w:multiLevelType w:val="hybridMultilevel"/>
    <w:tmpl w:val="549449EC"/>
    <w:lvl w:ilvl="0" w:tplc="6DB2A92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5342BCF"/>
    <w:multiLevelType w:val="hybridMultilevel"/>
    <w:tmpl w:val="19D4297E"/>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092132"/>
    <w:multiLevelType w:val="hybridMultilevel"/>
    <w:tmpl w:val="79C4D3BA"/>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53A39"/>
    <w:multiLevelType w:val="hybridMultilevel"/>
    <w:tmpl w:val="DA3CE9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5222A8"/>
    <w:multiLevelType w:val="hybridMultilevel"/>
    <w:tmpl w:val="86A85B88"/>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513B2D"/>
    <w:multiLevelType w:val="hybridMultilevel"/>
    <w:tmpl w:val="47107D10"/>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6" w15:restartNumberingAfterBreak="0">
    <w:nsid w:val="305A2CB8"/>
    <w:multiLevelType w:val="hybridMultilevel"/>
    <w:tmpl w:val="CBC86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656CB8"/>
    <w:multiLevelType w:val="hybridMultilevel"/>
    <w:tmpl w:val="2D3477F0"/>
    <w:lvl w:ilvl="0" w:tplc="6DB2A92C">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9" w15:restartNumberingAfterBreak="0">
    <w:nsid w:val="35833208"/>
    <w:multiLevelType w:val="hybridMultilevel"/>
    <w:tmpl w:val="465CCCF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2D742A"/>
    <w:multiLevelType w:val="hybridMultilevel"/>
    <w:tmpl w:val="6980CE32"/>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8830B4"/>
    <w:multiLevelType w:val="hybridMultilevel"/>
    <w:tmpl w:val="2BDC00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951FB5"/>
    <w:multiLevelType w:val="hybridMultilevel"/>
    <w:tmpl w:val="2A08F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4C5052D9"/>
    <w:multiLevelType w:val="hybridMultilevel"/>
    <w:tmpl w:val="204C6A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D246AF"/>
    <w:multiLevelType w:val="hybridMultilevel"/>
    <w:tmpl w:val="E064069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59750D"/>
    <w:multiLevelType w:val="hybridMultilevel"/>
    <w:tmpl w:val="AFC8F85E"/>
    <w:lvl w:ilvl="0" w:tplc="6DB2A9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AA7B75"/>
    <w:multiLevelType w:val="hybridMultilevel"/>
    <w:tmpl w:val="176CE8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3053A14"/>
    <w:multiLevelType w:val="hybridMultilevel"/>
    <w:tmpl w:val="9EC0B54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BF7BA2"/>
    <w:multiLevelType w:val="hybridMultilevel"/>
    <w:tmpl w:val="8E086118"/>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FA590A"/>
    <w:multiLevelType w:val="hybridMultilevel"/>
    <w:tmpl w:val="05F25C1C"/>
    <w:lvl w:ilvl="0" w:tplc="506A7F92">
      <w:start w:val="1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574FA3"/>
    <w:multiLevelType w:val="hybridMultilevel"/>
    <w:tmpl w:val="4EB83BEE"/>
    <w:lvl w:ilvl="0" w:tplc="CF741D46">
      <w:start w:val="1"/>
      <w:numFmt w:val="decimal"/>
      <w:lvlText w:val="%1."/>
      <w:lvlJc w:val="left"/>
      <w:pPr>
        <w:ind w:left="360" w:hanging="360"/>
      </w:pPr>
      <w:rPr>
        <w:rFonts w:eastAsia="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121724"/>
    <w:multiLevelType w:val="hybridMultilevel"/>
    <w:tmpl w:val="C6CC1D6A"/>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BB610F"/>
    <w:multiLevelType w:val="hybridMultilevel"/>
    <w:tmpl w:val="6AA0011C"/>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num w:numId="1">
    <w:abstractNumId w:val="14"/>
  </w:num>
  <w:num w:numId="2">
    <w:abstractNumId w:val="3"/>
  </w:num>
  <w:num w:numId="3">
    <w:abstractNumId w:val="15"/>
  </w:num>
  <w:num w:numId="4">
    <w:abstractNumId w:val="34"/>
  </w:num>
  <w:num w:numId="5">
    <w:abstractNumId w:val="4"/>
  </w:num>
  <w:num w:numId="6">
    <w:abstractNumId w:val="1"/>
  </w:num>
  <w:num w:numId="7">
    <w:abstractNumId w:val="33"/>
  </w:num>
  <w:num w:numId="8">
    <w:abstractNumId w:val="35"/>
  </w:num>
  <w:num w:numId="9">
    <w:abstractNumId w:val="23"/>
  </w:num>
  <w:num w:numId="10">
    <w:abstractNumId w:val="12"/>
  </w:num>
  <w:num w:numId="11">
    <w:abstractNumId w:val="17"/>
  </w:num>
  <w:num w:numId="12">
    <w:abstractNumId w:val="9"/>
  </w:num>
  <w:num w:numId="13">
    <w:abstractNumId w:val="27"/>
  </w:num>
  <w:num w:numId="14">
    <w:abstractNumId w:val="39"/>
  </w:num>
  <w:num w:numId="15">
    <w:abstractNumId w:val="29"/>
  </w:num>
  <w:num w:numId="16">
    <w:abstractNumId w:val="16"/>
  </w:num>
  <w:num w:numId="17">
    <w:abstractNumId w:val="20"/>
  </w:num>
  <w:num w:numId="18">
    <w:abstractNumId w:val="37"/>
  </w:num>
  <w:num w:numId="19">
    <w:abstractNumId w:val="6"/>
  </w:num>
  <w:num w:numId="20">
    <w:abstractNumId w:val="40"/>
  </w:num>
  <w:num w:numId="21">
    <w:abstractNumId w:val="8"/>
  </w:num>
  <w:num w:numId="22">
    <w:abstractNumId w:val="36"/>
  </w:num>
  <w:num w:numId="23">
    <w:abstractNumId w:val="13"/>
  </w:num>
  <w:num w:numId="24">
    <w:abstractNumId w:val="38"/>
  </w:num>
  <w:num w:numId="25">
    <w:abstractNumId w:val="18"/>
  </w:num>
  <w:num w:numId="26">
    <w:abstractNumId w:val="25"/>
  </w:num>
  <w:num w:numId="27">
    <w:abstractNumId w:val="0"/>
  </w:num>
  <w:num w:numId="28">
    <w:abstractNumId w:val="31"/>
  </w:num>
  <w:num w:numId="29">
    <w:abstractNumId w:val="10"/>
  </w:num>
  <w:num w:numId="30">
    <w:abstractNumId w:val="19"/>
  </w:num>
  <w:num w:numId="31">
    <w:abstractNumId w:val="21"/>
  </w:num>
  <w:num w:numId="32">
    <w:abstractNumId w:val="5"/>
  </w:num>
  <w:num w:numId="33">
    <w:abstractNumId w:val="28"/>
  </w:num>
  <w:num w:numId="34">
    <w:abstractNumId w:val="32"/>
  </w:num>
  <w:num w:numId="35">
    <w:abstractNumId w:val="24"/>
  </w:num>
  <w:num w:numId="36">
    <w:abstractNumId w:val="11"/>
  </w:num>
  <w:num w:numId="37">
    <w:abstractNumId w:val="2"/>
  </w:num>
  <w:num w:numId="38">
    <w:abstractNumId w:val="7"/>
  </w:num>
  <w:num w:numId="39">
    <w:abstractNumId w:val="26"/>
  </w:num>
  <w:num w:numId="40">
    <w:abstractNumId w:val="30"/>
  </w:num>
  <w:num w:numId="41">
    <w:abstractNumId w:val="2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styna Bykowska-Berest">
    <w15:presenceInfo w15:providerId="AD" w15:userId="S-1-5-21-3087080317-885096783-902502968-12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0661"/>
    <w:rsid w:val="000033BC"/>
    <w:rsid w:val="00003432"/>
    <w:rsid w:val="0000362B"/>
    <w:rsid w:val="00005A4A"/>
    <w:rsid w:val="000076FF"/>
    <w:rsid w:val="000079DB"/>
    <w:rsid w:val="00007DA6"/>
    <w:rsid w:val="00011333"/>
    <w:rsid w:val="00011FC1"/>
    <w:rsid w:val="0001214C"/>
    <w:rsid w:val="00013BA3"/>
    <w:rsid w:val="00013DE5"/>
    <w:rsid w:val="00017286"/>
    <w:rsid w:val="0001749F"/>
    <w:rsid w:val="000174EF"/>
    <w:rsid w:val="00017FEC"/>
    <w:rsid w:val="00020205"/>
    <w:rsid w:val="00022DEC"/>
    <w:rsid w:val="000246EC"/>
    <w:rsid w:val="0002497C"/>
    <w:rsid w:val="00024F49"/>
    <w:rsid w:val="0003238B"/>
    <w:rsid w:val="00033A4B"/>
    <w:rsid w:val="000352BC"/>
    <w:rsid w:val="000353FA"/>
    <w:rsid w:val="000377C8"/>
    <w:rsid w:val="00042097"/>
    <w:rsid w:val="00043EFB"/>
    <w:rsid w:val="0004446D"/>
    <w:rsid w:val="000446EA"/>
    <w:rsid w:val="00044A41"/>
    <w:rsid w:val="00045EC3"/>
    <w:rsid w:val="000462FD"/>
    <w:rsid w:val="000516C7"/>
    <w:rsid w:val="00051FC9"/>
    <w:rsid w:val="00052A90"/>
    <w:rsid w:val="0005305C"/>
    <w:rsid w:val="000530C5"/>
    <w:rsid w:val="00053BFF"/>
    <w:rsid w:val="0005564E"/>
    <w:rsid w:val="00056831"/>
    <w:rsid w:val="0006059F"/>
    <w:rsid w:val="00063F5F"/>
    <w:rsid w:val="00070711"/>
    <w:rsid w:val="0007201C"/>
    <w:rsid w:val="000726BD"/>
    <w:rsid w:val="00073ED9"/>
    <w:rsid w:val="00075131"/>
    <w:rsid w:val="00077BF8"/>
    <w:rsid w:val="00081F43"/>
    <w:rsid w:val="000829AA"/>
    <w:rsid w:val="00085D87"/>
    <w:rsid w:val="00086A1E"/>
    <w:rsid w:val="00086FFD"/>
    <w:rsid w:val="00087B3C"/>
    <w:rsid w:val="00090AEC"/>
    <w:rsid w:val="000923C7"/>
    <w:rsid w:val="00093023"/>
    <w:rsid w:val="000935CC"/>
    <w:rsid w:val="000935FB"/>
    <w:rsid w:val="00094E1F"/>
    <w:rsid w:val="00097FEC"/>
    <w:rsid w:val="000A0A90"/>
    <w:rsid w:val="000A0C5A"/>
    <w:rsid w:val="000A1D31"/>
    <w:rsid w:val="000A1F9D"/>
    <w:rsid w:val="000A3C36"/>
    <w:rsid w:val="000A4596"/>
    <w:rsid w:val="000A46EA"/>
    <w:rsid w:val="000A4BA9"/>
    <w:rsid w:val="000A570C"/>
    <w:rsid w:val="000A63CF"/>
    <w:rsid w:val="000A6992"/>
    <w:rsid w:val="000B0691"/>
    <w:rsid w:val="000B2A64"/>
    <w:rsid w:val="000B3E5F"/>
    <w:rsid w:val="000B5192"/>
    <w:rsid w:val="000B51E0"/>
    <w:rsid w:val="000B56D9"/>
    <w:rsid w:val="000B6070"/>
    <w:rsid w:val="000B7A3F"/>
    <w:rsid w:val="000C1215"/>
    <w:rsid w:val="000C2733"/>
    <w:rsid w:val="000C3375"/>
    <w:rsid w:val="000C449C"/>
    <w:rsid w:val="000C49E5"/>
    <w:rsid w:val="000C6FE5"/>
    <w:rsid w:val="000C7FD4"/>
    <w:rsid w:val="000D1EC6"/>
    <w:rsid w:val="000D3B07"/>
    <w:rsid w:val="000E0919"/>
    <w:rsid w:val="000E0F5A"/>
    <w:rsid w:val="000E2F99"/>
    <w:rsid w:val="000E5616"/>
    <w:rsid w:val="000E68FD"/>
    <w:rsid w:val="000F0265"/>
    <w:rsid w:val="000F0E55"/>
    <w:rsid w:val="000F179E"/>
    <w:rsid w:val="000F1FA5"/>
    <w:rsid w:val="000F661B"/>
    <w:rsid w:val="00100115"/>
    <w:rsid w:val="00101590"/>
    <w:rsid w:val="00102824"/>
    <w:rsid w:val="001037B8"/>
    <w:rsid w:val="001038EB"/>
    <w:rsid w:val="00103BFC"/>
    <w:rsid w:val="00104522"/>
    <w:rsid w:val="0010654F"/>
    <w:rsid w:val="00107B42"/>
    <w:rsid w:val="001128B2"/>
    <w:rsid w:val="00113041"/>
    <w:rsid w:val="001145F3"/>
    <w:rsid w:val="00114698"/>
    <w:rsid w:val="00115A57"/>
    <w:rsid w:val="001172C2"/>
    <w:rsid w:val="00120791"/>
    <w:rsid w:val="00120857"/>
    <w:rsid w:val="00122D93"/>
    <w:rsid w:val="00124BCA"/>
    <w:rsid w:val="001269B5"/>
    <w:rsid w:val="0013265B"/>
    <w:rsid w:val="00133A83"/>
    <w:rsid w:val="00134308"/>
    <w:rsid w:val="00134F1B"/>
    <w:rsid w:val="001353D4"/>
    <w:rsid w:val="00137A42"/>
    <w:rsid w:val="00140250"/>
    <w:rsid w:val="0014060A"/>
    <w:rsid w:val="00141947"/>
    <w:rsid w:val="001419E6"/>
    <w:rsid w:val="00141DBC"/>
    <w:rsid w:val="00143447"/>
    <w:rsid w:val="00143D82"/>
    <w:rsid w:val="00143FEA"/>
    <w:rsid w:val="001450A2"/>
    <w:rsid w:val="00145B5F"/>
    <w:rsid w:val="00145B74"/>
    <w:rsid w:val="001526E9"/>
    <w:rsid w:val="00152747"/>
    <w:rsid w:val="00154B06"/>
    <w:rsid w:val="00155C83"/>
    <w:rsid w:val="00157944"/>
    <w:rsid w:val="001629E5"/>
    <w:rsid w:val="0016317E"/>
    <w:rsid w:val="0016351D"/>
    <w:rsid w:val="00163CC2"/>
    <w:rsid w:val="00164308"/>
    <w:rsid w:val="00165C02"/>
    <w:rsid w:val="00165F03"/>
    <w:rsid w:val="001678A1"/>
    <w:rsid w:val="00171449"/>
    <w:rsid w:val="00171953"/>
    <w:rsid w:val="001727F1"/>
    <w:rsid w:val="00173AB8"/>
    <w:rsid w:val="0017533D"/>
    <w:rsid w:val="00175F46"/>
    <w:rsid w:val="00177726"/>
    <w:rsid w:val="001777D5"/>
    <w:rsid w:val="0018015E"/>
    <w:rsid w:val="00181E7F"/>
    <w:rsid w:val="001825A9"/>
    <w:rsid w:val="001849F4"/>
    <w:rsid w:val="00186F36"/>
    <w:rsid w:val="001871EE"/>
    <w:rsid w:val="00187F52"/>
    <w:rsid w:val="00192082"/>
    <w:rsid w:val="00192FB6"/>
    <w:rsid w:val="001963BD"/>
    <w:rsid w:val="0019738B"/>
    <w:rsid w:val="001976AE"/>
    <w:rsid w:val="001978FB"/>
    <w:rsid w:val="001A0009"/>
    <w:rsid w:val="001A0A33"/>
    <w:rsid w:val="001A1372"/>
    <w:rsid w:val="001A1AE0"/>
    <w:rsid w:val="001A325E"/>
    <w:rsid w:val="001A45B8"/>
    <w:rsid w:val="001A69DA"/>
    <w:rsid w:val="001A7052"/>
    <w:rsid w:val="001B12FC"/>
    <w:rsid w:val="001B244A"/>
    <w:rsid w:val="001B310E"/>
    <w:rsid w:val="001B462C"/>
    <w:rsid w:val="001B64E9"/>
    <w:rsid w:val="001B67FD"/>
    <w:rsid w:val="001C01F0"/>
    <w:rsid w:val="001C106B"/>
    <w:rsid w:val="001C10D9"/>
    <w:rsid w:val="001C4166"/>
    <w:rsid w:val="001C7C5C"/>
    <w:rsid w:val="001D00A1"/>
    <w:rsid w:val="001D03D9"/>
    <w:rsid w:val="001D3CD9"/>
    <w:rsid w:val="001D68F5"/>
    <w:rsid w:val="001D7384"/>
    <w:rsid w:val="001D7D14"/>
    <w:rsid w:val="001D7E98"/>
    <w:rsid w:val="001D7F1A"/>
    <w:rsid w:val="001E02BA"/>
    <w:rsid w:val="001E1A18"/>
    <w:rsid w:val="001E333B"/>
    <w:rsid w:val="001E3BBF"/>
    <w:rsid w:val="001E3D96"/>
    <w:rsid w:val="001E56A2"/>
    <w:rsid w:val="001E6791"/>
    <w:rsid w:val="001E6CA6"/>
    <w:rsid w:val="001E7467"/>
    <w:rsid w:val="001F0DA9"/>
    <w:rsid w:val="001F1875"/>
    <w:rsid w:val="001F2FF5"/>
    <w:rsid w:val="001F4EB6"/>
    <w:rsid w:val="001F5787"/>
    <w:rsid w:val="001F6B9A"/>
    <w:rsid w:val="00200194"/>
    <w:rsid w:val="00200BFC"/>
    <w:rsid w:val="00201039"/>
    <w:rsid w:val="00201383"/>
    <w:rsid w:val="00201CA5"/>
    <w:rsid w:val="0020443F"/>
    <w:rsid w:val="002061E3"/>
    <w:rsid w:val="002075A0"/>
    <w:rsid w:val="00207650"/>
    <w:rsid w:val="00210235"/>
    <w:rsid w:val="002116D7"/>
    <w:rsid w:val="00211FC5"/>
    <w:rsid w:val="002128FA"/>
    <w:rsid w:val="002149C8"/>
    <w:rsid w:val="002156A5"/>
    <w:rsid w:val="00216168"/>
    <w:rsid w:val="00216610"/>
    <w:rsid w:val="002176EA"/>
    <w:rsid w:val="002178D2"/>
    <w:rsid w:val="00217ED6"/>
    <w:rsid w:val="00223650"/>
    <w:rsid w:val="00223BBE"/>
    <w:rsid w:val="00225A91"/>
    <w:rsid w:val="00226104"/>
    <w:rsid w:val="002269EA"/>
    <w:rsid w:val="00226E10"/>
    <w:rsid w:val="0022780A"/>
    <w:rsid w:val="00232787"/>
    <w:rsid w:val="00232FAC"/>
    <w:rsid w:val="00233A35"/>
    <w:rsid w:val="00233DB3"/>
    <w:rsid w:val="00233EC6"/>
    <w:rsid w:val="00235EEB"/>
    <w:rsid w:val="002379E7"/>
    <w:rsid w:val="00240049"/>
    <w:rsid w:val="002424AC"/>
    <w:rsid w:val="00242EC1"/>
    <w:rsid w:val="00243F92"/>
    <w:rsid w:val="00243FFF"/>
    <w:rsid w:val="00244056"/>
    <w:rsid w:val="002442FD"/>
    <w:rsid w:val="00246982"/>
    <w:rsid w:val="00250F04"/>
    <w:rsid w:val="00251103"/>
    <w:rsid w:val="002518E0"/>
    <w:rsid w:val="00252B43"/>
    <w:rsid w:val="0025300E"/>
    <w:rsid w:val="00253267"/>
    <w:rsid w:val="00256214"/>
    <w:rsid w:val="002576F3"/>
    <w:rsid w:val="00257749"/>
    <w:rsid w:val="002614CC"/>
    <w:rsid w:val="00263257"/>
    <w:rsid w:val="0026491E"/>
    <w:rsid w:val="00264F4D"/>
    <w:rsid w:val="0026558A"/>
    <w:rsid w:val="002667F9"/>
    <w:rsid w:val="002707AD"/>
    <w:rsid w:val="00271C60"/>
    <w:rsid w:val="00272CAD"/>
    <w:rsid w:val="00280608"/>
    <w:rsid w:val="00281B81"/>
    <w:rsid w:val="00282951"/>
    <w:rsid w:val="002833FB"/>
    <w:rsid w:val="00284EC7"/>
    <w:rsid w:val="00285DC4"/>
    <w:rsid w:val="0029001B"/>
    <w:rsid w:val="00291B39"/>
    <w:rsid w:val="00294ABE"/>
    <w:rsid w:val="00294D76"/>
    <w:rsid w:val="00295BDB"/>
    <w:rsid w:val="002962B7"/>
    <w:rsid w:val="0029716B"/>
    <w:rsid w:val="002A02E3"/>
    <w:rsid w:val="002A080B"/>
    <w:rsid w:val="002A153E"/>
    <w:rsid w:val="002A7B58"/>
    <w:rsid w:val="002B00AF"/>
    <w:rsid w:val="002B253B"/>
    <w:rsid w:val="002C07BE"/>
    <w:rsid w:val="002C27CC"/>
    <w:rsid w:val="002C383F"/>
    <w:rsid w:val="002C4D4F"/>
    <w:rsid w:val="002C4E36"/>
    <w:rsid w:val="002C6756"/>
    <w:rsid w:val="002C7D25"/>
    <w:rsid w:val="002D02A2"/>
    <w:rsid w:val="002D141C"/>
    <w:rsid w:val="002D19FB"/>
    <w:rsid w:val="002D3F5A"/>
    <w:rsid w:val="002D4D4E"/>
    <w:rsid w:val="002D689A"/>
    <w:rsid w:val="002D7885"/>
    <w:rsid w:val="002D7A75"/>
    <w:rsid w:val="002E39E5"/>
    <w:rsid w:val="002E4349"/>
    <w:rsid w:val="002E463C"/>
    <w:rsid w:val="002E5367"/>
    <w:rsid w:val="002E5CC6"/>
    <w:rsid w:val="002E6230"/>
    <w:rsid w:val="002E6B8E"/>
    <w:rsid w:val="002E6F39"/>
    <w:rsid w:val="002F336F"/>
    <w:rsid w:val="002F37F7"/>
    <w:rsid w:val="002F38A5"/>
    <w:rsid w:val="002F48F8"/>
    <w:rsid w:val="00300D39"/>
    <w:rsid w:val="003017B2"/>
    <w:rsid w:val="00303322"/>
    <w:rsid w:val="00304950"/>
    <w:rsid w:val="00304F70"/>
    <w:rsid w:val="003057B4"/>
    <w:rsid w:val="00306292"/>
    <w:rsid w:val="0030647D"/>
    <w:rsid w:val="0030688A"/>
    <w:rsid w:val="0031172A"/>
    <w:rsid w:val="00311DDA"/>
    <w:rsid w:val="00311F9D"/>
    <w:rsid w:val="00312A39"/>
    <w:rsid w:val="00312DAD"/>
    <w:rsid w:val="00314899"/>
    <w:rsid w:val="003153A0"/>
    <w:rsid w:val="003156E0"/>
    <w:rsid w:val="00320886"/>
    <w:rsid w:val="003209BF"/>
    <w:rsid w:val="00320C9E"/>
    <w:rsid w:val="003224F2"/>
    <w:rsid w:val="00322B0A"/>
    <w:rsid w:val="00325975"/>
    <w:rsid w:val="003311FF"/>
    <w:rsid w:val="00332D2B"/>
    <w:rsid w:val="00333411"/>
    <w:rsid w:val="00335ABE"/>
    <w:rsid w:val="00335AE0"/>
    <w:rsid w:val="00335CC4"/>
    <w:rsid w:val="00336D4B"/>
    <w:rsid w:val="0034037B"/>
    <w:rsid w:val="00343BF3"/>
    <w:rsid w:val="00343F42"/>
    <w:rsid w:val="003515F6"/>
    <w:rsid w:val="00352AC2"/>
    <w:rsid w:val="00352C7D"/>
    <w:rsid w:val="00353FAC"/>
    <w:rsid w:val="00354E2E"/>
    <w:rsid w:val="00355FBA"/>
    <w:rsid w:val="003603E1"/>
    <w:rsid w:val="003635FF"/>
    <w:rsid w:val="00363F62"/>
    <w:rsid w:val="0036402E"/>
    <w:rsid w:val="00364918"/>
    <w:rsid w:val="0036532D"/>
    <w:rsid w:val="00365A9D"/>
    <w:rsid w:val="00365D05"/>
    <w:rsid w:val="0036623B"/>
    <w:rsid w:val="003709DC"/>
    <w:rsid w:val="003730E9"/>
    <w:rsid w:val="00373B99"/>
    <w:rsid w:val="003748BD"/>
    <w:rsid w:val="0037666E"/>
    <w:rsid w:val="00377620"/>
    <w:rsid w:val="00380D2A"/>
    <w:rsid w:val="00381A5C"/>
    <w:rsid w:val="00381D82"/>
    <w:rsid w:val="003850E9"/>
    <w:rsid w:val="0038669F"/>
    <w:rsid w:val="00387BC8"/>
    <w:rsid w:val="00390DA6"/>
    <w:rsid w:val="00392622"/>
    <w:rsid w:val="00392E7E"/>
    <w:rsid w:val="00393725"/>
    <w:rsid w:val="00394DFA"/>
    <w:rsid w:val="00395289"/>
    <w:rsid w:val="00397901"/>
    <w:rsid w:val="00397D3D"/>
    <w:rsid w:val="003A270F"/>
    <w:rsid w:val="003A2841"/>
    <w:rsid w:val="003A5ECC"/>
    <w:rsid w:val="003A6824"/>
    <w:rsid w:val="003A7591"/>
    <w:rsid w:val="003B01E2"/>
    <w:rsid w:val="003B173E"/>
    <w:rsid w:val="003B3E68"/>
    <w:rsid w:val="003B5789"/>
    <w:rsid w:val="003B774A"/>
    <w:rsid w:val="003C0DE5"/>
    <w:rsid w:val="003C0E2B"/>
    <w:rsid w:val="003C1560"/>
    <w:rsid w:val="003C3542"/>
    <w:rsid w:val="003C670B"/>
    <w:rsid w:val="003C7A2E"/>
    <w:rsid w:val="003D08B1"/>
    <w:rsid w:val="003D2919"/>
    <w:rsid w:val="003D2BD6"/>
    <w:rsid w:val="003D3080"/>
    <w:rsid w:val="003D5DDD"/>
    <w:rsid w:val="003D5F83"/>
    <w:rsid w:val="003D71E7"/>
    <w:rsid w:val="003D7BA7"/>
    <w:rsid w:val="003E2B4C"/>
    <w:rsid w:val="003E44CE"/>
    <w:rsid w:val="003E4F16"/>
    <w:rsid w:val="003E6179"/>
    <w:rsid w:val="003E6288"/>
    <w:rsid w:val="003E652B"/>
    <w:rsid w:val="003E6579"/>
    <w:rsid w:val="003E7138"/>
    <w:rsid w:val="003E797F"/>
    <w:rsid w:val="003F11E9"/>
    <w:rsid w:val="003F1430"/>
    <w:rsid w:val="003F335F"/>
    <w:rsid w:val="003F485C"/>
    <w:rsid w:val="003F69CD"/>
    <w:rsid w:val="003F75DC"/>
    <w:rsid w:val="00400319"/>
    <w:rsid w:val="00401564"/>
    <w:rsid w:val="00401BF8"/>
    <w:rsid w:val="004039F9"/>
    <w:rsid w:val="004051F2"/>
    <w:rsid w:val="00406217"/>
    <w:rsid w:val="00411806"/>
    <w:rsid w:val="00411BAA"/>
    <w:rsid w:val="004148FF"/>
    <w:rsid w:val="0041681A"/>
    <w:rsid w:val="0042083D"/>
    <w:rsid w:val="004227D9"/>
    <w:rsid w:val="0042322C"/>
    <w:rsid w:val="00424730"/>
    <w:rsid w:val="004257B7"/>
    <w:rsid w:val="004278A4"/>
    <w:rsid w:val="00427C11"/>
    <w:rsid w:val="00430749"/>
    <w:rsid w:val="004311E4"/>
    <w:rsid w:val="0043260B"/>
    <w:rsid w:val="00432661"/>
    <w:rsid w:val="004348F6"/>
    <w:rsid w:val="00435F2B"/>
    <w:rsid w:val="00437458"/>
    <w:rsid w:val="004374E4"/>
    <w:rsid w:val="004377BC"/>
    <w:rsid w:val="00440B14"/>
    <w:rsid w:val="0044268F"/>
    <w:rsid w:val="00442E4F"/>
    <w:rsid w:val="00442FB0"/>
    <w:rsid w:val="00443128"/>
    <w:rsid w:val="00444AB4"/>
    <w:rsid w:val="00446878"/>
    <w:rsid w:val="0045287A"/>
    <w:rsid w:val="00453C28"/>
    <w:rsid w:val="0045425C"/>
    <w:rsid w:val="00454307"/>
    <w:rsid w:val="0045490F"/>
    <w:rsid w:val="00455B9E"/>
    <w:rsid w:val="00455F9C"/>
    <w:rsid w:val="004606B0"/>
    <w:rsid w:val="00461353"/>
    <w:rsid w:val="00461921"/>
    <w:rsid w:val="00461C60"/>
    <w:rsid w:val="004625BC"/>
    <w:rsid w:val="004641BB"/>
    <w:rsid w:val="00464989"/>
    <w:rsid w:val="004655DD"/>
    <w:rsid w:val="00465AC5"/>
    <w:rsid w:val="00471764"/>
    <w:rsid w:val="00471858"/>
    <w:rsid w:val="004718A9"/>
    <w:rsid w:val="00471979"/>
    <w:rsid w:val="00471D83"/>
    <w:rsid w:val="0047231B"/>
    <w:rsid w:val="00472FEB"/>
    <w:rsid w:val="00473F1C"/>
    <w:rsid w:val="00475872"/>
    <w:rsid w:val="00476064"/>
    <w:rsid w:val="004779CC"/>
    <w:rsid w:val="00477C6D"/>
    <w:rsid w:val="00480C28"/>
    <w:rsid w:val="0048562C"/>
    <w:rsid w:val="00485B7D"/>
    <w:rsid w:val="00486FA5"/>
    <w:rsid w:val="0048730D"/>
    <w:rsid w:val="004878A3"/>
    <w:rsid w:val="00490387"/>
    <w:rsid w:val="00494DA4"/>
    <w:rsid w:val="00495F01"/>
    <w:rsid w:val="004A094C"/>
    <w:rsid w:val="004A1B7C"/>
    <w:rsid w:val="004A1FE4"/>
    <w:rsid w:val="004A7D78"/>
    <w:rsid w:val="004B03E0"/>
    <w:rsid w:val="004B1003"/>
    <w:rsid w:val="004B124E"/>
    <w:rsid w:val="004B2F7A"/>
    <w:rsid w:val="004B3622"/>
    <w:rsid w:val="004B3DDE"/>
    <w:rsid w:val="004C2018"/>
    <w:rsid w:val="004C2A97"/>
    <w:rsid w:val="004C2D7C"/>
    <w:rsid w:val="004C41A0"/>
    <w:rsid w:val="004C592E"/>
    <w:rsid w:val="004C600F"/>
    <w:rsid w:val="004C68CC"/>
    <w:rsid w:val="004C7380"/>
    <w:rsid w:val="004D0C5A"/>
    <w:rsid w:val="004D2318"/>
    <w:rsid w:val="004E124F"/>
    <w:rsid w:val="004E1328"/>
    <w:rsid w:val="004E38D0"/>
    <w:rsid w:val="004E3A3E"/>
    <w:rsid w:val="004E4477"/>
    <w:rsid w:val="004E4A9B"/>
    <w:rsid w:val="004E4D03"/>
    <w:rsid w:val="004F0057"/>
    <w:rsid w:val="004F41D5"/>
    <w:rsid w:val="004F4466"/>
    <w:rsid w:val="004F5DDB"/>
    <w:rsid w:val="004F7251"/>
    <w:rsid w:val="004F7E58"/>
    <w:rsid w:val="00500176"/>
    <w:rsid w:val="005010E9"/>
    <w:rsid w:val="005037E2"/>
    <w:rsid w:val="00503E6A"/>
    <w:rsid w:val="00504B12"/>
    <w:rsid w:val="00507011"/>
    <w:rsid w:val="00510824"/>
    <w:rsid w:val="005112ED"/>
    <w:rsid w:val="00511E7B"/>
    <w:rsid w:val="00512B29"/>
    <w:rsid w:val="00512F7A"/>
    <w:rsid w:val="00513135"/>
    <w:rsid w:val="0051332E"/>
    <w:rsid w:val="00513A51"/>
    <w:rsid w:val="00517CA7"/>
    <w:rsid w:val="00520C1A"/>
    <w:rsid w:val="005223CA"/>
    <w:rsid w:val="00522547"/>
    <w:rsid w:val="00530566"/>
    <w:rsid w:val="00530879"/>
    <w:rsid w:val="00534047"/>
    <w:rsid w:val="00535AC7"/>
    <w:rsid w:val="005367C1"/>
    <w:rsid w:val="00536D8B"/>
    <w:rsid w:val="005374CB"/>
    <w:rsid w:val="00537673"/>
    <w:rsid w:val="005405B3"/>
    <w:rsid w:val="00540ABA"/>
    <w:rsid w:val="00542035"/>
    <w:rsid w:val="00542566"/>
    <w:rsid w:val="0054294B"/>
    <w:rsid w:val="00542BEC"/>
    <w:rsid w:val="00542CAC"/>
    <w:rsid w:val="00544F6D"/>
    <w:rsid w:val="00545214"/>
    <w:rsid w:val="00545532"/>
    <w:rsid w:val="00547BA5"/>
    <w:rsid w:val="00551406"/>
    <w:rsid w:val="0055244A"/>
    <w:rsid w:val="00553BC6"/>
    <w:rsid w:val="00553F39"/>
    <w:rsid w:val="00557550"/>
    <w:rsid w:val="00557763"/>
    <w:rsid w:val="00557E4D"/>
    <w:rsid w:val="005603A5"/>
    <w:rsid w:val="00561701"/>
    <w:rsid w:val="005626F9"/>
    <w:rsid w:val="00563006"/>
    <w:rsid w:val="00564C0E"/>
    <w:rsid w:val="005672F6"/>
    <w:rsid w:val="005679A4"/>
    <w:rsid w:val="00570777"/>
    <w:rsid w:val="00570B3F"/>
    <w:rsid w:val="00571603"/>
    <w:rsid w:val="0057279B"/>
    <w:rsid w:val="00573AA8"/>
    <w:rsid w:val="00574B3B"/>
    <w:rsid w:val="00574F33"/>
    <w:rsid w:val="005752F6"/>
    <w:rsid w:val="005754A2"/>
    <w:rsid w:val="00576A7B"/>
    <w:rsid w:val="005804D5"/>
    <w:rsid w:val="0058093C"/>
    <w:rsid w:val="0058145E"/>
    <w:rsid w:val="00582BD4"/>
    <w:rsid w:val="0058319E"/>
    <w:rsid w:val="005851B6"/>
    <w:rsid w:val="00585DD0"/>
    <w:rsid w:val="005861CD"/>
    <w:rsid w:val="00591213"/>
    <w:rsid w:val="00591D7D"/>
    <w:rsid w:val="00593CB9"/>
    <w:rsid w:val="0059551F"/>
    <w:rsid w:val="00597B66"/>
    <w:rsid w:val="005A0584"/>
    <w:rsid w:val="005A1401"/>
    <w:rsid w:val="005A26B7"/>
    <w:rsid w:val="005A2E53"/>
    <w:rsid w:val="005A3022"/>
    <w:rsid w:val="005A3486"/>
    <w:rsid w:val="005B076E"/>
    <w:rsid w:val="005B0B8A"/>
    <w:rsid w:val="005B1CA8"/>
    <w:rsid w:val="005B2852"/>
    <w:rsid w:val="005B3B5F"/>
    <w:rsid w:val="005B6012"/>
    <w:rsid w:val="005C0850"/>
    <w:rsid w:val="005C14A7"/>
    <w:rsid w:val="005C3386"/>
    <w:rsid w:val="005C40F4"/>
    <w:rsid w:val="005C5DB0"/>
    <w:rsid w:val="005C63C9"/>
    <w:rsid w:val="005C6E08"/>
    <w:rsid w:val="005D059E"/>
    <w:rsid w:val="005D06D6"/>
    <w:rsid w:val="005D0DC6"/>
    <w:rsid w:val="005D0E15"/>
    <w:rsid w:val="005D273E"/>
    <w:rsid w:val="005D2CCE"/>
    <w:rsid w:val="005D36D6"/>
    <w:rsid w:val="005D7F68"/>
    <w:rsid w:val="005E00B9"/>
    <w:rsid w:val="005E32B6"/>
    <w:rsid w:val="005E505F"/>
    <w:rsid w:val="005E7777"/>
    <w:rsid w:val="005F0B0B"/>
    <w:rsid w:val="005F0B34"/>
    <w:rsid w:val="005F6F06"/>
    <w:rsid w:val="005F7409"/>
    <w:rsid w:val="00602DB8"/>
    <w:rsid w:val="00603DF8"/>
    <w:rsid w:val="0060515B"/>
    <w:rsid w:val="00605737"/>
    <w:rsid w:val="006068CC"/>
    <w:rsid w:val="00607F66"/>
    <w:rsid w:val="0061027E"/>
    <w:rsid w:val="00611665"/>
    <w:rsid w:val="00611FE4"/>
    <w:rsid w:val="00612102"/>
    <w:rsid w:val="0061278D"/>
    <w:rsid w:val="00614093"/>
    <w:rsid w:val="00616348"/>
    <w:rsid w:val="00617ADA"/>
    <w:rsid w:val="00617EC6"/>
    <w:rsid w:val="00624FDF"/>
    <w:rsid w:val="00626784"/>
    <w:rsid w:val="0062741D"/>
    <w:rsid w:val="00630DBC"/>
    <w:rsid w:val="00631862"/>
    <w:rsid w:val="00633C79"/>
    <w:rsid w:val="0063555A"/>
    <w:rsid w:val="00635699"/>
    <w:rsid w:val="006357A9"/>
    <w:rsid w:val="00640668"/>
    <w:rsid w:val="00640E16"/>
    <w:rsid w:val="006429C8"/>
    <w:rsid w:val="00642CE7"/>
    <w:rsid w:val="00643B18"/>
    <w:rsid w:val="006466D9"/>
    <w:rsid w:val="00646ACD"/>
    <w:rsid w:val="006473C5"/>
    <w:rsid w:val="006538F2"/>
    <w:rsid w:val="00653AE4"/>
    <w:rsid w:val="006543C8"/>
    <w:rsid w:val="00654EFD"/>
    <w:rsid w:val="0065533C"/>
    <w:rsid w:val="00661552"/>
    <w:rsid w:val="006615DF"/>
    <w:rsid w:val="00662858"/>
    <w:rsid w:val="006649BE"/>
    <w:rsid w:val="0066646E"/>
    <w:rsid w:val="00666688"/>
    <w:rsid w:val="00667D5C"/>
    <w:rsid w:val="0067382C"/>
    <w:rsid w:val="00674382"/>
    <w:rsid w:val="00674682"/>
    <w:rsid w:val="00674AB4"/>
    <w:rsid w:val="00677A3F"/>
    <w:rsid w:val="00680880"/>
    <w:rsid w:val="006818D8"/>
    <w:rsid w:val="00682178"/>
    <w:rsid w:val="00682836"/>
    <w:rsid w:val="006836BE"/>
    <w:rsid w:val="00683B08"/>
    <w:rsid w:val="0068465A"/>
    <w:rsid w:val="006874C7"/>
    <w:rsid w:val="006921B7"/>
    <w:rsid w:val="0069340B"/>
    <w:rsid w:val="006939D6"/>
    <w:rsid w:val="00693BE4"/>
    <w:rsid w:val="0069436C"/>
    <w:rsid w:val="00697CFA"/>
    <w:rsid w:val="006A04D2"/>
    <w:rsid w:val="006A0590"/>
    <w:rsid w:val="006A5F8A"/>
    <w:rsid w:val="006B08CC"/>
    <w:rsid w:val="006B0EFF"/>
    <w:rsid w:val="006B27E6"/>
    <w:rsid w:val="006B48AB"/>
    <w:rsid w:val="006B4B9A"/>
    <w:rsid w:val="006B79CB"/>
    <w:rsid w:val="006C1C9A"/>
    <w:rsid w:val="006C2FCD"/>
    <w:rsid w:val="006C4A6A"/>
    <w:rsid w:val="006C4D2A"/>
    <w:rsid w:val="006C5791"/>
    <w:rsid w:val="006C6502"/>
    <w:rsid w:val="006C7E42"/>
    <w:rsid w:val="006D1191"/>
    <w:rsid w:val="006D38E1"/>
    <w:rsid w:val="006D606D"/>
    <w:rsid w:val="006D6FC0"/>
    <w:rsid w:val="006D707F"/>
    <w:rsid w:val="006D7F59"/>
    <w:rsid w:val="006E031F"/>
    <w:rsid w:val="006E0690"/>
    <w:rsid w:val="006E0C66"/>
    <w:rsid w:val="006E2331"/>
    <w:rsid w:val="006E4FC1"/>
    <w:rsid w:val="006E5582"/>
    <w:rsid w:val="006E78F6"/>
    <w:rsid w:val="006E7AB2"/>
    <w:rsid w:val="006E7DB3"/>
    <w:rsid w:val="006E7F2E"/>
    <w:rsid w:val="006F21F4"/>
    <w:rsid w:val="006F26B8"/>
    <w:rsid w:val="006F39B4"/>
    <w:rsid w:val="006F5760"/>
    <w:rsid w:val="006F6503"/>
    <w:rsid w:val="00701D39"/>
    <w:rsid w:val="00702DFB"/>
    <w:rsid w:val="007109AE"/>
    <w:rsid w:val="00714344"/>
    <w:rsid w:val="00714559"/>
    <w:rsid w:val="00716A06"/>
    <w:rsid w:val="00716C64"/>
    <w:rsid w:val="00717991"/>
    <w:rsid w:val="00721077"/>
    <w:rsid w:val="00722188"/>
    <w:rsid w:val="00722766"/>
    <w:rsid w:val="007233F6"/>
    <w:rsid w:val="00724B60"/>
    <w:rsid w:val="0072526A"/>
    <w:rsid w:val="00725472"/>
    <w:rsid w:val="00725C15"/>
    <w:rsid w:val="00727C97"/>
    <w:rsid w:val="00730513"/>
    <w:rsid w:val="0073085C"/>
    <w:rsid w:val="0073245B"/>
    <w:rsid w:val="00736C50"/>
    <w:rsid w:val="007408CF"/>
    <w:rsid w:val="00741666"/>
    <w:rsid w:val="00741F6E"/>
    <w:rsid w:val="007429F3"/>
    <w:rsid w:val="00744D7E"/>
    <w:rsid w:val="00745EA9"/>
    <w:rsid w:val="00752F80"/>
    <w:rsid w:val="0075422F"/>
    <w:rsid w:val="007543B2"/>
    <w:rsid w:val="00754714"/>
    <w:rsid w:val="00755683"/>
    <w:rsid w:val="00755C65"/>
    <w:rsid w:val="00755E6E"/>
    <w:rsid w:val="007565BF"/>
    <w:rsid w:val="00761750"/>
    <w:rsid w:val="00772205"/>
    <w:rsid w:val="0077306F"/>
    <w:rsid w:val="00773B03"/>
    <w:rsid w:val="00773DAA"/>
    <w:rsid w:val="00774DC0"/>
    <w:rsid w:val="007750CD"/>
    <w:rsid w:val="0077537F"/>
    <w:rsid w:val="007758FA"/>
    <w:rsid w:val="00775FFC"/>
    <w:rsid w:val="00781594"/>
    <w:rsid w:val="00781CDC"/>
    <w:rsid w:val="00781D2A"/>
    <w:rsid w:val="00783683"/>
    <w:rsid w:val="007845C3"/>
    <w:rsid w:val="00784902"/>
    <w:rsid w:val="00785142"/>
    <w:rsid w:val="00786842"/>
    <w:rsid w:val="00792BD1"/>
    <w:rsid w:val="00792ECE"/>
    <w:rsid w:val="00794229"/>
    <w:rsid w:val="00794CB1"/>
    <w:rsid w:val="00795C8A"/>
    <w:rsid w:val="0079790E"/>
    <w:rsid w:val="007A3935"/>
    <w:rsid w:val="007A3E43"/>
    <w:rsid w:val="007A4323"/>
    <w:rsid w:val="007A56B9"/>
    <w:rsid w:val="007A6CA1"/>
    <w:rsid w:val="007A6F13"/>
    <w:rsid w:val="007A7134"/>
    <w:rsid w:val="007A7929"/>
    <w:rsid w:val="007B0DB9"/>
    <w:rsid w:val="007B2FFB"/>
    <w:rsid w:val="007B4589"/>
    <w:rsid w:val="007B542A"/>
    <w:rsid w:val="007B556A"/>
    <w:rsid w:val="007C0690"/>
    <w:rsid w:val="007C1A37"/>
    <w:rsid w:val="007C1EF7"/>
    <w:rsid w:val="007C3089"/>
    <w:rsid w:val="007C404C"/>
    <w:rsid w:val="007C47CC"/>
    <w:rsid w:val="007C7B7B"/>
    <w:rsid w:val="007C7F06"/>
    <w:rsid w:val="007D0DE6"/>
    <w:rsid w:val="007D29AA"/>
    <w:rsid w:val="007D2EF8"/>
    <w:rsid w:val="007D4F93"/>
    <w:rsid w:val="007D5B96"/>
    <w:rsid w:val="007E0750"/>
    <w:rsid w:val="007E150D"/>
    <w:rsid w:val="007E425E"/>
    <w:rsid w:val="007E67D2"/>
    <w:rsid w:val="007E6CDE"/>
    <w:rsid w:val="007E74E9"/>
    <w:rsid w:val="007F0AF1"/>
    <w:rsid w:val="007F21E9"/>
    <w:rsid w:val="007F4BC9"/>
    <w:rsid w:val="007F5FC0"/>
    <w:rsid w:val="007F610A"/>
    <w:rsid w:val="007F624F"/>
    <w:rsid w:val="007F6610"/>
    <w:rsid w:val="00801555"/>
    <w:rsid w:val="00801C29"/>
    <w:rsid w:val="00804197"/>
    <w:rsid w:val="00804AD8"/>
    <w:rsid w:val="008066DD"/>
    <w:rsid w:val="00806B4C"/>
    <w:rsid w:val="0081392F"/>
    <w:rsid w:val="00814A80"/>
    <w:rsid w:val="008174BF"/>
    <w:rsid w:val="00817D83"/>
    <w:rsid w:val="008219B1"/>
    <w:rsid w:val="0082393C"/>
    <w:rsid w:val="00824EB1"/>
    <w:rsid w:val="00825A47"/>
    <w:rsid w:val="008263A5"/>
    <w:rsid w:val="008272AB"/>
    <w:rsid w:val="00830523"/>
    <w:rsid w:val="00830D58"/>
    <w:rsid w:val="00832AF6"/>
    <w:rsid w:val="00833431"/>
    <w:rsid w:val="008337AF"/>
    <w:rsid w:val="0083443A"/>
    <w:rsid w:val="00837AA1"/>
    <w:rsid w:val="00842BC6"/>
    <w:rsid w:val="008445A3"/>
    <w:rsid w:val="00844673"/>
    <w:rsid w:val="0084587E"/>
    <w:rsid w:val="008467F3"/>
    <w:rsid w:val="008468F4"/>
    <w:rsid w:val="0084785F"/>
    <w:rsid w:val="00852929"/>
    <w:rsid w:val="00853976"/>
    <w:rsid w:val="008560CB"/>
    <w:rsid w:val="00856F0E"/>
    <w:rsid w:val="0086108E"/>
    <w:rsid w:val="00862452"/>
    <w:rsid w:val="0086280F"/>
    <w:rsid w:val="00863537"/>
    <w:rsid w:val="0086584A"/>
    <w:rsid w:val="008664BE"/>
    <w:rsid w:val="00871020"/>
    <w:rsid w:val="0087180F"/>
    <w:rsid w:val="00871B47"/>
    <w:rsid w:val="008722CE"/>
    <w:rsid w:val="0087322F"/>
    <w:rsid w:val="00873D34"/>
    <w:rsid w:val="00873F49"/>
    <w:rsid w:val="008746A2"/>
    <w:rsid w:val="00876D45"/>
    <w:rsid w:val="008816C6"/>
    <w:rsid w:val="0088203D"/>
    <w:rsid w:val="00884EB6"/>
    <w:rsid w:val="0088552A"/>
    <w:rsid w:val="0088745B"/>
    <w:rsid w:val="00891310"/>
    <w:rsid w:val="0089172C"/>
    <w:rsid w:val="00891B51"/>
    <w:rsid w:val="00892349"/>
    <w:rsid w:val="00892965"/>
    <w:rsid w:val="00894C0C"/>
    <w:rsid w:val="00894FE7"/>
    <w:rsid w:val="00895D8B"/>
    <w:rsid w:val="008A0B32"/>
    <w:rsid w:val="008A1641"/>
    <w:rsid w:val="008A212B"/>
    <w:rsid w:val="008A2F20"/>
    <w:rsid w:val="008A3E53"/>
    <w:rsid w:val="008B057B"/>
    <w:rsid w:val="008B0617"/>
    <w:rsid w:val="008B5D66"/>
    <w:rsid w:val="008B606D"/>
    <w:rsid w:val="008C001A"/>
    <w:rsid w:val="008C176A"/>
    <w:rsid w:val="008C344A"/>
    <w:rsid w:val="008C563E"/>
    <w:rsid w:val="008C6256"/>
    <w:rsid w:val="008C69FA"/>
    <w:rsid w:val="008C6F73"/>
    <w:rsid w:val="008C6F77"/>
    <w:rsid w:val="008D0275"/>
    <w:rsid w:val="008D0A9A"/>
    <w:rsid w:val="008D13F4"/>
    <w:rsid w:val="008D1B94"/>
    <w:rsid w:val="008D35C7"/>
    <w:rsid w:val="008D3912"/>
    <w:rsid w:val="008D52C5"/>
    <w:rsid w:val="008D60F3"/>
    <w:rsid w:val="008D61E8"/>
    <w:rsid w:val="008D6BBE"/>
    <w:rsid w:val="008D7A68"/>
    <w:rsid w:val="008E2CE3"/>
    <w:rsid w:val="008E625C"/>
    <w:rsid w:val="008E62C9"/>
    <w:rsid w:val="008E632B"/>
    <w:rsid w:val="008E75DF"/>
    <w:rsid w:val="008E7DB8"/>
    <w:rsid w:val="008F2451"/>
    <w:rsid w:val="008F2C41"/>
    <w:rsid w:val="008F2EA8"/>
    <w:rsid w:val="008F3002"/>
    <w:rsid w:val="008F4317"/>
    <w:rsid w:val="008F4FDD"/>
    <w:rsid w:val="008F4FE4"/>
    <w:rsid w:val="008F5439"/>
    <w:rsid w:val="008F5E53"/>
    <w:rsid w:val="008F5FEE"/>
    <w:rsid w:val="008F6CCA"/>
    <w:rsid w:val="008F7025"/>
    <w:rsid w:val="008F77BA"/>
    <w:rsid w:val="00900A9C"/>
    <w:rsid w:val="0090170E"/>
    <w:rsid w:val="00901912"/>
    <w:rsid w:val="009019EB"/>
    <w:rsid w:val="009041E2"/>
    <w:rsid w:val="009068F3"/>
    <w:rsid w:val="00910221"/>
    <w:rsid w:val="00910242"/>
    <w:rsid w:val="00912BEC"/>
    <w:rsid w:val="0091485F"/>
    <w:rsid w:val="00914E61"/>
    <w:rsid w:val="00915EB1"/>
    <w:rsid w:val="00917078"/>
    <w:rsid w:val="00917B9B"/>
    <w:rsid w:val="00922A39"/>
    <w:rsid w:val="00924BF9"/>
    <w:rsid w:val="009257B4"/>
    <w:rsid w:val="00926471"/>
    <w:rsid w:val="00927003"/>
    <w:rsid w:val="00927A43"/>
    <w:rsid w:val="00931E22"/>
    <w:rsid w:val="00931EF0"/>
    <w:rsid w:val="009320C6"/>
    <w:rsid w:val="00932ED8"/>
    <w:rsid w:val="00933AAE"/>
    <w:rsid w:val="009345A7"/>
    <w:rsid w:val="009347BB"/>
    <w:rsid w:val="00935AF8"/>
    <w:rsid w:val="00935E73"/>
    <w:rsid w:val="00936EA7"/>
    <w:rsid w:val="00937A69"/>
    <w:rsid w:val="00937AA5"/>
    <w:rsid w:val="009405DC"/>
    <w:rsid w:val="00941558"/>
    <w:rsid w:val="009456C1"/>
    <w:rsid w:val="00946AA0"/>
    <w:rsid w:val="009513E6"/>
    <w:rsid w:val="00953D4E"/>
    <w:rsid w:val="00955B44"/>
    <w:rsid w:val="009579B2"/>
    <w:rsid w:val="00960AEC"/>
    <w:rsid w:val="00960D58"/>
    <w:rsid w:val="009614AA"/>
    <w:rsid w:val="00961731"/>
    <w:rsid w:val="0096483F"/>
    <w:rsid w:val="00970C5F"/>
    <w:rsid w:val="0097352F"/>
    <w:rsid w:val="00973E11"/>
    <w:rsid w:val="009761C9"/>
    <w:rsid w:val="00976214"/>
    <w:rsid w:val="00977020"/>
    <w:rsid w:val="00977058"/>
    <w:rsid w:val="0098213C"/>
    <w:rsid w:val="009829CC"/>
    <w:rsid w:val="00982CAE"/>
    <w:rsid w:val="00983B5D"/>
    <w:rsid w:val="00984746"/>
    <w:rsid w:val="009850A4"/>
    <w:rsid w:val="0098674B"/>
    <w:rsid w:val="0098711F"/>
    <w:rsid w:val="009909A1"/>
    <w:rsid w:val="00992E2B"/>
    <w:rsid w:val="00993715"/>
    <w:rsid w:val="00997236"/>
    <w:rsid w:val="009975E8"/>
    <w:rsid w:val="00997A75"/>
    <w:rsid w:val="00997E56"/>
    <w:rsid w:val="009A11FF"/>
    <w:rsid w:val="009A4C86"/>
    <w:rsid w:val="009B001D"/>
    <w:rsid w:val="009B0690"/>
    <w:rsid w:val="009B0B0D"/>
    <w:rsid w:val="009B1498"/>
    <w:rsid w:val="009B57DF"/>
    <w:rsid w:val="009B57EB"/>
    <w:rsid w:val="009B6C71"/>
    <w:rsid w:val="009B6CD7"/>
    <w:rsid w:val="009C1F7E"/>
    <w:rsid w:val="009C39F0"/>
    <w:rsid w:val="009C3F54"/>
    <w:rsid w:val="009C4E7C"/>
    <w:rsid w:val="009C545E"/>
    <w:rsid w:val="009C55FD"/>
    <w:rsid w:val="009D06D4"/>
    <w:rsid w:val="009D0E82"/>
    <w:rsid w:val="009D3BFD"/>
    <w:rsid w:val="009D3DD7"/>
    <w:rsid w:val="009D4798"/>
    <w:rsid w:val="009D5AE7"/>
    <w:rsid w:val="009D79F1"/>
    <w:rsid w:val="009E0247"/>
    <w:rsid w:val="009E13C5"/>
    <w:rsid w:val="009E1BE7"/>
    <w:rsid w:val="009E1C73"/>
    <w:rsid w:val="009E1FEC"/>
    <w:rsid w:val="009E2DBA"/>
    <w:rsid w:val="009E33B1"/>
    <w:rsid w:val="009E3A5C"/>
    <w:rsid w:val="009E43EC"/>
    <w:rsid w:val="009E4FD9"/>
    <w:rsid w:val="009E5F42"/>
    <w:rsid w:val="009E6A1F"/>
    <w:rsid w:val="009E6C85"/>
    <w:rsid w:val="009E6E73"/>
    <w:rsid w:val="009E7AD0"/>
    <w:rsid w:val="009F0D22"/>
    <w:rsid w:val="009F1C5B"/>
    <w:rsid w:val="009F1C84"/>
    <w:rsid w:val="009F4531"/>
    <w:rsid w:val="009F7474"/>
    <w:rsid w:val="00A00A07"/>
    <w:rsid w:val="00A01829"/>
    <w:rsid w:val="00A02105"/>
    <w:rsid w:val="00A032B2"/>
    <w:rsid w:val="00A06818"/>
    <w:rsid w:val="00A06E1C"/>
    <w:rsid w:val="00A070D7"/>
    <w:rsid w:val="00A0780B"/>
    <w:rsid w:val="00A12271"/>
    <w:rsid w:val="00A12893"/>
    <w:rsid w:val="00A12C08"/>
    <w:rsid w:val="00A134CA"/>
    <w:rsid w:val="00A13F79"/>
    <w:rsid w:val="00A1404A"/>
    <w:rsid w:val="00A14474"/>
    <w:rsid w:val="00A14A11"/>
    <w:rsid w:val="00A15786"/>
    <w:rsid w:val="00A16B23"/>
    <w:rsid w:val="00A16B6A"/>
    <w:rsid w:val="00A2184E"/>
    <w:rsid w:val="00A21FC4"/>
    <w:rsid w:val="00A226EC"/>
    <w:rsid w:val="00A23A62"/>
    <w:rsid w:val="00A2494D"/>
    <w:rsid w:val="00A2513A"/>
    <w:rsid w:val="00A30061"/>
    <w:rsid w:val="00A322A4"/>
    <w:rsid w:val="00A351DE"/>
    <w:rsid w:val="00A355D9"/>
    <w:rsid w:val="00A3626A"/>
    <w:rsid w:val="00A36EE0"/>
    <w:rsid w:val="00A41CFA"/>
    <w:rsid w:val="00A429E5"/>
    <w:rsid w:val="00A42C38"/>
    <w:rsid w:val="00A43315"/>
    <w:rsid w:val="00A44829"/>
    <w:rsid w:val="00A525E9"/>
    <w:rsid w:val="00A52865"/>
    <w:rsid w:val="00A552AC"/>
    <w:rsid w:val="00A577F5"/>
    <w:rsid w:val="00A61259"/>
    <w:rsid w:val="00A614B2"/>
    <w:rsid w:val="00A64C80"/>
    <w:rsid w:val="00A65D92"/>
    <w:rsid w:val="00A65D97"/>
    <w:rsid w:val="00A67861"/>
    <w:rsid w:val="00A72767"/>
    <w:rsid w:val="00A7437D"/>
    <w:rsid w:val="00A75439"/>
    <w:rsid w:val="00A802DF"/>
    <w:rsid w:val="00A817DF"/>
    <w:rsid w:val="00A83CCF"/>
    <w:rsid w:val="00A8490D"/>
    <w:rsid w:val="00A85450"/>
    <w:rsid w:val="00A85752"/>
    <w:rsid w:val="00A8608D"/>
    <w:rsid w:val="00A86273"/>
    <w:rsid w:val="00A86857"/>
    <w:rsid w:val="00A873F6"/>
    <w:rsid w:val="00A90445"/>
    <w:rsid w:val="00A92EFC"/>
    <w:rsid w:val="00AA2CBE"/>
    <w:rsid w:val="00AA6DCC"/>
    <w:rsid w:val="00AA7816"/>
    <w:rsid w:val="00AB02EE"/>
    <w:rsid w:val="00AB0444"/>
    <w:rsid w:val="00AB0628"/>
    <w:rsid w:val="00AB1766"/>
    <w:rsid w:val="00AB615A"/>
    <w:rsid w:val="00AB7BD4"/>
    <w:rsid w:val="00AC02B7"/>
    <w:rsid w:val="00AC29E8"/>
    <w:rsid w:val="00AC36C5"/>
    <w:rsid w:val="00AC3C09"/>
    <w:rsid w:val="00AC4910"/>
    <w:rsid w:val="00AC5687"/>
    <w:rsid w:val="00AC5943"/>
    <w:rsid w:val="00AC599E"/>
    <w:rsid w:val="00AD133E"/>
    <w:rsid w:val="00AD1854"/>
    <w:rsid w:val="00AD20B4"/>
    <w:rsid w:val="00AD5B6A"/>
    <w:rsid w:val="00AD7CDB"/>
    <w:rsid w:val="00AD7E6A"/>
    <w:rsid w:val="00AE2182"/>
    <w:rsid w:val="00AE2460"/>
    <w:rsid w:val="00AE4862"/>
    <w:rsid w:val="00AE4926"/>
    <w:rsid w:val="00AE657D"/>
    <w:rsid w:val="00AE6D6A"/>
    <w:rsid w:val="00AF186C"/>
    <w:rsid w:val="00AF1D17"/>
    <w:rsid w:val="00AF2D1D"/>
    <w:rsid w:val="00AF30C2"/>
    <w:rsid w:val="00AF7DD6"/>
    <w:rsid w:val="00AF7FAC"/>
    <w:rsid w:val="00B0075E"/>
    <w:rsid w:val="00B00914"/>
    <w:rsid w:val="00B00FC9"/>
    <w:rsid w:val="00B019D1"/>
    <w:rsid w:val="00B02A15"/>
    <w:rsid w:val="00B042F3"/>
    <w:rsid w:val="00B057AF"/>
    <w:rsid w:val="00B05C71"/>
    <w:rsid w:val="00B072F9"/>
    <w:rsid w:val="00B106C4"/>
    <w:rsid w:val="00B11852"/>
    <w:rsid w:val="00B11F07"/>
    <w:rsid w:val="00B13D9B"/>
    <w:rsid w:val="00B14C98"/>
    <w:rsid w:val="00B14E01"/>
    <w:rsid w:val="00B15B85"/>
    <w:rsid w:val="00B1679E"/>
    <w:rsid w:val="00B170DD"/>
    <w:rsid w:val="00B17F7C"/>
    <w:rsid w:val="00B204EF"/>
    <w:rsid w:val="00B21EDF"/>
    <w:rsid w:val="00B24B22"/>
    <w:rsid w:val="00B25521"/>
    <w:rsid w:val="00B25687"/>
    <w:rsid w:val="00B25797"/>
    <w:rsid w:val="00B25DC1"/>
    <w:rsid w:val="00B26D60"/>
    <w:rsid w:val="00B3095B"/>
    <w:rsid w:val="00B30AF3"/>
    <w:rsid w:val="00B31A38"/>
    <w:rsid w:val="00B35394"/>
    <w:rsid w:val="00B37C09"/>
    <w:rsid w:val="00B442F8"/>
    <w:rsid w:val="00B44438"/>
    <w:rsid w:val="00B44448"/>
    <w:rsid w:val="00B4631D"/>
    <w:rsid w:val="00B516D3"/>
    <w:rsid w:val="00B516F2"/>
    <w:rsid w:val="00B51ACD"/>
    <w:rsid w:val="00B51D9B"/>
    <w:rsid w:val="00B520D6"/>
    <w:rsid w:val="00B52185"/>
    <w:rsid w:val="00B52E0D"/>
    <w:rsid w:val="00B55D79"/>
    <w:rsid w:val="00B62CA9"/>
    <w:rsid w:val="00B62F9F"/>
    <w:rsid w:val="00B63679"/>
    <w:rsid w:val="00B64B6B"/>
    <w:rsid w:val="00B66FAB"/>
    <w:rsid w:val="00B66FED"/>
    <w:rsid w:val="00B70310"/>
    <w:rsid w:val="00B705C7"/>
    <w:rsid w:val="00B70ABC"/>
    <w:rsid w:val="00B70AFC"/>
    <w:rsid w:val="00B731DC"/>
    <w:rsid w:val="00B8009B"/>
    <w:rsid w:val="00B8025B"/>
    <w:rsid w:val="00B808CF"/>
    <w:rsid w:val="00B81217"/>
    <w:rsid w:val="00B829EB"/>
    <w:rsid w:val="00B831A9"/>
    <w:rsid w:val="00B83CE9"/>
    <w:rsid w:val="00B84FA2"/>
    <w:rsid w:val="00B84FAD"/>
    <w:rsid w:val="00B853AA"/>
    <w:rsid w:val="00B854CA"/>
    <w:rsid w:val="00B859A2"/>
    <w:rsid w:val="00B8671E"/>
    <w:rsid w:val="00B930D3"/>
    <w:rsid w:val="00B9461A"/>
    <w:rsid w:val="00B96414"/>
    <w:rsid w:val="00B96D1F"/>
    <w:rsid w:val="00B9783E"/>
    <w:rsid w:val="00BA0033"/>
    <w:rsid w:val="00BA0173"/>
    <w:rsid w:val="00BA2370"/>
    <w:rsid w:val="00BA36CA"/>
    <w:rsid w:val="00BA47F7"/>
    <w:rsid w:val="00BA4BCF"/>
    <w:rsid w:val="00BA6392"/>
    <w:rsid w:val="00BA6768"/>
    <w:rsid w:val="00BA679A"/>
    <w:rsid w:val="00BB1D47"/>
    <w:rsid w:val="00BB452C"/>
    <w:rsid w:val="00BB77EE"/>
    <w:rsid w:val="00BB7F2B"/>
    <w:rsid w:val="00BC123D"/>
    <w:rsid w:val="00BC784A"/>
    <w:rsid w:val="00BD0CF1"/>
    <w:rsid w:val="00BD1B84"/>
    <w:rsid w:val="00BD1BA5"/>
    <w:rsid w:val="00BD1ED4"/>
    <w:rsid w:val="00BD3ED1"/>
    <w:rsid w:val="00BD6AA5"/>
    <w:rsid w:val="00BD7366"/>
    <w:rsid w:val="00BE0508"/>
    <w:rsid w:val="00BE07F0"/>
    <w:rsid w:val="00BE0D97"/>
    <w:rsid w:val="00BE159D"/>
    <w:rsid w:val="00BE1B1A"/>
    <w:rsid w:val="00BE2DE0"/>
    <w:rsid w:val="00BE3BAB"/>
    <w:rsid w:val="00BE7480"/>
    <w:rsid w:val="00BF3DD4"/>
    <w:rsid w:val="00BF485E"/>
    <w:rsid w:val="00BF60A2"/>
    <w:rsid w:val="00BF7F5E"/>
    <w:rsid w:val="00C02AF7"/>
    <w:rsid w:val="00C02D3E"/>
    <w:rsid w:val="00C0474D"/>
    <w:rsid w:val="00C05595"/>
    <w:rsid w:val="00C076C7"/>
    <w:rsid w:val="00C1374A"/>
    <w:rsid w:val="00C13820"/>
    <w:rsid w:val="00C13F7F"/>
    <w:rsid w:val="00C15423"/>
    <w:rsid w:val="00C15C6E"/>
    <w:rsid w:val="00C16530"/>
    <w:rsid w:val="00C1683E"/>
    <w:rsid w:val="00C16ACD"/>
    <w:rsid w:val="00C2118B"/>
    <w:rsid w:val="00C213F7"/>
    <w:rsid w:val="00C21DF4"/>
    <w:rsid w:val="00C2446E"/>
    <w:rsid w:val="00C254FA"/>
    <w:rsid w:val="00C2570D"/>
    <w:rsid w:val="00C27D7B"/>
    <w:rsid w:val="00C3063B"/>
    <w:rsid w:val="00C3081C"/>
    <w:rsid w:val="00C322A3"/>
    <w:rsid w:val="00C330CC"/>
    <w:rsid w:val="00C332AD"/>
    <w:rsid w:val="00C3412E"/>
    <w:rsid w:val="00C345F5"/>
    <w:rsid w:val="00C34BBF"/>
    <w:rsid w:val="00C35BB1"/>
    <w:rsid w:val="00C361DC"/>
    <w:rsid w:val="00C3723C"/>
    <w:rsid w:val="00C418B9"/>
    <w:rsid w:val="00C42531"/>
    <w:rsid w:val="00C42FA2"/>
    <w:rsid w:val="00C44EF1"/>
    <w:rsid w:val="00C45303"/>
    <w:rsid w:val="00C45772"/>
    <w:rsid w:val="00C47000"/>
    <w:rsid w:val="00C50AD7"/>
    <w:rsid w:val="00C51417"/>
    <w:rsid w:val="00C5379D"/>
    <w:rsid w:val="00C56B7A"/>
    <w:rsid w:val="00C62305"/>
    <w:rsid w:val="00C62602"/>
    <w:rsid w:val="00C63E94"/>
    <w:rsid w:val="00C64034"/>
    <w:rsid w:val="00C64A9A"/>
    <w:rsid w:val="00C67FB9"/>
    <w:rsid w:val="00C70826"/>
    <w:rsid w:val="00C71E97"/>
    <w:rsid w:val="00C723EC"/>
    <w:rsid w:val="00C731E6"/>
    <w:rsid w:val="00C7390E"/>
    <w:rsid w:val="00C758D4"/>
    <w:rsid w:val="00C77B2E"/>
    <w:rsid w:val="00C81B45"/>
    <w:rsid w:val="00C82451"/>
    <w:rsid w:val="00C83006"/>
    <w:rsid w:val="00C8440F"/>
    <w:rsid w:val="00C85A9E"/>
    <w:rsid w:val="00C87F9D"/>
    <w:rsid w:val="00C92B62"/>
    <w:rsid w:val="00C92D23"/>
    <w:rsid w:val="00C93C6C"/>
    <w:rsid w:val="00C94E2E"/>
    <w:rsid w:val="00C952F2"/>
    <w:rsid w:val="00CA06CB"/>
    <w:rsid w:val="00CA198B"/>
    <w:rsid w:val="00CA3545"/>
    <w:rsid w:val="00CA3D44"/>
    <w:rsid w:val="00CA561A"/>
    <w:rsid w:val="00CB29FC"/>
    <w:rsid w:val="00CB2DFB"/>
    <w:rsid w:val="00CB3724"/>
    <w:rsid w:val="00CB4174"/>
    <w:rsid w:val="00CB4604"/>
    <w:rsid w:val="00CB6EE2"/>
    <w:rsid w:val="00CB703B"/>
    <w:rsid w:val="00CC2319"/>
    <w:rsid w:val="00CD1BD4"/>
    <w:rsid w:val="00CD2283"/>
    <w:rsid w:val="00CD2D61"/>
    <w:rsid w:val="00CD63C8"/>
    <w:rsid w:val="00CD6722"/>
    <w:rsid w:val="00CD6998"/>
    <w:rsid w:val="00CD7318"/>
    <w:rsid w:val="00CE1D86"/>
    <w:rsid w:val="00CE1EB8"/>
    <w:rsid w:val="00CE6935"/>
    <w:rsid w:val="00CF18A3"/>
    <w:rsid w:val="00CF2F85"/>
    <w:rsid w:val="00CF33F4"/>
    <w:rsid w:val="00CF50EF"/>
    <w:rsid w:val="00CF56A6"/>
    <w:rsid w:val="00CF5AF5"/>
    <w:rsid w:val="00CF5C68"/>
    <w:rsid w:val="00CF7011"/>
    <w:rsid w:val="00D0350D"/>
    <w:rsid w:val="00D03CA3"/>
    <w:rsid w:val="00D03F2C"/>
    <w:rsid w:val="00D0563F"/>
    <w:rsid w:val="00D06102"/>
    <w:rsid w:val="00D068D0"/>
    <w:rsid w:val="00D06BA8"/>
    <w:rsid w:val="00D0791F"/>
    <w:rsid w:val="00D10055"/>
    <w:rsid w:val="00D11E26"/>
    <w:rsid w:val="00D123B6"/>
    <w:rsid w:val="00D15326"/>
    <w:rsid w:val="00D205C1"/>
    <w:rsid w:val="00D20D83"/>
    <w:rsid w:val="00D20FAB"/>
    <w:rsid w:val="00D25A4B"/>
    <w:rsid w:val="00D26C16"/>
    <w:rsid w:val="00D27702"/>
    <w:rsid w:val="00D27BA3"/>
    <w:rsid w:val="00D32A00"/>
    <w:rsid w:val="00D33A47"/>
    <w:rsid w:val="00D37DF3"/>
    <w:rsid w:val="00D40660"/>
    <w:rsid w:val="00D414F2"/>
    <w:rsid w:val="00D438F5"/>
    <w:rsid w:val="00D46D2F"/>
    <w:rsid w:val="00D471F2"/>
    <w:rsid w:val="00D47ADE"/>
    <w:rsid w:val="00D51A40"/>
    <w:rsid w:val="00D51AD5"/>
    <w:rsid w:val="00D52D21"/>
    <w:rsid w:val="00D54CB1"/>
    <w:rsid w:val="00D57811"/>
    <w:rsid w:val="00D57C15"/>
    <w:rsid w:val="00D6193E"/>
    <w:rsid w:val="00D7122C"/>
    <w:rsid w:val="00D71255"/>
    <w:rsid w:val="00D72671"/>
    <w:rsid w:val="00D731A9"/>
    <w:rsid w:val="00D7401D"/>
    <w:rsid w:val="00D741DD"/>
    <w:rsid w:val="00D768CE"/>
    <w:rsid w:val="00D76D9B"/>
    <w:rsid w:val="00D81739"/>
    <w:rsid w:val="00D84439"/>
    <w:rsid w:val="00D86D2F"/>
    <w:rsid w:val="00D925A9"/>
    <w:rsid w:val="00D93451"/>
    <w:rsid w:val="00D940E4"/>
    <w:rsid w:val="00D940FE"/>
    <w:rsid w:val="00D95598"/>
    <w:rsid w:val="00D95DE6"/>
    <w:rsid w:val="00D96707"/>
    <w:rsid w:val="00DA0788"/>
    <w:rsid w:val="00DA12D8"/>
    <w:rsid w:val="00DA2A64"/>
    <w:rsid w:val="00DA38CF"/>
    <w:rsid w:val="00DA3E8D"/>
    <w:rsid w:val="00DA48A8"/>
    <w:rsid w:val="00DA6102"/>
    <w:rsid w:val="00DA6748"/>
    <w:rsid w:val="00DB0A19"/>
    <w:rsid w:val="00DB2412"/>
    <w:rsid w:val="00DB36E0"/>
    <w:rsid w:val="00DB3D2F"/>
    <w:rsid w:val="00DB443F"/>
    <w:rsid w:val="00DB5C14"/>
    <w:rsid w:val="00DB64B3"/>
    <w:rsid w:val="00DB77B0"/>
    <w:rsid w:val="00DB7B04"/>
    <w:rsid w:val="00DC076E"/>
    <w:rsid w:val="00DC12A6"/>
    <w:rsid w:val="00DC56C0"/>
    <w:rsid w:val="00DC57D2"/>
    <w:rsid w:val="00DC69FC"/>
    <w:rsid w:val="00DC6BE5"/>
    <w:rsid w:val="00DC7A86"/>
    <w:rsid w:val="00DD286C"/>
    <w:rsid w:val="00DD446F"/>
    <w:rsid w:val="00DD5DF1"/>
    <w:rsid w:val="00DD7CEB"/>
    <w:rsid w:val="00DE0835"/>
    <w:rsid w:val="00DE1F41"/>
    <w:rsid w:val="00DE5255"/>
    <w:rsid w:val="00DE766B"/>
    <w:rsid w:val="00DF1F00"/>
    <w:rsid w:val="00DF4220"/>
    <w:rsid w:val="00E02D36"/>
    <w:rsid w:val="00E0402D"/>
    <w:rsid w:val="00E05A28"/>
    <w:rsid w:val="00E05DD3"/>
    <w:rsid w:val="00E05F69"/>
    <w:rsid w:val="00E0624E"/>
    <w:rsid w:val="00E06270"/>
    <w:rsid w:val="00E067B0"/>
    <w:rsid w:val="00E06F37"/>
    <w:rsid w:val="00E07745"/>
    <w:rsid w:val="00E10D4A"/>
    <w:rsid w:val="00E143AA"/>
    <w:rsid w:val="00E16206"/>
    <w:rsid w:val="00E20441"/>
    <w:rsid w:val="00E2182E"/>
    <w:rsid w:val="00E21DBA"/>
    <w:rsid w:val="00E22854"/>
    <w:rsid w:val="00E22CA0"/>
    <w:rsid w:val="00E23CFA"/>
    <w:rsid w:val="00E25F71"/>
    <w:rsid w:val="00E268BC"/>
    <w:rsid w:val="00E30B99"/>
    <w:rsid w:val="00E30E22"/>
    <w:rsid w:val="00E31CA7"/>
    <w:rsid w:val="00E32E36"/>
    <w:rsid w:val="00E35D24"/>
    <w:rsid w:val="00E35FB8"/>
    <w:rsid w:val="00E36866"/>
    <w:rsid w:val="00E37335"/>
    <w:rsid w:val="00E407ED"/>
    <w:rsid w:val="00E419E9"/>
    <w:rsid w:val="00E44070"/>
    <w:rsid w:val="00E45F6C"/>
    <w:rsid w:val="00E47552"/>
    <w:rsid w:val="00E5086C"/>
    <w:rsid w:val="00E50A65"/>
    <w:rsid w:val="00E525EE"/>
    <w:rsid w:val="00E532A7"/>
    <w:rsid w:val="00E55425"/>
    <w:rsid w:val="00E561EB"/>
    <w:rsid w:val="00E57829"/>
    <w:rsid w:val="00E63E01"/>
    <w:rsid w:val="00E65231"/>
    <w:rsid w:val="00E677D2"/>
    <w:rsid w:val="00E71FD7"/>
    <w:rsid w:val="00E733C8"/>
    <w:rsid w:val="00E743DE"/>
    <w:rsid w:val="00E74AA1"/>
    <w:rsid w:val="00E75B13"/>
    <w:rsid w:val="00E81326"/>
    <w:rsid w:val="00E81916"/>
    <w:rsid w:val="00E821C0"/>
    <w:rsid w:val="00E82907"/>
    <w:rsid w:val="00E82AB0"/>
    <w:rsid w:val="00E83E51"/>
    <w:rsid w:val="00E87447"/>
    <w:rsid w:val="00E91842"/>
    <w:rsid w:val="00E92F0D"/>
    <w:rsid w:val="00E9377F"/>
    <w:rsid w:val="00E95491"/>
    <w:rsid w:val="00E9633B"/>
    <w:rsid w:val="00EA0233"/>
    <w:rsid w:val="00EA1D29"/>
    <w:rsid w:val="00EA2DF4"/>
    <w:rsid w:val="00EA37C2"/>
    <w:rsid w:val="00EA3C7B"/>
    <w:rsid w:val="00EA49C4"/>
    <w:rsid w:val="00EA4D1D"/>
    <w:rsid w:val="00EA7549"/>
    <w:rsid w:val="00EB0BF7"/>
    <w:rsid w:val="00EB237E"/>
    <w:rsid w:val="00EB494A"/>
    <w:rsid w:val="00EB55B8"/>
    <w:rsid w:val="00EB5730"/>
    <w:rsid w:val="00EB6D12"/>
    <w:rsid w:val="00EB7DE1"/>
    <w:rsid w:val="00EC2451"/>
    <w:rsid w:val="00EC3176"/>
    <w:rsid w:val="00EC3AE9"/>
    <w:rsid w:val="00EC454B"/>
    <w:rsid w:val="00EC4779"/>
    <w:rsid w:val="00EC51B1"/>
    <w:rsid w:val="00EC6120"/>
    <w:rsid w:val="00EC6502"/>
    <w:rsid w:val="00ED0539"/>
    <w:rsid w:val="00ED1392"/>
    <w:rsid w:val="00ED2489"/>
    <w:rsid w:val="00ED42EB"/>
    <w:rsid w:val="00ED6CA7"/>
    <w:rsid w:val="00ED777E"/>
    <w:rsid w:val="00ED7BD3"/>
    <w:rsid w:val="00EE3F46"/>
    <w:rsid w:val="00EE588B"/>
    <w:rsid w:val="00EE6046"/>
    <w:rsid w:val="00EE68DF"/>
    <w:rsid w:val="00EF1785"/>
    <w:rsid w:val="00EF1BF9"/>
    <w:rsid w:val="00EF20C0"/>
    <w:rsid w:val="00EF3E7E"/>
    <w:rsid w:val="00EF4451"/>
    <w:rsid w:val="00EF5E5D"/>
    <w:rsid w:val="00EF6570"/>
    <w:rsid w:val="00F0008E"/>
    <w:rsid w:val="00F0048D"/>
    <w:rsid w:val="00F04373"/>
    <w:rsid w:val="00F056D6"/>
    <w:rsid w:val="00F060E4"/>
    <w:rsid w:val="00F06ACF"/>
    <w:rsid w:val="00F07DF7"/>
    <w:rsid w:val="00F11584"/>
    <w:rsid w:val="00F123A5"/>
    <w:rsid w:val="00F12AE6"/>
    <w:rsid w:val="00F13C45"/>
    <w:rsid w:val="00F15790"/>
    <w:rsid w:val="00F20C5F"/>
    <w:rsid w:val="00F211FF"/>
    <w:rsid w:val="00F2218F"/>
    <w:rsid w:val="00F24F65"/>
    <w:rsid w:val="00F25A52"/>
    <w:rsid w:val="00F3364E"/>
    <w:rsid w:val="00F33BD5"/>
    <w:rsid w:val="00F33C94"/>
    <w:rsid w:val="00F33EC1"/>
    <w:rsid w:val="00F34AA9"/>
    <w:rsid w:val="00F36A5C"/>
    <w:rsid w:val="00F41E37"/>
    <w:rsid w:val="00F42224"/>
    <w:rsid w:val="00F42CB2"/>
    <w:rsid w:val="00F44B31"/>
    <w:rsid w:val="00F44D56"/>
    <w:rsid w:val="00F46247"/>
    <w:rsid w:val="00F462CA"/>
    <w:rsid w:val="00F519C8"/>
    <w:rsid w:val="00F51FCF"/>
    <w:rsid w:val="00F5262F"/>
    <w:rsid w:val="00F52875"/>
    <w:rsid w:val="00F53088"/>
    <w:rsid w:val="00F5385C"/>
    <w:rsid w:val="00F54506"/>
    <w:rsid w:val="00F559BB"/>
    <w:rsid w:val="00F57CED"/>
    <w:rsid w:val="00F57D5A"/>
    <w:rsid w:val="00F60DC9"/>
    <w:rsid w:val="00F60FB4"/>
    <w:rsid w:val="00F62CEE"/>
    <w:rsid w:val="00F653B7"/>
    <w:rsid w:val="00F657E4"/>
    <w:rsid w:val="00F66A84"/>
    <w:rsid w:val="00F6747C"/>
    <w:rsid w:val="00F7037F"/>
    <w:rsid w:val="00F70433"/>
    <w:rsid w:val="00F70541"/>
    <w:rsid w:val="00F721CB"/>
    <w:rsid w:val="00F729DE"/>
    <w:rsid w:val="00F73A18"/>
    <w:rsid w:val="00F7431D"/>
    <w:rsid w:val="00F7487B"/>
    <w:rsid w:val="00F75523"/>
    <w:rsid w:val="00F80A93"/>
    <w:rsid w:val="00F80E74"/>
    <w:rsid w:val="00F850BC"/>
    <w:rsid w:val="00F86656"/>
    <w:rsid w:val="00F87751"/>
    <w:rsid w:val="00F87BEC"/>
    <w:rsid w:val="00F9009F"/>
    <w:rsid w:val="00F93121"/>
    <w:rsid w:val="00F946C6"/>
    <w:rsid w:val="00F946CA"/>
    <w:rsid w:val="00F9486C"/>
    <w:rsid w:val="00F96B6E"/>
    <w:rsid w:val="00F9759E"/>
    <w:rsid w:val="00F97C48"/>
    <w:rsid w:val="00FA1907"/>
    <w:rsid w:val="00FA4EE9"/>
    <w:rsid w:val="00FA5D47"/>
    <w:rsid w:val="00FA5EA8"/>
    <w:rsid w:val="00FA610F"/>
    <w:rsid w:val="00FB01E9"/>
    <w:rsid w:val="00FB0F0B"/>
    <w:rsid w:val="00FB0F9A"/>
    <w:rsid w:val="00FB17AC"/>
    <w:rsid w:val="00FB2EA5"/>
    <w:rsid w:val="00FB56FF"/>
    <w:rsid w:val="00FB5982"/>
    <w:rsid w:val="00FB60DF"/>
    <w:rsid w:val="00FB6906"/>
    <w:rsid w:val="00FC3635"/>
    <w:rsid w:val="00FC3BCF"/>
    <w:rsid w:val="00FC4783"/>
    <w:rsid w:val="00FC4E29"/>
    <w:rsid w:val="00FC66D7"/>
    <w:rsid w:val="00FC784E"/>
    <w:rsid w:val="00FC7A6D"/>
    <w:rsid w:val="00FC7A9F"/>
    <w:rsid w:val="00FC7B15"/>
    <w:rsid w:val="00FD093D"/>
    <w:rsid w:val="00FD177F"/>
    <w:rsid w:val="00FD2870"/>
    <w:rsid w:val="00FD3178"/>
    <w:rsid w:val="00FD41C7"/>
    <w:rsid w:val="00FD5144"/>
    <w:rsid w:val="00FD629B"/>
    <w:rsid w:val="00FD71D6"/>
    <w:rsid w:val="00FD7471"/>
    <w:rsid w:val="00FD7595"/>
    <w:rsid w:val="00FD791F"/>
    <w:rsid w:val="00FD7B98"/>
    <w:rsid w:val="00FD7F80"/>
    <w:rsid w:val="00FE1A09"/>
    <w:rsid w:val="00FE496C"/>
    <w:rsid w:val="00FE6084"/>
    <w:rsid w:val="00FE6372"/>
    <w:rsid w:val="00FE688E"/>
    <w:rsid w:val="00FF394B"/>
    <w:rsid w:val="00FF66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8F2451"/>
    <w:pPr>
      <w:tabs>
        <w:tab w:val="left" w:pos="426"/>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table" w:styleId="Tabela-Siatka">
    <w:name w:val="Table Grid"/>
    <w:basedOn w:val="Standardowy"/>
    <w:uiPriority w:val="39"/>
    <w:rsid w:val="0030647D"/>
    <w:pPr>
      <w:spacing w:before="200" w:after="0" w:line="320" w:lineRule="atLeas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504B12"/>
    <w:pPr>
      <w:tabs>
        <w:tab w:val="left" w:pos="660"/>
        <w:tab w:val="right" w:leader="dot" w:pos="9016"/>
      </w:tabs>
      <w:spacing w:after="100"/>
      <w:ind w:left="655" w:right="674" w:hanging="435"/>
    </w:pPr>
  </w:style>
  <w:style w:type="character" w:styleId="UyteHipercze">
    <w:name w:val="FollowedHyperlink"/>
    <w:basedOn w:val="Domylnaczcionkaakapitu"/>
    <w:uiPriority w:val="99"/>
    <w:semiHidden/>
    <w:unhideWhenUsed/>
    <w:rsid w:val="008635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05965">
      <w:bodyDiv w:val="1"/>
      <w:marLeft w:val="0"/>
      <w:marRight w:val="0"/>
      <w:marTop w:val="0"/>
      <w:marBottom w:val="0"/>
      <w:divBdr>
        <w:top w:val="none" w:sz="0" w:space="0" w:color="auto"/>
        <w:left w:val="none" w:sz="0" w:space="0" w:color="auto"/>
        <w:bottom w:val="none" w:sz="0" w:space="0" w:color="auto"/>
        <w:right w:val="none" w:sz="0" w:space="0" w:color="auto"/>
      </w:divBdr>
    </w:div>
    <w:div w:id="143618984">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18396875">
      <w:bodyDiv w:val="1"/>
      <w:marLeft w:val="0"/>
      <w:marRight w:val="0"/>
      <w:marTop w:val="0"/>
      <w:marBottom w:val="0"/>
      <w:divBdr>
        <w:top w:val="none" w:sz="0" w:space="0" w:color="auto"/>
        <w:left w:val="none" w:sz="0" w:space="0" w:color="auto"/>
        <w:bottom w:val="none" w:sz="0" w:space="0" w:color="auto"/>
        <w:right w:val="none" w:sz="0" w:space="0" w:color="auto"/>
      </w:divBdr>
    </w:div>
    <w:div w:id="299458321">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26249067">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094084012">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48677893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39279389">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unduszeeuropejskie.gov.pl/strony/o-funduszach/fundusze-2021-2027/prawo-i-dokumenty/zasady-komunikacji-f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53A78-3576-4C91-AE13-62BEE2C1C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12020</Words>
  <Characters>72126</Characters>
  <Application>Microsoft Office Word</Application>
  <DocSecurity>0</DocSecurity>
  <Lines>601</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Anna Karpińska</cp:lastModifiedBy>
  <cp:revision>2</cp:revision>
  <cp:lastPrinted>2025-03-10T11:08:00Z</cp:lastPrinted>
  <dcterms:created xsi:type="dcterms:W3CDTF">2025-07-15T08:31:00Z</dcterms:created>
  <dcterms:modified xsi:type="dcterms:W3CDTF">2025-07-15T08:31:00Z</dcterms:modified>
</cp:coreProperties>
</file>